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C3E38" w14:textId="6AE4FF21" w:rsidR="00465659" w:rsidRPr="00406A78" w:rsidRDefault="00465659" w:rsidP="00465659">
      <w:pPr>
        <w:spacing w:after="0" w:line="240" w:lineRule="auto"/>
        <w:jc w:val="right"/>
        <w:rPr>
          <w:rFonts w:ascii="Times New Roman" w:hAnsi="Times New Roman" w:cs="Times New Roman"/>
          <w:sz w:val="24"/>
          <w:szCs w:val="24"/>
        </w:rPr>
      </w:pPr>
      <w:r w:rsidRPr="00406A78">
        <w:rPr>
          <w:rFonts w:ascii="Times New Roman" w:hAnsi="Times New Roman" w:cs="Times New Roman"/>
          <w:sz w:val="24"/>
          <w:szCs w:val="24"/>
        </w:rPr>
        <w:t>01.02.202</w:t>
      </w:r>
      <w:r w:rsidR="000B7C34">
        <w:rPr>
          <w:rFonts w:ascii="Times New Roman" w:hAnsi="Times New Roman" w:cs="Times New Roman"/>
          <w:sz w:val="24"/>
          <w:szCs w:val="24"/>
        </w:rPr>
        <w:t>4</w:t>
      </w:r>
    </w:p>
    <w:p w14:paraId="7504CA24" w14:textId="77777777" w:rsidR="00465659" w:rsidRDefault="00465659" w:rsidP="003C5E8D">
      <w:pPr>
        <w:spacing w:after="0" w:line="240" w:lineRule="auto"/>
        <w:jc w:val="center"/>
        <w:rPr>
          <w:rFonts w:ascii="Times New Roman" w:hAnsi="Times New Roman" w:cs="Times New Roman"/>
          <w:b/>
          <w:bCs/>
          <w:sz w:val="32"/>
          <w:szCs w:val="32"/>
        </w:rPr>
      </w:pPr>
    </w:p>
    <w:p w14:paraId="2077F686" w14:textId="7BE0AAC9" w:rsidR="009C11D6" w:rsidRPr="009A28FC" w:rsidRDefault="24B5062C" w:rsidP="003C5E8D">
      <w:pPr>
        <w:spacing w:after="0" w:line="240" w:lineRule="auto"/>
        <w:jc w:val="center"/>
        <w:rPr>
          <w:rFonts w:ascii="Times New Roman" w:hAnsi="Times New Roman" w:cs="Times New Roman"/>
          <w:b/>
          <w:bCs/>
          <w:sz w:val="32"/>
          <w:szCs w:val="32"/>
        </w:rPr>
      </w:pPr>
      <w:r w:rsidRPr="009A28FC">
        <w:rPr>
          <w:rFonts w:ascii="Times New Roman" w:hAnsi="Times New Roman" w:cs="Times New Roman"/>
          <w:b/>
          <w:bCs/>
          <w:sz w:val="32"/>
          <w:szCs w:val="32"/>
        </w:rPr>
        <w:t xml:space="preserve">Jäätmeseaduse, liiklusseaduse ja </w:t>
      </w:r>
      <w:r w:rsidRPr="009A28FC">
        <w:rPr>
          <w:rFonts w:ascii="Times New Roman" w:eastAsia="Calibri" w:hAnsi="Times New Roman" w:cs="Times New Roman"/>
          <w:b/>
          <w:bCs/>
          <w:sz w:val="32"/>
          <w:szCs w:val="32"/>
        </w:rPr>
        <w:t xml:space="preserve">riigilõivuseaduse </w:t>
      </w:r>
      <w:r w:rsidRPr="009A28FC">
        <w:rPr>
          <w:rFonts w:ascii="Times New Roman" w:hAnsi="Times New Roman" w:cs="Times New Roman"/>
          <w:b/>
          <w:bCs/>
          <w:sz w:val="32"/>
          <w:szCs w:val="32"/>
        </w:rPr>
        <w:t>muutmise seaduse eelnõu seletuskiri</w:t>
      </w:r>
    </w:p>
    <w:p w14:paraId="35393DC2" w14:textId="77777777" w:rsidR="009C11D6" w:rsidRPr="009A28FC" w:rsidRDefault="009C11D6" w:rsidP="003C5E8D">
      <w:pPr>
        <w:spacing w:after="0" w:line="240" w:lineRule="auto"/>
        <w:jc w:val="both"/>
        <w:rPr>
          <w:rFonts w:ascii="Times New Roman" w:hAnsi="Times New Roman" w:cs="Times New Roman"/>
          <w:b/>
          <w:sz w:val="24"/>
          <w:szCs w:val="24"/>
        </w:rPr>
      </w:pPr>
    </w:p>
    <w:p w14:paraId="70031576" w14:textId="0DD160FD" w:rsidR="009C11D6" w:rsidRPr="009A28FC" w:rsidRDefault="24B5062C" w:rsidP="003C5E8D">
      <w:pPr>
        <w:spacing w:after="0" w:line="240" w:lineRule="auto"/>
        <w:jc w:val="both"/>
        <w:rPr>
          <w:rFonts w:ascii="Times New Roman" w:hAnsi="Times New Roman" w:cs="Times New Roman"/>
          <w:b/>
          <w:sz w:val="24"/>
          <w:szCs w:val="24"/>
        </w:rPr>
      </w:pPr>
      <w:r w:rsidRPr="009A28FC">
        <w:rPr>
          <w:rFonts w:ascii="Times New Roman" w:hAnsi="Times New Roman" w:cs="Times New Roman"/>
          <w:b/>
          <w:bCs/>
          <w:sz w:val="24"/>
          <w:szCs w:val="24"/>
        </w:rPr>
        <w:t>1.</w:t>
      </w:r>
      <w:r w:rsidR="001E51BC">
        <w:rPr>
          <w:rFonts w:ascii="Times New Roman" w:hAnsi="Times New Roman" w:cs="Times New Roman"/>
          <w:b/>
          <w:bCs/>
          <w:sz w:val="24"/>
          <w:szCs w:val="24"/>
        </w:rPr>
        <w:t xml:space="preserve"> </w:t>
      </w:r>
      <w:r w:rsidRPr="009A28FC">
        <w:rPr>
          <w:rFonts w:ascii="Times New Roman" w:hAnsi="Times New Roman" w:cs="Times New Roman"/>
          <w:b/>
          <w:bCs/>
          <w:sz w:val="24"/>
          <w:szCs w:val="24"/>
        </w:rPr>
        <w:t>Sissejuhatus</w:t>
      </w:r>
    </w:p>
    <w:p w14:paraId="5283860F" w14:textId="13FD0C9F" w:rsidR="5D74CC4B" w:rsidRPr="009A28FC" w:rsidRDefault="5D74CC4B" w:rsidP="003C5E8D">
      <w:pPr>
        <w:spacing w:after="0" w:line="240" w:lineRule="auto"/>
        <w:jc w:val="both"/>
        <w:rPr>
          <w:rFonts w:ascii="Times New Roman" w:hAnsi="Times New Roman" w:cs="Times New Roman"/>
          <w:b/>
          <w:bCs/>
          <w:sz w:val="24"/>
          <w:szCs w:val="24"/>
        </w:rPr>
      </w:pPr>
    </w:p>
    <w:p w14:paraId="415B55D7" w14:textId="0BD4DEDE" w:rsidR="009C11D6" w:rsidRPr="0004152A" w:rsidRDefault="001E51BC" w:rsidP="0004152A">
      <w:pPr>
        <w:pStyle w:val="Loendilik"/>
        <w:numPr>
          <w:ilvl w:val="1"/>
          <w:numId w:val="29"/>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24B5062C" w:rsidRPr="0004152A">
        <w:rPr>
          <w:rFonts w:ascii="Times New Roman" w:hAnsi="Times New Roman" w:cs="Times New Roman"/>
          <w:b/>
          <w:bCs/>
          <w:sz w:val="24"/>
          <w:szCs w:val="24"/>
        </w:rPr>
        <w:t>Sisukokkuvõte</w:t>
      </w:r>
    </w:p>
    <w:p w14:paraId="504A4ADC" w14:textId="38F771E3" w:rsidR="72556C48" w:rsidRPr="009A28FC" w:rsidRDefault="72556C48"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Eelnõu</w:t>
      </w:r>
      <w:r w:rsidR="00D35518">
        <w:rPr>
          <w:rFonts w:ascii="Times New Roman" w:eastAsia="Times New Roman" w:hAnsi="Times New Roman" w:cs="Times New Roman"/>
          <w:color w:val="000000" w:themeColor="text1"/>
          <w:sz w:val="24"/>
          <w:szCs w:val="24"/>
        </w:rPr>
        <w:t>kohase seaduse</w:t>
      </w:r>
      <w:r w:rsidR="3A50A158" w:rsidRPr="009A28FC">
        <w:rPr>
          <w:rFonts w:ascii="Times New Roman" w:eastAsia="Times New Roman" w:hAnsi="Times New Roman" w:cs="Times New Roman"/>
          <w:color w:val="000000" w:themeColor="text1"/>
          <w:sz w:val="24"/>
          <w:szCs w:val="24"/>
        </w:rPr>
        <w:t>ga</w:t>
      </w:r>
      <w:r w:rsidRPr="009A28FC">
        <w:rPr>
          <w:rFonts w:ascii="Times New Roman" w:eastAsia="Times New Roman" w:hAnsi="Times New Roman" w:cs="Times New Roman"/>
          <w:color w:val="000000" w:themeColor="text1"/>
          <w:sz w:val="24"/>
          <w:szCs w:val="24"/>
        </w:rPr>
        <w:t xml:space="preserve"> muudetakse jäätmeseadust (</w:t>
      </w:r>
      <w:r w:rsidR="634708B8" w:rsidRPr="009A28FC">
        <w:rPr>
          <w:rFonts w:ascii="Times New Roman" w:eastAsia="Times New Roman" w:hAnsi="Times New Roman" w:cs="Times New Roman"/>
          <w:color w:val="000000" w:themeColor="text1"/>
          <w:sz w:val="24"/>
          <w:szCs w:val="24"/>
        </w:rPr>
        <w:t>edaspidi</w:t>
      </w:r>
      <w:r w:rsidR="00465659">
        <w:rPr>
          <w:rFonts w:ascii="Times New Roman" w:eastAsia="Times New Roman" w:hAnsi="Times New Roman" w:cs="Times New Roman"/>
          <w:color w:val="000000" w:themeColor="text1"/>
          <w:sz w:val="24"/>
          <w:szCs w:val="24"/>
        </w:rPr>
        <w:t xml:space="preserve"> ka</w:t>
      </w:r>
      <w:r w:rsidR="634708B8" w:rsidRPr="009A28FC">
        <w:rPr>
          <w:rFonts w:ascii="Times New Roman" w:eastAsia="Times New Roman" w:hAnsi="Times New Roman" w:cs="Times New Roman"/>
          <w:color w:val="000000" w:themeColor="text1"/>
          <w:sz w:val="24"/>
          <w:szCs w:val="24"/>
        </w:rPr>
        <w:t xml:space="preserve"> </w:t>
      </w:r>
      <w:proofErr w:type="spellStart"/>
      <w:r w:rsidRPr="009A28FC">
        <w:rPr>
          <w:rFonts w:ascii="Times New Roman" w:eastAsia="Times New Roman" w:hAnsi="Times New Roman" w:cs="Times New Roman"/>
          <w:i/>
          <w:iCs/>
          <w:color w:val="000000" w:themeColor="text1"/>
          <w:sz w:val="24"/>
          <w:szCs w:val="24"/>
        </w:rPr>
        <w:t>JäätS</w:t>
      </w:r>
      <w:proofErr w:type="spellEnd"/>
      <w:r w:rsidRPr="009A28FC">
        <w:rPr>
          <w:rFonts w:ascii="Times New Roman" w:eastAsia="Times New Roman" w:hAnsi="Times New Roman" w:cs="Times New Roman"/>
          <w:color w:val="000000" w:themeColor="text1"/>
          <w:sz w:val="24"/>
          <w:szCs w:val="24"/>
        </w:rPr>
        <w:t>), liiklusseadust (</w:t>
      </w:r>
      <w:r w:rsidR="279CC9B8" w:rsidRPr="009A28FC">
        <w:rPr>
          <w:rFonts w:ascii="Times New Roman" w:eastAsia="Times New Roman" w:hAnsi="Times New Roman" w:cs="Times New Roman"/>
          <w:color w:val="000000" w:themeColor="text1"/>
          <w:sz w:val="24"/>
          <w:szCs w:val="24"/>
        </w:rPr>
        <w:t>edaspidi</w:t>
      </w:r>
      <w:r w:rsidR="00465659">
        <w:rPr>
          <w:rFonts w:ascii="Times New Roman" w:eastAsia="Times New Roman" w:hAnsi="Times New Roman" w:cs="Times New Roman"/>
          <w:color w:val="000000" w:themeColor="text1"/>
          <w:sz w:val="24"/>
          <w:szCs w:val="24"/>
        </w:rPr>
        <w:t xml:space="preserve"> ka</w:t>
      </w:r>
      <w:r w:rsidR="279CC9B8" w:rsidRPr="009A28FC">
        <w:rPr>
          <w:rFonts w:ascii="Times New Roman" w:eastAsia="Times New Roman" w:hAnsi="Times New Roman" w:cs="Times New Roman"/>
          <w:color w:val="000000" w:themeColor="text1"/>
          <w:sz w:val="24"/>
          <w:szCs w:val="24"/>
        </w:rPr>
        <w:t xml:space="preserve"> </w:t>
      </w:r>
      <w:r w:rsidRPr="009A28FC">
        <w:rPr>
          <w:rFonts w:ascii="Times New Roman" w:eastAsia="Times New Roman" w:hAnsi="Times New Roman" w:cs="Times New Roman"/>
          <w:i/>
          <w:iCs/>
          <w:color w:val="000000" w:themeColor="text1"/>
          <w:sz w:val="24"/>
          <w:szCs w:val="24"/>
        </w:rPr>
        <w:t>LS</w:t>
      </w:r>
      <w:r w:rsidRPr="009A28FC">
        <w:rPr>
          <w:rFonts w:ascii="Times New Roman" w:eastAsia="Times New Roman" w:hAnsi="Times New Roman" w:cs="Times New Roman"/>
          <w:color w:val="000000" w:themeColor="text1"/>
          <w:sz w:val="24"/>
          <w:szCs w:val="24"/>
        </w:rPr>
        <w:t>) ja riigilõivuseadust (</w:t>
      </w:r>
      <w:r w:rsidR="16988450" w:rsidRPr="009A28FC">
        <w:rPr>
          <w:rFonts w:ascii="Times New Roman" w:eastAsia="Times New Roman" w:hAnsi="Times New Roman" w:cs="Times New Roman"/>
          <w:color w:val="000000" w:themeColor="text1"/>
          <w:sz w:val="24"/>
          <w:szCs w:val="24"/>
        </w:rPr>
        <w:t>edaspidi</w:t>
      </w:r>
      <w:r w:rsidR="00465659">
        <w:rPr>
          <w:rFonts w:ascii="Times New Roman" w:eastAsia="Times New Roman" w:hAnsi="Times New Roman" w:cs="Times New Roman"/>
          <w:color w:val="000000" w:themeColor="text1"/>
          <w:sz w:val="24"/>
          <w:szCs w:val="24"/>
        </w:rPr>
        <w:t xml:space="preserve"> ka</w:t>
      </w:r>
      <w:r w:rsidR="16988450" w:rsidRPr="009A28FC">
        <w:rPr>
          <w:rFonts w:ascii="Times New Roman" w:eastAsia="Times New Roman" w:hAnsi="Times New Roman" w:cs="Times New Roman"/>
          <w:color w:val="000000" w:themeColor="text1"/>
          <w:sz w:val="24"/>
          <w:szCs w:val="24"/>
        </w:rPr>
        <w:t xml:space="preserve"> </w:t>
      </w:r>
      <w:r w:rsidRPr="009A28FC">
        <w:rPr>
          <w:rFonts w:ascii="Times New Roman" w:eastAsia="Times New Roman" w:hAnsi="Times New Roman" w:cs="Times New Roman"/>
          <w:i/>
          <w:iCs/>
          <w:color w:val="000000" w:themeColor="text1"/>
          <w:sz w:val="24"/>
          <w:szCs w:val="24"/>
        </w:rPr>
        <w:t>RLS</w:t>
      </w:r>
      <w:r w:rsidRPr="009A28FC">
        <w:rPr>
          <w:rFonts w:ascii="Times New Roman" w:eastAsia="Times New Roman" w:hAnsi="Times New Roman" w:cs="Times New Roman"/>
          <w:color w:val="000000" w:themeColor="text1"/>
          <w:sz w:val="24"/>
          <w:szCs w:val="24"/>
        </w:rPr>
        <w:t>).</w:t>
      </w:r>
    </w:p>
    <w:p w14:paraId="36A80F0D" w14:textId="007696A3" w:rsidR="5F4074A8" w:rsidRPr="009A28FC" w:rsidRDefault="5F4074A8"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Eelnõu peamine eesmärk on</w:t>
      </w:r>
      <w:r w:rsidRPr="009A28FC">
        <w:rPr>
          <w:rFonts w:ascii="Times New Roman" w:eastAsia="Times New Roman" w:hAnsi="Times New Roman" w:cs="Times New Roman"/>
          <w:color w:val="000000" w:themeColor="text1"/>
          <w:sz w:val="24"/>
          <w:szCs w:val="24"/>
          <w:lang w:val="et"/>
        </w:rPr>
        <w:t xml:space="preserve"> vähendada sõidukite kadu ja suunata kõik kasutuselt kõrvaldatud sõidukid nõuetekohasesse töötlemisrajatisse.</w:t>
      </w:r>
    </w:p>
    <w:p w14:paraId="0079DEE3" w14:textId="1729A842" w:rsidR="54B3EC15" w:rsidRDefault="54B3EC15"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EL-is läheb aastas kaduma 35% sõidukitest ehk ligikaudu neli miljonit sõidukit aastas</w:t>
      </w:r>
      <w:r w:rsidR="007158F8">
        <w:rPr>
          <w:rStyle w:val="Allmrkuseviide"/>
          <w:rFonts w:ascii="Times New Roman" w:eastAsia="Times New Roman" w:hAnsi="Times New Roman"/>
          <w:color w:val="000000" w:themeColor="text1"/>
          <w:sz w:val="24"/>
          <w:szCs w:val="24"/>
        </w:rPr>
        <w:footnoteReference w:id="1"/>
      </w:r>
      <w:r w:rsidRPr="009A28FC">
        <w:rPr>
          <w:rFonts w:ascii="Times New Roman" w:eastAsia="Times New Roman" w:hAnsi="Times New Roman" w:cs="Times New Roman"/>
          <w:color w:val="000000" w:themeColor="text1"/>
          <w:sz w:val="24"/>
          <w:szCs w:val="24"/>
        </w:rPr>
        <w:t xml:space="preserve">. Eesti Liiklusregistris on 02.08.2023 seisuga peatatud kandega sõidukite registris 191 944 </w:t>
      </w:r>
      <w:r w:rsidR="58C2438A" w:rsidRPr="009A28FC">
        <w:rPr>
          <w:rFonts w:ascii="Times New Roman" w:eastAsia="Times New Roman" w:hAnsi="Times New Roman" w:cs="Times New Roman"/>
          <w:color w:val="000000" w:themeColor="text1"/>
          <w:sz w:val="24"/>
          <w:szCs w:val="24"/>
        </w:rPr>
        <w:t xml:space="preserve">tõenäoliselt </w:t>
      </w:r>
      <w:r w:rsidR="253A432D" w:rsidRPr="009A28FC">
        <w:rPr>
          <w:rFonts w:ascii="Times New Roman" w:eastAsia="Times New Roman" w:hAnsi="Times New Roman" w:cs="Times New Roman"/>
          <w:color w:val="000000" w:themeColor="text1"/>
          <w:sz w:val="24"/>
          <w:szCs w:val="24"/>
        </w:rPr>
        <w:t xml:space="preserve">teadmata </w:t>
      </w:r>
      <w:r w:rsidRPr="009A28FC">
        <w:rPr>
          <w:rFonts w:ascii="Times New Roman" w:eastAsia="Times New Roman" w:hAnsi="Times New Roman" w:cs="Times New Roman"/>
          <w:color w:val="000000" w:themeColor="text1"/>
          <w:sz w:val="24"/>
          <w:szCs w:val="24"/>
        </w:rPr>
        <w:t>kadunud mootorsõidukit</w:t>
      </w:r>
      <w:r w:rsidR="34A2920E" w:rsidRPr="009A28FC">
        <w:rPr>
          <w:rFonts w:ascii="Times New Roman" w:eastAsia="Times New Roman" w:hAnsi="Times New Roman" w:cs="Times New Roman"/>
          <w:color w:val="000000" w:themeColor="text1"/>
          <w:sz w:val="24"/>
          <w:szCs w:val="24"/>
        </w:rPr>
        <w:t>.</w:t>
      </w:r>
    </w:p>
    <w:p w14:paraId="243FE06A" w14:textId="77777777" w:rsidR="001E51BC" w:rsidRPr="009A28FC" w:rsidRDefault="001E51BC" w:rsidP="003C5E8D">
      <w:pPr>
        <w:spacing w:after="0" w:line="240" w:lineRule="auto"/>
        <w:jc w:val="both"/>
        <w:rPr>
          <w:rFonts w:ascii="Times New Roman" w:eastAsia="Times New Roman" w:hAnsi="Times New Roman" w:cs="Times New Roman"/>
          <w:color w:val="000000" w:themeColor="text1"/>
          <w:sz w:val="24"/>
          <w:szCs w:val="24"/>
        </w:rPr>
      </w:pPr>
    </w:p>
    <w:p w14:paraId="5AA99453" w14:textId="7FF68D32" w:rsidR="72556C48" w:rsidRPr="009A28FC" w:rsidRDefault="72556C48" w:rsidP="003C5E8D">
      <w:pPr>
        <w:spacing w:after="0" w:line="240" w:lineRule="auto"/>
        <w:jc w:val="both"/>
        <w:rPr>
          <w:rFonts w:ascii="Times New Roman" w:eastAsia="Times New Roman" w:hAnsi="Times New Roman" w:cs="Times New Roman"/>
          <w:i/>
          <w:iCs/>
          <w:color w:val="000000" w:themeColor="text1"/>
          <w:sz w:val="24"/>
          <w:szCs w:val="24"/>
        </w:rPr>
      </w:pPr>
      <w:r w:rsidRPr="009A28FC">
        <w:rPr>
          <w:rFonts w:ascii="Times New Roman" w:eastAsia="Times New Roman" w:hAnsi="Times New Roman" w:cs="Times New Roman"/>
          <w:i/>
          <w:iCs/>
          <w:color w:val="000000" w:themeColor="text1"/>
          <w:sz w:val="24"/>
          <w:szCs w:val="24"/>
        </w:rPr>
        <w:t>1.1.1</w:t>
      </w:r>
      <w:r w:rsidR="12FBA51A" w:rsidRPr="009A28FC">
        <w:rPr>
          <w:rFonts w:ascii="Times New Roman" w:eastAsia="Times New Roman" w:hAnsi="Times New Roman" w:cs="Times New Roman"/>
          <w:i/>
          <w:iCs/>
          <w:color w:val="000000" w:themeColor="text1"/>
          <w:sz w:val="24"/>
          <w:szCs w:val="24"/>
        </w:rPr>
        <w:t>.</w:t>
      </w:r>
      <w:r w:rsidRPr="009A28FC">
        <w:rPr>
          <w:rFonts w:ascii="Times New Roman" w:eastAsia="Times New Roman" w:hAnsi="Times New Roman" w:cs="Times New Roman"/>
          <w:i/>
          <w:iCs/>
          <w:color w:val="000000" w:themeColor="text1"/>
          <w:sz w:val="24"/>
          <w:szCs w:val="24"/>
        </w:rPr>
        <w:t xml:space="preserve"> Jäätmeseaduse </w:t>
      </w:r>
      <w:r w:rsidR="5957142E" w:rsidRPr="009A28FC">
        <w:rPr>
          <w:rFonts w:ascii="Times New Roman" w:eastAsia="Times New Roman" w:hAnsi="Times New Roman" w:cs="Times New Roman"/>
          <w:i/>
          <w:iCs/>
          <w:color w:val="000000" w:themeColor="text1"/>
          <w:sz w:val="24"/>
          <w:szCs w:val="24"/>
        </w:rPr>
        <w:t>muutmi</w:t>
      </w:r>
      <w:r w:rsidR="70F0BF51" w:rsidRPr="009A28FC">
        <w:rPr>
          <w:rFonts w:ascii="Times New Roman" w:eastAsia="Times New Roman" w:hAnsi="Times New Roman" w:cs="Times New Roman"/>
          <w:i/>
          <w:iCs/>
          <w:color w:val="000000" w:themeColor="text1"/>
          <w:sz w:val="24"/>
          <w:szCs w:val="24"/>
        </w:rPr>
        <w:t>ne</w:t>
      </w:r>
    </w:p>
    <w:p w14:paraId="36DCEEC7" w14:textId="212EFF42" w:rsidR="198F9A3B" w:rsidRPr="009A28FC" w:rsidRDefault="198F9A3B"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Jäätmeseadus</w:t>
      </w:r>
      <w:r w:rsidR="00D35518">
        <w:rPr>
          <w:rFonts w:ascii="Times New Roman" w:eastAsia="Times New Roman" w:hAnsi="Times New Roman" w:cs="Times New Roman"/>
          <w:color w:val="000000" w:themeColor="text1"/>
          <w:sz w:val="24"/>
          <w:szCs w:val="24"/>
        </w:rPr>
        <w:t>es</w:t>
      </w:r>
      <w:r w:rsidR="0AC343E2" w:rsidRPr="009A28FC">
        <w:rPr>
          <w:rFonts w:ascii="Times New Roman" w:eastAsia="Times New Roman" w:hAnsi="Times New Roman" w:cs="Times New Roman"/>
          <w:color w:val="000000" w:themeColor="text1"/>
          <w:sz w:val="24"/>
          <w:szCs w:val="24"/>
        </w:rPr>
        <w:t xml:space="preserve"> </w:t>
      </w:r>
      <w:r w:rsidR="72556C48" w:rsidRPr="009A28FC">
        <w:rPr>
          <w:rFonts w:ascii="Times New Roman" w:eastAsia="Times New Roman" w:hAnsi="Times New Roman" w:cs="Times New Roman"/>
          <w:color w:val="000000" w:themeColor="text1"/>
          <w:sz w:val="24"/>
          <w:szCs w:val="24"/>
        </w:rPr>
        <w:t xml:space="preserve">täiendatakse ja täpsustatakse jäätmeks muutunud mootorsõiduki ja selle osade jäätmehooldusnõudeid. Eelnõu sisaldab esmajoones tehnilisi korrastavaid muudatusi, mis on tingitud seaduse rakendamisel ilmnenud probleemidest ja millega parandatakse </w:t>
      </w:r>
      <w:r w:rsidR="270F57EE" w:rsidRPr="009A28FC">
        <w:rPr>
          <w:rFonts w:ascii="Times New Roman" w:eastAsia="Times New Roman" w:hAnsi="Times New Roman" w:cs="Times New Roman"/>
          <w:color w:val="000000" w:themeColor="text1"/>
          <w:sz w:val="24"/>
          <w:szCs w:val="24"/>
        </w:rPr>
        <w:t>jäätmeseaduse</w:t>
      </w:r>
      <w:r w:rsidR="72556C48" w:rsidRPr="009A28FC">
        <w:rPr>
          <w:rFonts w:ascii="Times New Roman" w:eastAsia="Times New Roman" w:hAnsi="Times New Roman" w:cs="Times New Roman"/>
          <w:color w:val="000000" w:themeColor="text1"/>
          <w:sz w:val="24"/>
          <w:szCs w:val="24"/>
        </w:rPr>
        <w:t xml:space="preserve"> põhimõtete arusaadavust jäätmeks muutunud mootorsõiduki ja selle osade jäätmehooldusnõuete</w:t>
      </w:r>
      <w:r w:rsidR="00D35518">
        <w:rPr>
          <w:rFonts w:ascii="Times New Roman" w:eastAsia="Times New Roman" w:hAnsi="Times New Roman" w:cs="Times New Roman"/>
          <w:color w:val="000000" w:themeColor="text1"/>
          <w:sz w:val="24"/>
          <w:szCs w:val="24"/>
        </w:rPr>
        <w:t>st</w:t>
      </w:r>
      <w:r w:rsidR="72556C48" w:rsidRPr="009A28FC">
        <w:rPr>
          <w:rFonts w:ascii="Times New Roman" w:eastAsia="Times New Roman" w:hAnsi="Times New Roman" w:cs="Times New Roman"/>
          <w:color w:val="000000" w:themeColor="text1"/>
          <w:sz w:val="24"/>
          <w:szCs w:val="24"/>
        </w:rPr>
        <w:t>. Muudatustel on õigusselgust tagav mõju ning need ei muuda kehtivaid põhimõtteid.</w:t>
      </w:r>
      <w:r w:rsidR="2D7B7075" w:rsidRPr="009A28FC">
        <w:rPr>
          <w:rFonts w:ascii="Times New Roman" w:eastAsia="Times New Roman" w:hAnsi="Times New Roman" w:cs="Times New Roman"/>
          <w:color w:val="000000" w:themeColor="text1"/>
          <w:sz w:val="24"/>
          <w:szCs w:val="24"/>
        </w:rPr>
        <w:t xml:space="preserve"> </w:t>
      </w:r>
      <w:r w:rsidR="72556C48" w:rsidRPr="009A28FC">
        <w:rPr>
          <w:rFonts w:ascii="Times New Roman" w:eastAsia="Times New Roman" w:hAnsi="Times New Roman" w:cs="Times New Roman"/>
          <w:color w:val="000000" w:themeColor="text1"/>
          <w:sz w:val="24"/>
          <w:szCs w:val="24"/>
        </w:rPr>
        <w:t xml:space="preserve">Täpsustused on vajalikud, et vähendada teadmata asukohaga sõidukite hulka ning vältida olukorda, kus jäätmeks muutunud mootorsõiduk ja </w:t>
      </w:r>
      <w:r w:rsidR="34A91F7C" w:rsidRPr="009A28FC">
        <w:rPr>
          <w:rFonts w:ascii="Times New Roman" w:eastAsia="Times New Roman" w:hAnsi="Times New Roman" w:cs="Times New Roman"/>
          <w:color w:val="000000" w:themeColor="text1"/>
          <w:sz w:val="24"/>
          <w:szCs w:val="24"/>
        </w:rPr>
        <w:t>selle</w:t>
      </w:r>
      <w:r w:rsidR="72556C48" w:rsidRPr="009A28FC">
        <w:rPr>
          <w:rFonts w:ascii="Times New Roman" w:eastAsia="Times New Roman" w:hAnsi="Times New Roman" w:cs="Times New Roman"/>
          <w:color w:val="000000" w:themeColor="text1"/>
          <w:sz w:val="24"/>
          <w:szCs w:val="24"/>
        </w:rPr>
        <w:t xml:space="preserve"> osad kahjustavad mittenõuetekohase lammutamise tulemusel keskkonda ja inimeste tervist.</w:t>
      </w:r>
    </w:p>
    <w:p w14:paraId="754AD813" w14:textId="01EE6991"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391723ED" w14:textId="77777777" w:rsidR="00C9460A" w:rsidRPr="009A28FC" w:rsidRDefault="00C9460A" w:rsidP="00C9460A">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 xml:space="preserve">Jäätmeseaduse muudatused toovad selgelt välja, et </w:t>
      </w:r>
      <w:r>
        <w:rPr>
          <w:rFonts w:ascii="Times New Roman" w:eastAsia="Times New Roman" w:hAnsi="Times New Roman" w:cs="Times New Roman"/>
          <w:color w:val="000000" w:themeColor="text1"/>
          <w:sz w:val="24"/>
          <w:szCs w:val="24"/>
        </w:rPr>
        <w:t xml:space="preserve">mootorsõiduki tootjaga lepingut omav </w:t>
      </w:r>
      <w:r w:rsidRPr="009A28FC">
        <w:rPr>
          <w:rFonts w:ascii="Times New Roman" w:eastAsia="Times New Roman" w:hAnsi="Times New Roman" w:cs="Times New Roman"/>
          <w:color w:val="000000" w:themeColor="text1"/>
          <w:sz w:val="24"/>
          <w:szCs w:val="24"/>
        </w:rPr>
        <w:t>jäätmekäitleja peab võtma vastu kõik sõidukid, sh sõiduki, millel puudub turuväärtus või millel on negatiivne turuväärtus, osaliselt lammutatud sõiduki ja liiklusregistrist kustutatud sõiduki. Selliste sõidukite vastuvõtmine võib tuua kaasa kulusid jäätmekäitlejale, mistõttu sätestatakse</w:t>
      </w:r>
      <w:r>
        <w:rPr>
          <w:rFonts w:ascii="Times New Roman" w:eastAsia="Times New Roman" w:hAnsi="Times New Roman" w:cs="Times New Roman"/>
          <w:color w:val="000000" w:themeColor="text1"/>
          <w:sz w:val="24"/>
          <w:szCs w:val="24"/>
        </w:rPr>
        <w:t>, et keskkonnakaitseluba omav jäätmekäitleja peab omama lepingut</w:t>
      </w:r>
      <w:r w:rsidRPr="009A28FC">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mootorsõiduki tootjaga või tootjate ühendusega. Leping tagab </w:t>
      </w:r>
      <w:r w:rsidRPr="009A28FC">
        <w:rPr>
          <w:rFonts w:ascii="Times New Roman" w:eastAsia="Times New Roman" w:hAnsi="Times New Roman" w:cs="Times New Roman"/>
          <w:color w:val="000000" w:themeColor="text1"/>
          <w:sz w:val="24"/>
          <w:szCs w:val="24"/>
        </w:rPr>
        <w:t>romusõidukite käitluskulude katmi</w:t>
      </w:r>
      <w:r>
        <w:rPr>
          <w:rFonts w:ascii="Times New Roman" w:eastAsia="Times New Roman" w:hAnsi="Times New Roman" w:cs="Times New Roman"/>
          <w:color w:val="000000" w:themeColor="text1"/>
          <w:sz w:val="24"/>
          <w:szCs w:val="24"/>
        </w:rPr>
        <w:t xml:space="preserve">se </w:t>
      </w:r>
      <w:r w:rsidRPr="009A28FC">
        <w:rPr>
          <w:rFonts w:ascii="Times New Roman" w:eastAsia="Times New Roman" w:hAnsi="Times New Roman" w:cs="Times New Roman"/>
          <w:color w:val="000000" w:themeColor="text1"/>
          <w:sz w:val="24"/>
          <w:szCs w:val="24"/>
        </w:rPr>
        <w:t xml:space="preserve">kehtiva laiendatud tootjavastutuse </w:t>
      </w:r>
      <w:r>
        <w:rPr>
          <w:rFonts w:ascii="Times New Roman" w:eastAsia="Times New Roman" w:hAnsi="Times New Roman" w:cs="Times New Roman"/>
          <w:color w:val="000000" w:themeColor="text1"/>
          <w:sz w:val="24"/>
          <w:szCs w:val="24"/>
        </w:rPr>
        <w:t>kaudu</w:t>
      </w:r>
      <w:r w:rsidRPr="009A28FC">
        <w:rPr>
          <w:rFonts w:ascii="Times New Roman" w:eastAsia="Times New Roman" w:hAnsi="Times New Roman" w:cs="Times New Roman"/>
          <w:color w:val="000000" w:themeColor="text1"/>
          <w:sz w:val="24"/>
          <w:szCs w:val="24"/>
        </w:rPr>
        <w:t>..</w:t>
      </w:r>
    </w:p>
    <w:p w14:paraId="0BD64BAF" w14:textId="6BE671CF" w:rsidR="5D74CC4B" w:rsidRPr="009A28FC" w:rsidRDefault="5D74CC4B" w:rsidP="003C5E8D">
      <w:pPr>
        <w:tabs>
          <w:tab w:val="left" w:pos="2076"/>
        </w:tabs>
        <w:spacing w:after="0" w:line="240" w:lineRule="auto"/>
        <w:jc w:val="both"/>
        <w:rPr>
          <w:rFonts w:ascii="Times New Roman" w:eastAsia="Times New Roman" w:hAnsi="Times New Roman" w:cs="Times New Roman"/>
          <w:color w:val="000000" w:themeColor="text1"/>
          <w:sz w:val="24"/>
          <w:szCs w:val="24"/>
        </w:rPr>
      </w:pPr>
    </w:p>
    <w:p w14:paraId="4DFA169C" w14:textId="53B84C1E" w:rsidR="68B2697E" w:rsidRPr="009A28FC" w:rsidRDefault="68B2697E"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 xml:space="preserve">Liiklusseaduse muudatusega võimaldatakse liiklusregistrist kustutada sõidukeid, kui need on teadmata kadunud ja neid ei ole võimalik nõuetekohase lammutustõendi alusel kustutada. </w:t>
      </w:r>
      <w:r w:rsidR="461D982D" w:rsidRPr="009A28FC">
        <w:rPr>
          <w:rFonts w:ascii="Times New Roman" w:eastAsia="Times New Roman" w:hAnsi="Times New Roman" w:cs="Times New Roman"/>
          <w:color w:val="000000" w:themeColor="text1"/>
          <w:sz w:val="24"/>
          <w:szCs w:val="24"/>
        </w:rPr>
        <w:t>Se</w:t>
      </w:r>
      <w:r w:rsidR="0021608D">
        <w:rPr>
          <w:rFonts w:ascii="Times New Roman" w:eastAsia="Times New Roman" w:hAnsi="Times New Roman" w:cs="Times New Roman"/>
          <w:color w:val="000000" w:themeColor="text1"/>
          <w:sz w:val="24"/>
          <w:szCs w:val="24"/>
        </w:rPr>
        <w:t>etõttu</w:t>
      </w:r>
      <w:r w:rsidRPr="009A28FC">
        <w:rPr>
          <w:rFonts w:ascii="Times New Roman" w:eastAsia="Times New Roman" w:hAnsi="Times New Roman" w:cs="Times New Roman"/>
          <w:color w:val="000000" w:themeColor="text1"/>
          <w:sz w:val="24"/>
          <w:szCs w:val="24"/>
        </w:rPr>
        <w:t xml:space="preserve"> luuakse jäätmeseaduses mootorsõidukite valdajatele võimalus anda üle selliseid registrist kustutatud sõidukeid.</w:t>
      </w:r>
    </w:p>
    <w:p w14:paraId="2A9F684B" w14:textId="0732249B"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35AABC41" w14:textId="0DC3A761" w:rsidR="68B2697E" w:rsidRPr="009A28FC" w:rsidRDefault="68B2697E" w:rsidP="003C5E8D">
      <w:pPr>
        <w:tabs>
          <w:tab w:val="left" w:pos="2076"/>
        </w:tabs>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 xml:space="preserve">Kuna on esinenud probleeme lammutustõendi väljastamisel, tuuakse jäätmeseaduses </w:t>
      </w:r>
      <w:r w:rsidR="6337DFB2" w:rsidRPr="009A28FC">
        <w:rPr>
          <w:rFonts w:ascii="Times New Roman" w:eastAsia="Times New Roman" w:hAnsi="Times New Roman" w:cs="Times New Roman"/>
          <w:color w:val="000000" w:themeColor="text1"/>
          <w:sz w:val="24"/>
          <w:szCs w:val="24"/>
        </w:rPr>
        <w:t xml:space="preserve">selgelt </w:t>
      </w:r>
      <w:r w:rsidRPr="009A28FC">
        <w:rPr>
          <w:rFonts w:ascii="Times New Roman" w:eastAsia="Times New Roman" w:hAnsi="Times New Roman" w:cs="Times New Roman"/>
          <w:color w:val="000000" w:themeColor="text1"/>
          <w:sz w:val="24"/>
          <w:szCs w:val="24"/>
        </w:rPr>
        <w:t xml:space="preserve">välja, et </w:t>
      </w:r>
      <w:r w:rsidRPr="00FD77B5">
        <w:rPr>
          <w:rFonts w:ascii="Times New Roman" w:eastAsia="Times New Roman" w:hAnsi="Times New Roman" w:cs="Times New Roman"/>
          <w:color w:val="000000" w:themeColor="text1"/>
          <w:sz w:val="24"/>
          <w:szCs w:val="24"/>
        </w:rPr>
        <w:t>lammutustõend</w:t>
      </w:r>
      <w:r w:rsidR="00E23DBA">
        <w:rPr>
          <w:rFonts w:ascii="Times New Roman" w:eastAsia="Times New Roman" w:hAnsi="Times New Roman" w:cs="Times New Roman"/>
          <w:color w:val="000000" w:themeColor="text1"/>
          <w:sz w:val="24"/>
          <w:szCs w:val="24"/>
        </w:rPr>
        <w:t>i</w:t>
      </w:r>
      <w:r w:rsidRPr="00FD77B5">
        <w:rPr>
          <w:rFonts w:ascii="Times New Roman" w:eastAsia="Times New Roman" w:hAnsi="Times New Roman" w:cs="Times New Roman"/>
          <w:color w:val="000000" w:themeColor="text1"/>
          <w:sz w:val="24"/>
          <w:szCs w:val="24"/>
        </w:rPr>
        <w:t xml:space="preserve"> esita</w:t>
      </w:r>
      <w:r w:rsidR="00E23DBA">
        <w:rPr>
          <w:rFonts w:ascii="Times New Roman" w:eastAsia="Times New Roman" w:hAnsi="Times New Roman" w:cs="Times New Roman"/>
          <w:color w:val="000000" w:themeColor="text1"/>
          <w:sz w:val="24"/>
          <w:szCs w:val="24"/>
        </w:rPr>
        <w:t>b</w:t>
      </w:r>
      <w:r w:rsidRPr="00FD77B5">
        <w:rPr>
          <w:rFonts w:ascii="Times New Roman" w:eastAsia="Times New Roman" w:hAnsi="Times New Roman" w:cs="Times New Roman"/>
          <w:color w:val="000000" w:themeColor="text1"/>
          <w:sz w:val="24"/>
          <w:szCs w:val="24"/>
        </w:rPr>
        <w:t xml:space="preserve"> </w:t>
      </w:r>
      <w:r w:rsidR="0004152A">
        <w:rPr>
          <w:rFonts w:ascii="Times New Roman" w:eastAsia="Times New Roman" w:hAnsi="Times New Roman" w:cs="Times New Roman"/>
          <w:color w:val="000000" w:themeColor="text1"/>
          <w:sz w:val="24"/>
          <w:szCs w:val="24"/>
        </w:rPr>
        <w:t xml:space="preserve">keskkonnakaitse luba omav jäätmekäitleja </w:t>
      </w:r>
      <w:r w:rsidR="5C45653E" w:rsidRPr="00FD77B5">
        <w:rPr>
          <w:rFonts w:ascii="Times New Roman" w:eastAsia="Times New Roman" w:hAnsi="Times New Roman" w:cs="Times New Roman"/>
          <w:color w:val="000000" w:themeColor="text1"/>
          <w:sz w:val="24"/>
          <w:szCs w:val="24"/>
        </w:rPr>
        <w:t xml:space="preserve">romusõiduki üleandjale </w:t>
      </w:r>
      <w:r w:rsidRPr="00FD77B5">
        <w:rPr>
          <w:rFonts w:ascii="Times New Roman" w:eastAsia="Times New Roman" w:hAnsi="Times New Roman" w:cs="Times New Roman"/>
          <w:color w:val="000000" w:themeColor="text1"/>
          <w:sz w:val="24"/>
          <w:szCs w:val="24"/>
        </w:rPr>
        <w:t>tasuta</w:t>
      </w:r>
      <w:r w:rsidRPr="009A28FC">
        <w:rPr>
          <w:rFonts w:ascii="Times New Roman" w:eastAsia="Times New Roman" w:hAnsi="Times New Roman" w:cs="Times New Roman"/>
          <w:color w:val="000000" w:themeColor="text1"/>
          <w:sz w:val="24"/>
          <w:szCs w:val="24"/>
        </w:rPr>
        <w:t>. Selleks, et liiklusregistrist kustutatud sõiduki kohta saaks väljastada lammutustõendi</w:t>
      </w:r>
      <w:r w:rsidR="0021608D">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 xml:space="preserve"> sätestatakse, et lammutustõend väljastatakse sellisele sõidukile miinimumnõuete alusel, s</w:t>
      </w:r>
      <w:r w:rsidR="0021608D">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o registreerimisdokumendita.</w:t>
      </w:r>
    </w:p>
    <w:p w14:paraId="35CAA787" w14:textId="03635D3F" w:rsidR="5D74CC4B" w:rsidRPr="009A28FC" w:rsidRDefault="5D74CC4B" w:rsidP="003C5E8D">
      <w:pPr>
        <w:tabs>
          <w:tab w:val="left" w:pos="2076"/>
        </w:tabs>
        <w:spacing w:after="0" w:line="240" w:lineRule="auto"/>
        <w:jc w:val="both"/>
        <w:rPr>
          <w:rFonts w:ascii="Times New Roman" w:eastAsia="Times New Roman" w:hAnsi="Times New Roman" w:cs="Times New Roman"/>
          <w:color w:val="000000" w:themeColor="text1"/>
          <w:sz w:val="24"/>
          <w:szCs w:val="24"/>
        </w:rPr>
      </w:pPr>
    </w:p>
    <w:p w14:paraId="0618D41D" w14:textId="281F4390" w:rsidR="68B2697E" w:rsidRPr="009A28FC" w:rsidRDefault="68B2697E"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Jäätmeseaduse muudatuses tuu</w:t>
      </w:r>
      <w:r w:rsidR="190DD565" w:rsidRPr="009A28FC">
        <w:rPr>
          <w:rFonts w:ascii="Times New Roman" w:eastAsia="Times New Roman" w:hAnsi="Times New Roman" w:cs="Times New Roman"/>
          <w:color w:val="000000" w:themeColor="text1"/>
          <w:sz w:val="24"/>
          <w:szCs w:val="24"/>
        </w:rPr>
        <w:t>a</w:t>
      </w:r>
      <w:r w:rsidRPr="009A28FC">
        <w:rPr>
          <w:rFonts w:ascii="Times New Roman" w:eastAsia="Times New Roman" w:hAnsi="Times New Roman" w:cs="Times New Roman"/>
          <w:color w:val="000000" w:themeColor="text1"/>
          <w:sz w:val="24"/>
          <w:szCs w:val="24"/>
        </w:rPr>
        <w:t xml:space="preserve">kse selgelt välja, et tootja peab tagama </w:t>
      </w:r>
      <w:r w:rsidR="00A1743F">
        <w:rPr>
          <w:rFonts w:ascii="Times New Roman" w:eastAsia="Times New Roman" w:hAnsi="Times New Roman" w:cs="Times New Roman"/>
          <w:color w:val="000000" w:themeColor="text1"/>
          <w:sz w:val="24"/>
          <w:szCs w:val="24"/>
        </w:rPr>
        <w:t xml:space="preserve">kogumissüsteemi ning tagama </w:t>
      </w:r>
      <w:r w:rsidRPr="009A28FC">
        <w:rPr>
          <w:rFonts w:ascii="Times New Roman" w:eastAsia="Times New Roman" w:hAnsi="Times New Roman" w:cs="Times New Roman"/>
          <w:color w:val="000000" w:themeColor="text1"/>
          <w:sz w:val="24"/>
          <w:szCs w:val="24"/>
        </w:rPr>
        <w:t>vähemalt üks kord aastas romusõiduki üleandjale võimaluse toimetada romusõiduk keskkonnaloaga jäätmekäitleja juurde tasuta.</w:t>
      </w:r>
    </w:p>
    <w:p w14:paraId="1DFF1A10" w14:textId="28741D24"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603DAC93" w14:textId="38149243" w:rsidR="68B2697E" w:rsidRPr="009A28FC" w:rsidRDefault="68B2697E"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lastRenderedPageBreak/>
        <w:t>Õigusselguse eesmärgil sätestatakse, et Keskkonnaamet ja kohalik omavalitsus, tuvastades kasutuselt kõrvaldatud romusõiduki, mille jäätmete ja saastuse likvideerimisega ei ole võimalik keskkonnakaitseliste</w:t>
      </w:r>
      <w:r w:rsidR="00C73606">
        <w:rPr>
          <w:rFonts w:ascii="Times New Roman" w:eastAsia="Times New Roman" w:hAnsi="Times New Roman" w:cs="Times New Roman"/>
          <w:color w:val="000000" w:themeColor="text1"/>
          <w:sz w:val="24"/>
          <w:szCs w:val="24"/>
        </w:rPr>
        <w:t>l</w:t>
      </w:r>
      <w:r w:rsidRPr="009A28FC">
        <w:rPr>
          <w:rFonts w:ascii="Times New Roman" w:eastAsia="Times New Roman" w:hAnsi="Times New Roman" w:cs="Times New Roman"/>
          <w:color w:val="000000" w:themeColor="text1"/>
          <w:sz w:val="24"/>
          <w:szCs w:val="24"/>
        </w:rPr>
        <w:t xml:space="preserve"> kaalutluste</w:t>
      </w:r>
      <w:r w:rsidR="00C73606">
        <w:rPr>
          <w:rFonts w:ascii="Times New Roman" w:eastAsia="Times New Roman" w:hAnsi="Times New Roman" w:cs="Times New Roman"/>
          <w:color w:val="000000" w:themeColor="text1"/>
          <w:sz w:val="24"/>
          <w:szCs w:val="24"/>
        </w:rPr>
        <w:t>l</w:t>
      </w:r>
      <w:r w:rsidRPr="009A28FC">
        <w:rPr>
          <w:rFonts w:ascii="Times New Roman" w:eastAsia="Times New Roman" w:hAnsi="Times New Roman" w:cs="Times New Roman"/>
          <w:color w:val="000000" w:themeColor="text1"/>
          <w:sz w:val="24"/>
          <w:szCs w:val="24"/>
        </w:rPr>
        <w:t xml:space="preserve"> viivitada, koostavad haldusmenetluse käigus ettekirjutuse, mille alusel romusõidukite valdaja on kohustatud romusõidukid andma keskkonnaluba omavale jäätmekäitlejale</w:t>
      </w:r>
      <w:r w:rsidR="793658B1" w:rsidRPr="009A28FC">
        <w:rPr>
          <w:rFonts w:ascii="Times New Roman" w:eastAsia="Times New Roman" w:hAnsi="Times New Roman" w:cs="Times New Roman"/>
          <w:color w:val="000000" w:themeColor="text1"/>
          <w:sz w:val="24"/>
          <w:szCs w:val="24"/>
        </w:rPr>
        <w:t>.</w:t>
      </w:r>
    </w:p>
    <w:p w14:paraId="7F3E8A00" w14:textId="3A63A287" w:rsidR="5D74CC4B" w:rsidRPr="009A28FC" w:rsidRDefault="5D74CC4B" w:rsidP="003C5E8D">
      <w:pPr>
        <w:spacing w:after="0" w:line="240" w:lineRule="auto"/>
        <w:jc w:val="both"/>
        <w:rPr>
          <w:rFonts w:ascii="Times New Roman" w:hAnsi="Times New Roman" w:cs="Times New Roman"/>
          <w:sz w:val="24"/>
          <w:szCs w:val="24"/>
        </w:rPr>
      </w:pPr>
    </w:p>
    <w:p w14:paraId="692074AF" w14:textId="485CDD55"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34BC045F" w14:textId="5E20E274" w:rsidR="11A28F26" w:rsidRPr="009A28FC" w:rsidRDefault="11A28F26" w:rsidP="003C5E8D">
      <w:pPr>
        <w:spacing w:after="0" w:line="240" w:lineRule="auto"/>
        <w:jc w:val="both"/>
        <w:rPr>
          <w:rFonts w:ascii="Times New Roman" w:eastAsia="Times New Roman" w:hAnsi="Times New Roman" w:cs="Times New Roman"/>
          <w:i/>
          <w:iCs/>
          <w:color w:val="000000" w:themeColor="text1"/>
          <w:sz w:val="24"/>
          <w:szCs w:val="24"/>
        </w:rPr>
      </w:pPr>
      <w:commentRangeStart w:id="0"/>
      <w:r w:rsidRPr="009A28FC">
        <w:rPr>
          <w:rFonts w:ascii="Times New Roman" w:eastAsia="Times New Roman" w:hAnsi="Times New Roman" w:cs="Times New Roman"/>
          <w:i/>
          <w:iCs/>
          <w:color w:val="000000" w:themeColor="text1"/>
          <w:sz w:val="24"/>
          <w:szCs w:val="24"/>
        </w:rPr>
        <w:t>1.1.2</w:t>
      </w:r>
      <w:r w:rsidR="31F489C1" w:rsidRPr="009A28FC">
        <w:rPr>
          <w:rFonts w:ascii="Times New Roman" w:eastAsia="Times New Roman" w:hAnsi="Times New Roman" w:cs="Times New Roman"/>
          <w:i/>
          <w:iCs/>
          <w:color w:val="000000" w:themeColor="text1"/>
          <w:sz w:val="24"/>
          <w:szCs w:val="24"/>
        </w:rPr>
        <w:t>.</w:t>
      </w:r>
      <w:r w:rsidRPr="009A28FC">
        <w:rPr>
          <w:rFonts w:ascii="Times New Roman" w:eastAsia="Times New Roman" w:hAnsi="Times New Roman" w:cs="Times New Roman"/>
          <w:i/>
          <w:iCs/>
          <w:color w:val="000000" w:themeColor="text1"/>
          <w:sz w:val="24"/>
          <w:szCs w:val="24"/>
        </w:rPr>
        <w:t xml:space="preserve"> Liiklusseaduse </w:t>
      </w:r>
      <w:r w:rsidR="321DF08D" w:rsidRPr="009A28FC">
        <w:rPr>
          <w:rFonts w:ascii="Times New Roman" w:eastAsia="Times New Roman" w:hAnsi="Times New Roman" w:cs="Times New Roman"/>
          <w:i/>
          <w:iCs/>
          <w:color w:val="000000" w:themeColor="text1"/>
          <w:sz w:val="24"/>
          <w:szCs w:val="24"/>
        </w:rPr>
        <w:t>muutmi</w:t>
      </w:r>
      <w:r w:rsidR="02751701" w:rsidRPr="009A28FC">
        <w:rPr>
          <w:rFonts w:ascii="Times New Roman" w:eastAsia="Times New Roman" w:hAnsi="Times New Roman" w:cs="Times New Roman"/>
          <w:i/>
          <w:iCs/>
          <w:color w:val="000000" w:themeColor="text1"/>
          <w:sz w:val="24"/>
          <w:szCs w:val="24"/>
        </w:rPr>
        <w:t>ne</w:t>
      </w:r>
      <w:commentRangeEnd w:id="0"/>
      <w:r w:rsidR="00D70A41">
        <w:rPr>
          <w:rStyle w:val="Kommentaariviide"/>
        </w:rPr>
        <w:commentReference w:id="0"/>
      </w:r>
    </w:p>
    <w:p w14:paraId="5F9C16D1" w14:textId="1E7E076F" w:rsidR="2A80710D" w:rsidRPr="009A28FC" w:rsidRDefault="2A80710D"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LS § 77 lõike 8</w:t>
      </w:r>
      <w:r w:rsidRPr="009A28FC">
        <w:rPr>
          <w:rFonts w:ascii="Times New Roman" w:eastAsia="Times New Roman" w:hAnsi="Times New Roman" w:cs="Times New Roman"/>
          <w:sz w:val="24"/>
          <w:szCs w:val="24"/>
          <w:vertAlign w:val="superscript"/>
        </w:rPr>
        <w:t>1</w:t>
      </w:r>
      <w:r w:rsidRPr="009A28FC">
        <w:rPr>
          <w:rFonts w:ascii="Times New Roman" w:eastAsia="Times New Roman" w:hAnsi="Times New Roman" w:cs="Times New Roman"/>
          <w:sz w:val="24"/>
          <w:szCs w:val="24"/>
        </w:rPr>
        <w:t xml:space="preserve"> kohaselt on mootorsõiduki või selle haagise registrikande peatamine automaattoiming, millega Transpordiamet (</w:t>
      </w:r>
      <w:r w:rsidR="00465659">
        <w:rPr>
          <w:rFonts w:ascii="Times New Roman" w:eastAsia="Times New Roman" w:hAnsi="Times New Roman" w:cs="Times New Roman"/>
          <w:sz w:val="24"/>
          <w:szCs w:val="24"/>
        </w:rPr>
        <w:t xml:space="preserve">edaspidi </w:t>
      </w:r>
      <w:r w:rsidRPr="00406A78">
        <w:rPr>
          <w:rFonts w:ascii="Times New Roman" w:eastAsia="Times New Roman" w:hAnsi="Times New Roman" w:cs="Times New Roman"/>
          <w:i/>
          <w:iCs/>
          <w:sz w:val="24"/>
          <w:szCs w:val="24"/>
        </w:rPr>
        <w:t>TRAM</w:t>
      </w:r>
      <w:r w:rsidRPr="009A28FC">
        <w:rPr>
          <w:rFonts w:ascii="Times New Roman" w:eastAsia="Times New Roman" w:hAnsi="Times New Roman" w:cs="Times New Roman"/>
          <w:sz w:val="24"/>
          <w:szCs w:val="24"/>
        </w:rPr>
        <w:t>) kustutab sõiduki andmed liiklusregistrist kuni registrikande taastumiseni. Sõiduki registrikanne peatatakse automaatselt, kui on möödunud kaks aastat tehnoülevaatuse kehtivusest ja viimase kindlustuspoliisi kehtivusest. Registrikande taastamiseks tuleb sõidukiga läbida tehnoülevaatus.</w:t>
      </w:r>
    </w:p>
    <w:p w14:paraId="0C2A44C5" w14:textId="0E667D62"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3E9F66AE" w14:textId="550ECE65" w:rsidR="2A80710D" w:rsidRPr="009A28FC" w:rsidRDefault="2A80710D"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 xml:space="preserve">Eelnõu kohaselt kaotatakse alates 1. juulist 2024 registrikande peatamise regulatsioon ehk automaatselt enam sõiduk registri mitteaktiivsesse ossa ei satu ja sõiduki omanikul tekib motivatsioon sõidukiga tegeleda ka selle mittekasutamisel. Omanikul tuleb otsustada, kas sõiduk võõrandada, viia lammutuskotta või kui on soov sõiduk millalgi uuesti kasutusele võtta, siis see ajutiselt registrist kustutada. Et ajutisest kustutamisest ei kujuneks peatatud registrikande aseainet ja seda ei hakataks ära kasutama, kehtestatakse teatud juhtudel ajutise kustutamise pikendamise puhul kohustus tõendada sõiduki olemasolu. TRAM arendab </w:t>
      </w:r>
      <w:r w:rsidR="008346EF">
        <w:rPr>
          <w:rFonts w:ascii="Times New Roman" w:eastAsia="Times New Roman" w:hAnsi="Times New Roman" w:cs="Times New Roman"/>
          <w:color w:val="000000" w:themeColor="text1"/>
          <w:sz w:val="24"/>
          <w:szCs w:val="24"/>
        </w:rPr>
        <w:t>praegu</w:t>
      </w:r>
      <w:r w:rsidRPr="009A28FC">
        <w:rPr>
          <w:rFonts w:ascii="Times New Roman" w:eastAsia="Times New Roman" w:hAnsi="Times New Roman" w:cs="Times New Roman"/>
          <w:color w:val="000000" w:themeColor="text1"/>
          <w:sz w:val="24"/>
          <w:szCs w:val="24"/>
        </w:rPr>
        <w:t xml:space="preserve"> digiregistreerimise lahendust, mille üks osa on </w:t>
      </w:r>
      <w:proofErr w:type="spellStart"/>
      <w:r w:rsidRPr="009A28FC">
        <w:rPr>
          <w:rFonts w:ascii="Times New Roman" w:eastAsia="Times New Roman" w:hAnsi="Times New Roman" w:cs="Times New Roman"/>
          <w:color w:val="000000" w:themeColor="text1"/>
          <w:sz w:val="24"/>
          <w:szCs w:val="24"/>
        </w:rPr>
        <w:t>DriveX</w:t>
      </w:r>
      <w:proofErr w:type="spellEnd"/>
      <w:r w:rsidRPr="009A28FC">
        <w:rPr>
          <w:rFonts w:ascii="Times New Roman" w:eastAsia="Times New Roman" w:hAnsi="Times New Roman" w:cs="Times New Roman"/>
          <w:color w:val="000000" w:themeColor="text1"/>
          <w:sz w:val="24"/>
          <w:szCs w:val="24"/>
        </w:rPr>
        <w:t xml:space="preserve"> fotorakendus. Fotorakendus </w:t>
      </w:r>
      <w:proofErr w:type="spellStart"/>
      <w:r w:rsidRPr="009A28FC">
        <w:rPr>
          <w:rFonts w:ascii="Times New Roman" w:eastAsia="Times New Roman" w:hAnsi="Times New Roman" w:cs="Times New Roman"/>
          <w:color w:val="000000" w:themeColor="text1"/>
          <w:sz w:val="24"/>
          <w:szCs w:val="24"/>
        </w:rPr>
        <w:t>liidestatakse</w:t>
      </w:r>
      <w:proofErr w:type="spellEnd"/>
      <w:r w:rsidRPr="009A28FC">
        <w:rPr>
          <w:rFonts w:ascii="Times New Roman" w:eastAsia="Times New Roman" w:hAnsi="Times New Roman" w:cs="Times New Roman"/>
          <w:color w:val="000000" w:themeColor="text1"/>
          <w:sz w:val="24"/>
          <w:szCs w:val="24"/>
        </w:rPr>
        <w:t xml:space="preserve"> </w:t>
      </w:r>
      <w:proofErr w:type="spellStart"/>
      <w:r w:rsidRPr="009A28FC">
        <w:rPr>
          <w:rFonts w:ascii="Times New Roman" w:eastAsia="Times New Roman" w:hAnsi="Times New Roman" w:cs="Times New Roman"/>
          <w:color w:val="000000" w:themeColor="text1"/>
          <w:sz w:val="24"/>
          <w:szCs w:val="24"/>
        </w:rPr>
        <w:t>TRAMi</w:t>
      </w:r>
      <w:proofErr w:type="spellEnd"/>
      <w:r w:rsidRPr="009A28FC">
        <w:rPr>
          <w:rFonts w:ascii="Times New Roman" w:eastAsia="Times New Roman" w:hAnsi="Times New Roman" w:cs="Times New Roman"/>
          <w:color w:val="000000" w:themeColor="text1"/>
          <w:sz w:val="24"/>
          <w:szCs w:val="24"/>
        </w:rPr>
        <w:t xml:space="preserve"> infosüsteemidega, tehtud fotod on võltsimiskindla asukoha/aja templiga ning see töötab ainult Eesti territooriumil, st kui sõiduk asub väljaspool Eesti Vabariigi piire, siis rakendus tuvastab selle ja seda ei ole võimalik soovitud tegevuste jaoks kasutada. Sarnast rakendust kasutavad ka kindlustusseltsid. Digiregistreerimist hakatakse rakendama alates 01.01.2025 ning sama süsteemi edasiarendusena tekitatakse ka võimalus, et kui sõiduk ajutiselt registrist kustutada (saab teha kuni 24 kuuks), tuleb ajutise kustutamise pikendamiseks tõendada </w:t>
      </w:r>
      <w:proofErr w:type="spellStart"/>
      <w:r w:rsidRPr="009A28FC">
        <w:rPr>
          <w:rFonts w:ascii="Times New Roman" w:eastAsia="Times New Roman" w:hAnsi="Times New Roman" w:cs="Times New Roman"/>
          <w:color w:val="000000" w:themeColor="text1"/>
          <w:sz w:val="24"/>
          <w:szCs w:val="24"/>
        </w:rPr>
        <w:t>TRAMi</w:t>
      </w:r>
      <w:proofErr w:type="spellEnd"/>
      <w:r w:rsidRPr="009A28FC">
        <w:rPr>
          <w:rFonts w:ascii="Times New Roman" w:eastAsia="Times New Roman" w:hAnsi="Times New Roman" w:cs="Times New Roman"/>
          <w:color w:val="000000" w:themeColor="text1"/>
          <w:sz w:val="24"/>
          <w:szCs w:val="24"/>
        </w:rPr>
        <w:t xml:space="preserve"> tehnilise lahenduse </w:t>
      </w:r>
      <w:r w:rsidR="008346EF">
        <w:rPr>
          <w:rFonts w:ascii="Times New Roman" w:eastAsia="Times New Roman" w:hAnsi="Times New Roman" w:cs="Times New Roman"/>
          <w:color w:val="000000" w:themeColor="text1"/>
          <w:sz w:val="24"/>
          <w:szCs w:val="24"/>
        </w:rPr>
        <w:t xml:space="preserve">kaudu </w:t>
      </w:r>
      <w:r w:rsidRPr="009A28FC">
        <w:rPr>
          <w:rFonts w:ascii="Times New Roman" w:eastAsia="Times New Roman" w:hAnsi="Times New Roman" w:cs="Times New Roman"/>
          <w:color w:val="000000" w:themeColor="text1"/>
          <w:sz w:val="24"/>
          <w:szCs w:val="24"/>
        </w:rPr>
        <w:t>või büroos kohapeal sõiduki olemasolu, kui viimase kahe aasta jooksul ei ole sõidukiga tehnoülevaatuspunktis käidud. Sellisel juhul tuleb ajutise kustutamise eest tasuda riigilõivu, mi</w:t>
      </w:r>
      <w:r w:rsidR="784B9019" w:rsidRPr="009A28FC">
        <w:rPr>
          <w:rFonts w:ascii="Times New Roman" w:eastAsia="Times New Roman" w:hAnsi="Times New Roman" w:cs="Times New Roman"/>
          <w:color w:val="000000" w:themeColor="text1"/>
          <w:sz w:val="24"/>
          <w:szCs w:val="24"/>
        </w:rPr>
        <w:t xml:space="preserve">lle </w:t>
      </w:r>
      <w:r w:rsidR="0549AA3C" w:rsidRPr="009A28FC">
        <w:rPr>
          <w:rFonts w:ascii="Times New Roman" w:eastAsia="Times New Roman" w:hAnsi="Times New Roman" w:cs="Times New Roman"/>
          <w:color w:val="000000" w:themeColor="text1"/>
          <w:sz w:val="24"/>
          <w:szCs w:val="24"/>
        </w:rPr>
        <w:t xml:space="preserve">eesmärk </w:t>
      </w:r>
      <w:r w:rsidR="4BB34DBD" w:rsidRPr="009A28FC">
        <w:rPr>
          <w:rFonts w:ascii="Times New Roman" w:eastAsia="Times New Roman" w:hAnsi="Times New Roman" w:cs="Times New Roman"/>
          <w:color w:val="000000" w:themeColor="text1"/>
          <w:sz w:val="24"/>
          <w:szCs w:val="24"/>
        </w:rPr>
        <w:t>on</w:t>
      </w:r>
      <w:r w:rsidR="73B76E65" w:rsidRPr="009A28FC">
        <w:rPr>
          <w:rFonts w:ascii="Times New Roman" w:eastAsia="Times New Roman" w:hAnsi="Times New Roman" w:cs="Times New Roman"/>
          <w:color w:val="000000" w:themeColor="text1"/>
          <w:sz w:val="24"/>
          <w:szCs w:val="24"/>
        </w:rPr>
        <w:t xml:space="preserve"> </w:t>
      </w:r>
      <w:r w:rsidR="0549AA3C" w:rsidRPr="009A28FC">
        <w:rPr>
          <w:rFonts w:ascii="Times New Roman" w:eastAsia="Times New Roman" w:hAnsi="Times New Roman" w:cs="Times New Roman"/>
          <w:color w:val="000000" w:themeColor="text1"/>
          <w:sz w:val="24"/>
          <w:szCs w:val="24"/>
        </w:rPr>
        <w:t xml:space="preserve">katta </w:t>
      </w:r>
      <w:r w:rsidRPr="009A28FC">
        <w:rPr>
          <w:rFonts w:ascii="Times New Roman" w:eastAsia="Times New Roman" w:hAnsi="Times New Roman" w:cs="Times New Roman"/>
          <w:color w:val="000000" w:themeColor="text1"/>
          <w:sz w:val="24"/>
          <w:szCs w:val="24"/>
        </w:rPr>
        <w:t xml:space="preserve">rakenduse arenduskulu või </w:t>
      </w:r>
      <w:proofErr w:type="spellStart"/>
      <w:r w:rsidRPr="009A28FC">
        <w:rPr>
          <w:rFonts w:ascii="Times New Roman" w:eastAsia="Times New Roman" w:hAnsi="Times New Roman" w:cs="Times New Roman"/>
          <w:color w:val="000000" w:themeColor="text1"/>
          <w:sz w:val="24"/>
          <w:szCs w:val="24"/>
        </w:rPr>
        <w:t>TRAMi</w:t>
      </w:r>
      <w:proofErr w:type="spellEnd"/>
      <w:r w:rsidRPr="009A28FC">
        <w:rPr>
          <w:rFonts w:ascii="Times New Roman" w:eastAsia="Times New Roman" w:hAnsi="Times New Roman" w:cs="Times New Roman"/>
          <w:color w:val="000000" w:themeColor="text1"/>
          <w:sz w:val="24"/>
          <w:szCs w:val="24"/>
        </w:rPr>
        <w:t xml:space="preserve"> ametniku tööjõukulu, kui sõidukit tullakse kohapeale näitama. Sõiduki olemasolu tõendamise kohustus rakenduks lisaks juhtudel, kus peatatud registrikanne soovitakse asendada ajutise kustutamisega.</w:t>
      </w:r>
    </w:p>
    <w:p w14:paraId="27AE2DCD" w14:textId="7E66D83E"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5D379793" w14:textId="059D0F3E" w:rsidR="2A80710D" w:rsidRPr="009A28FC" w:rsidRDefault="2A80710D"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Sõiduki ajutist kustutamist on võimalik endiselt taotleda ka riigilõivuvabalt ehk tõendamiskohustuseta, kui sõidukiga on viimase kahe aasta jooksul käidud tehnoülevaatuspunktis või kui sõidukil on kehtiv tehnoülevaatus.</w:t>
      </w:r>
    </w:p>
    <w:p w14:paraId="4C390AE0" w14:textId="77777777" w:rsidR="00465659" w:rsidRDefault="00465659" w:rsidP="003C5E8D">
      <w:pPr>
        <w:spacing w:after="0" w:line="240" w:lineRule="auto"/>
        <w:jc w:val="both"/>
        <w:rPr>
          <w:rFonts w:ascii="Times New Roman" w:eastAsia="Times New Roman" w:hAnsi="Times New Roman" w:cs="Times New Roman"/>
          <w:color w:val="000000" w:themeColor="text1"/>
          <w:sz w:val="24"/>
          <w:szCs w:val="24"/>
        </w:rPr>
      </w:pPr>
    </w:p>
    <w:p w14:paraId="53314F80" w14:textId="73A70615" w:rsidR="2A80710D" w:rsidRPr="009A28FC" w:rsidRDefault="2A80710D"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Kuna on teada, et osa peatatud registrikandega sõidukitest on kas hävinenud või puudub omanikel teave sõidukite staatuse kohta (müügitehing on jäänud vormistamata ning dokumente selle kohta ei ole säilinud), siis loetakse sellised sõidukid kadunud sõidukiteks ja tekitatakse isikutele võimalus taotleda nende sõidukite registrist kustutamist, mille juures omanik kinnitab, et sõiduk on hävinenud või võõrandatud, kuid andmed ostja kohta puuduvad ning ostja ei ole tehingut registris vormistanud. Esialgu on selline võimalus riigilõivuvaba (01.07.2024</w:t>
      </w:r>
      <w:r w:rsidR="008346EF">
        <w:rPr>
          <w:rFonts w:ascii="Times New Roman" w:eastAsia="Times New Roman" w:hAnsi="Times New Roman" w:cs="Times New Roman"/>
          <w:color w:val="000000" w:themeColor="text1"/>
          <w:sz w:val="24"/>
          <w:szCs w:val="24"/>
        </w:rPr>
        <w:t xml:space="preserve"> kuni </w:t>
      </w:r>
      <w:r w:rsidRPr="009A28FC">
        <w:rPr>
          <w:rFonts w:ascii="Times New Roman" w:eastAsia="Times New Roman" w:hAnsi="Times New Roman" w:cs="Times New Roman"/>
          <w:color w:val="000000" w:themeColor="text1"/>
          <w:sz w:val="24"/>
          <w:szCs w:val="24"/>
        </w:rPr>
        <w:t>31.12.2025) ja 20</w:t>
      </w:r>
      <w:r w:rsidR="4595E58D" w:rsidRPr="009A28FC">
        <w:rPr>
          <w:rFonts w:ascii="Times New Roman" w:eastAsia="Times New Roman" w:hAnsi="Times New Roman" w:cs="Times New Roman"/>
          <w:color w:val="000000" w:themeColor="text1"/>
          <w:sz w:val="24"/>
          <w:szCs w:val="24"/>
        </w:rPr>
        <w:t>2</w:t>
      </w:r>
      <w:r w:rsidRPr="009A28FC">
        <w:rPr>
          <w:rFonts w:ascii="Times New Roman" w:eastAsia="Times New Roman" w:hAnsi="Times New Roman" w:cs="Times New Roman"/>
          <w:color w:val="000000" w:themeColor="text1"/>
          <w:sz w:val="24"/>
          <w:szCs w:val="24"/>
        </w:rPr>
        <w:t xml:space="preserve">6. aastal </w:t>
      </w:r>
      <w:r w:rsidR="00A57718">
        <w:rPr>
          <w:rFonts w:ascii="Times New Roman" w:eastAsia="Times New Roman" w:hAnsi="Times New Roman" w:cs="Times New Roman"/>
          <w:color w:val="000000" w:themeColor="text1"/>
          <w:sz w:val="24"/>
          <w:szCs w:val="24"/>
        </w:rPr>
        <w:t>mõistlikus määras</w:t>
      </w:r>
      <w:r w:rsidRPr="009A28FC">
        <w:rPr>
          <w:rFonts w:ascii="Times New Roman" w:eastAsia="Times New Roman" w:hAnsi="Times New Roman" w:cs="Times New Roman"/>
          <w:color w:val="000000" w:themeColor="text1"/>
          <w:sz w:val="24"/>
          <w:szCs w:val="24"/>
        </w:rPr>
        <w:t xml:space="preserve"> lõivuga, et motiveerida inimesi vastavaid toiminguid tegema enne n</w:t>
      </w:r>
      <w:r w:rsidR="008346EF">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 xml:space="preserve">ö viimast hetke ja  mitte hoogustada nn fantoomsõidukite äri. Kuni 2027. aastani saab selliselt sõidukit registrist kustutada ainult juhul, kui selle registrikanne on peatatud, et lõivuvabalt või väikese lõivuga kustutamisvõimalust ei kasutataks ebaseaduslikuks lammutamiseks. Sõiduki omaalgatuslik lammutamine ei ole lubatud, kuid juhul, kui isik on seda teinud või mingil muul põhjusel ei ole võimalik sõidukit nõuetekohaselt lammutada, siis </w:t>
      </w:r>
      <w:r w:rsidRPr="009A28FC">
        <w:rPr>
          <w:rFonts w:ascii="Times New Roman" w:eastAsia="Times New Roman" w:hAnsi="Times New Roman" w:cs="Times New Roman"/>
          <w:color w:val="000000" w:themeColor="text1"/>
          <w:sz w:val="24"/>
          <w:szCs w:val="24"/>
        </w:rPr>
        <w:lastRenderedPageBreak/>
        <w:t>alates 2027. aastast saab sellise sõiduki registrist kustutada analoogselt peatatud registrikandega sõidukitega, kuid sellisel juhul tuleb tasuda riigilõivu 800 eurot</w:t>
      </w:r>
      <w:r w:rsidR="00465659">
        <w:rPr>
          <w:rFonts w:ascii="Times New Roman" w:eastAsia="Times New Roman" w:hAnsi="Times New Roman" w:cs="Times New Roman"/>
          <w:color w:val="000000" w:themeColor="text1"/>
          <w:sz w:val="24"/>
          <w:szCs w:val="24"/>
        </w:rPr>
        <w:t xml:space="preserve"> (nn keskkonnalõiv)</w:t>
      </w:r>
      <w:r w:rsidRPr="009A28FC">
        <w:rPr>
          <w:rFonts w:ascii="Times New Roman" w:eastAsia="Times New Roman" w:hAnsi="Times New Roman" w:cs="Times New Roman"/>
          <w:color w:val="000000" w:themeColor="text1"/>
          <w:sz w:val="24"/>
          <w:szCs w:val="24"/>
        </w:rPr>
        <w:t>.</w:t>
      </w:r>
    </w:p>
    <w:p w14:paraId="0FCB5025" w14:textId="77777777" w:rsidR="00465659" w:rsidRDefault="00465659" w:rsidP="003C5E8D">
      <w:pPr>
        <w:spacing w:after="0" w:line="240" w:lineRule="auto"/>
        <w:jc w:val="both"/>
        <w:rPr>
          <w:rFonts w:ascii="Times New Roman" w:eastAsia="Times New Roman" w:hAnsi="Times New Roman" w:cs="Times New Roman"/>
          <w:color w:val="000000" w:themeColor="text1"/>
          <w:sz w:val="24"/>
          <w:szCs w:val="24"/>
        </w:rPr>
      </w:pPr>
    </w:p>
    <w:p w14:paraId="39366E2E" w14:textId="562CCD42" w:rsidR="2A80710D" w:rsidRPr="009A28FC" w:rsidRDefault="2A80710D" w:rsidP="003C5E8D">
      <w:pPr>
        <w:spacing w:after="0" w:line="240" w:lineRule="auto"/>
        <w:jc w:val="both"/>
        <w:rPr>
          <w:rFonts w:ascii="Times New Roman" w:eastAsia="Calibri" w:hAnsi="Times New Roman" w:cs="Times New Roman"/>
          <w:sz w:val="24"/>
          <w:szCs w:val="24"/>
        </w:rPr>
      </w:pPr>
      <w:r w:rsidRPr="009A28FC">
        <w:rPr>
          <w:rFonts w:ascii="Times New Roman" w:eastAsia="Times New Roman" w:hAnsi="Times New Roman" w:cs="Times New Roman"/>
          <w:color w:val="000000" w:themeColor="text1"/>
          <w:sz w:val="24"/>
          <w:szCs w:val="24"/>
        </w:rPr>
        <w:t xml:space="preserve">Et vähendada </w:t>
      </w:r>
      <w:proofErr w:type="spellStart"/>
      <w:r w:rsidRPr="009A28FC">
        <w:rPr>
          <w:rFonts w:ascii="Times New Roman" w:eastAsia="Times New Roman" w:hAnsi="Times New Roman" w:cs="Times New Roman"/>
          <w:color w:val="000000" w:themeColor="text1"/>
          <w:sz w:val="24"/>
          <w:szCs w:val="24"/>
        </w:rPr>
        <w:t>TRAMi</w:t>
      </w:r>
      <w:proofErr w:type="spellEnd"/>
      <w:r w:rsidRPr="009A28FC">
        <w:rPr>
          <w:rFonts w:ascii="Times New Roman" w:eastAsia="Times New Roman" w:hAnsi="Times New Roman" w:cs="Times New Roman"/>
          <w:color w:val="000000" w:themeColor="text1"/>
          <w:sz w:val="24"/>
          <w:szCs w:val="24"/>
        </w:rPr>
        <w:t xml:space="preserve"> administratiivset koormust sõidukite kustutamise taotluste menetlusel (tuleb arvestada, et kõik isikud ei saa kasutada e-lahendusi ning tekiks koormus </w:t>
      </w:r>
      <w:proofErr w:type="spellStart"/>
      <w:r w:rsidRPr="009A28FC">
        <w:rPr>
          <w:rFonts w:ascii="Times New Roman" w:eastAsia="Times New Roman" w:hAnsi="Times New Roman" w:cs="Times New Roman"/>
          <w:color w:val="000000" w:themeColor="text1"/>
          <w:sz w:val="24"/>
          <w:szCs w:val="24"/>
        </w:rPr>
        <w:t>TRAM</w:t>
      </w:r>
      <w:r w:rsidR="008346EF">
        <w:rPr>
          <w:rFonts w:ascii="Times New Roman" w:eastAsia="Times New Roman" w:hAnsi="Times New Roman" w:cs="Times New Roman"/>
          <w:color w:val="000000" w:themeColor="text1"/>
          <w:sz w:val="24"/>
          <w:szCs w:val="24"/>
        </w:rPr>
        <w:t>i</w:t>
      </w:r>
      <w:proofErr w:type="spellEnd"/>
      <w:r w:rsidRPr="009A28FC">
        <w:rPr>
          <w:rFonts w:ascii="Times New Roman" w:eastAsia="Times New Roman" w:hAnsi="Times New Roman" w:cs="Times New Roman"/>
          <w:color w:val="000000" w:themeColor="text1"/>
          <w:sz w:val="24"/>
          <w:szCs w:val="24"/>
        </w:rPr>
        <w:t xml:space="preserve"> büroodes, mis muuhulgas mõjutab ka teiste </w:t>
      </w:r>
      <w:proofErr w:type="spellStart"/>
      <w:r w:rsidRPr="009A28FC">
        <w:rPr>
          <w:rFonts w:ascii="Times New Roman" w:eastAsia="Times New Roman" w:hAnsi="Times New Roman" w:cs="Times New Roman"/>
          <w:color w:val="000000" w:themeColor="text1"/>
          <w:sz w:val="24"/>
          <w:szCs w:val="24"/>
        </w:rPr>
        <w:t>TRAMi</w:t>
      </w:r>
      <w:proofErr w:type="spellEnd"/>
      <w:r w:rsidRPr="009A28FC">
        <w:rPr>
          <w:rFonts w:ascii="Times New Roman" w:eastAsia="Times New Roman" w:hAnsi="Times New Roman" w:cs="Times New Roman"/>
          <w:color w:val="000000" w:themeColor="text1"/>
          <w:sz w:val="24"/>
          <w:szCs w:val="24"/>
        </w:rPr>
        <w:t xml:space="preserve"> teenuste tarbimist), kustutatakse 01.11.2026 registrist automaatselt sõidukid, mille registrikanne on 01.07.2026 seisuga peatatud olnud kauem kui </w:t>
      </w:r>
      <w:r w:rsidR="008346EF">
        <w:rPr>
          <w:rFonts w:ascii="Times New Roman" w:eastAsia="Times New Roman" w:hAnsi="Times New Roman" w:cs="Times New Roman"/>
          <w:color w:val="000000" w:themeColor="text1"/>
          <w:sz w:val="24"/>
          <w:szCs w:val="24"/>
        </w:rPr>
        <w:t>seitse</w:t>
      </w:r>
      <w:r w:rsidRPr="009A28FC">
        <w:rPr>
          <w:rFonts w:ascii="Times New Roman" w:eastAsia="Times New Roman" w:hAnsi="Times New Roman" w:cs="Times New Roman"/>
          <w:color w:val="000000" w:themeColor="text1"/>
          <w:sz w:val="24"/>
          <w:szCs w:val="24"/>
        </w:rPr>
        <w:t xml:space="preserve"> aastat (kui sõiduk on olemas, peab omanik selle kustutamise vältimiseks tegema teatud toimingud). Analoogset lahendust kasutatakse ka Saksamaal.</w:t>
      </w:r>
      <w:r w:rsidRPr="009A28FC">
        <w:rPr>
          <w:rFonts w:ascii="Times New Roman" w:eastAsia="Calibri" w:hAnsi="Times New Roman" w:cs="Times New Roman"/>
          <w:sz w:val="24"/>
          <w:szCs w:val="24"/>
        </w:rPr>
        <w:t xml:space="preserve"> </w:t>
      </w:r>
      <w:r w:rsidR="42CADE5E" w:rsidRPr="009A28FC">
        <w:rPr>
          <w:rFonts w:ascii="Times New Roman" w:eastAsia="Calibri" w:hAnsi="Times New Roman" w:cs="Times New Roman"/>
          <w:sz w:val="24"/>
          <w:szCs w:val="24"/>
        </w:rPr>
        <w:t>Samal ajal lisatakse ka vastutussäte</w:t>
      </w:r>
      <w:r w:rsidR="2E664B9D" w:rsidRPr="009A28FC">
        <w:rPr>
          <w:rFonts w:ascii="Times New Roman" w:eastAsia="Calibri" w:hAnsi="Times New Roman" w:cs="Times New Roman"/>
          <w:sz w:val="24"/>
          <w:szCs w:val="24"/>
        </w:rPr>
        <w:t xml:space="preserve"> juhuks, kui sõiduk kuulub automaatsele kustutamisele, kuid see on alles ja selle asukoht on omanikule teada, kuid ta ei tee vajalike toiminguid, et kustutamist vält</w:t>
      </w:r>
      <w:r w:rsidR="60C23628" w:rsidRPr="009A28FC">
        <w:rPr>
          <w:rFonts w:ascii="Times New Roman" w:eastAsia="Calibri" w:hAnsi="Times New Roman" w:cs="Times New Roman"/>
          <w:sz w:val="24"/>
          <w:szCs w:val="24"/>
        </w:rPr>
        <w:t>ida.</w:t>
      </w:r>
    </w:p>
    <w:p w14:paraId="13D28F80" w14:textId="77777777" w:rsidR="00465659" w:rsidRDefault="00465659" w:rsidP="003C5E8D">
      <w:pPr>
        <w:spacing w:after="0" w:line="240" w:lineRule="auto"/>
        <w:jc w:val="both"/>
        <w:rPr>
          <w:rFonts w:ascii="Times New Roman" w:eastAsia="Times New Roman" w:hAnsi="Times New Roman" w:cs="Times New Roman"/>
          <w:color w:val="000000" w:themeColor="text1"/>
          <w:sz w:val="24"/>
          <w:szCs w:val="24"/>
        </w:rPr>
      </w:pPr>
    </w:p>
    <w:p w14:paraId="3BB7A737" w14:textId="4FB5FDB3" w:rsidR="2A80710D" w:rsidRPr="009A28FC" w:rsidRDefault="2A80710D"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 xml:space="preserve">Lisaks luuakse </w:t>
      </w:r>
      <w:proofErr w:type="spellStart"/>
      <w:r w:rsidRPr="009A28FC">
        <w:rPr>
          <w:rFonts w:ascii="Times New Roman" w:eastAsia="Times New Roman" w:hAnsi="Times New Roman" w:cs="Times New Roman"/>
          <w:color w:val="000000" w:themeColor="text1"/>
          <w:sz w:val="24"/>
          <w:szCs w:val="24"/>
        </w:rPr>
        <w:t>TRAMile</w:t>
      </w:r>
      <w:proofErr w:type="spellEnd"/>
      <w:r w:rsidRPr="009A28FC">
        <w:rPr>
          <w:rFonts w:ascii="Times New Roman" w:eastAsia="Times New Roman" w:hAnsi="Times New Roman" w:cs="Times New Roman"/>
          <w:color w:val="000000" w:themeColor="text1"/>
          <w:sz w:val="24"/>
          <w:szCs w:val="24"/>
        </w:rPr>
        <w:t xml:space="preserve"> registri korrastamise eesmärgil õigus registrist ajutiselt kustutada sõidukid, mille omanik</w:t>
      </w:r>
      <w:r w:rsidR="007D3B42">
        <w:rPr>
          <w:rFonts w:ascii="Times New Roman" w:eastAsia="Times New Roman" w:hAnsi="Times New Roman" w:cs="Times New Roman"/>
          <w:color w:val="000000" w:themeColor="text1"/>
          <w:sz w:val="24"/>
          <w:szCs w:val="24"/>
        </w:rPr>
        <w:t>u surmast on möödunud</w:t>
      </w:r>
      <w:r w:rsidRPr="009A28FC">
        <w:rPr>
          <w:rFonts w:ascii="Times New Roman" w:eastAsia="Times New Roman" w:hAnsi="Times New Roman" w:cs="Times New Roman"/>
          <w:color w:val="000000" w:themeColor="text1"/>
          <w:sz w:val="24"/>
          <w:szCs w:val="24"/>
        </w:rPr>
        <w:t xml:space="preserve"> vähemalt aasta või juriidiline isik registrist vähemalt aasta kustutatud. Kuna ajutiselt kustutatud sõiduk loetakse registreerimata sõidukiks ja selle kasutamine liikluses ei ole lubatud, peaks see motiveerima sõiduki reaalseid kasutajaid/valdajaid vajalikke registritoiminguid tegema ja registrikandeid ajakohastama.</w:t>
      </w:r>
    </w:p>
    <w:p w14:paraId="46E1FB14" w14:textId="5D2643A1" w:rsidR="5D74CC4B" w:rsidRPr="009A28FC" w:rsidRDefault="5D74CC4B" w:rsidP="003C5E8D">
      <w:pPr>
        <w:spacing w:after="0" w:line="240" w:lineRule="auto"/>
        <w:jc w:val="both"/>
        <w:rPr>
          <w:rFonts w:ascii="Times New Roman" w:hAnsi="Times New Roman" w:cs="Times New Roman"/>
          <w:sz w:val="24"/>
          <w:szCs w:val="24"/>
        </w:rPr>
      </w:pPr>
    </w:p>
    <w:p w14:paraId="46073E01" w14:textId="19144A5F" w:rsidR="009C11D6" w:rsidRPr="00727BBD" w:rsidRDefault="6417FB5A" w:rsidP="003C5E8D">
      <w:pPr>
        <w:spacing w:after="0" w:line="240" w:lineRule="auto"/>
        <w:jc w:val="both"/>
        <w:rPr>
          <w:rFonts w:ascii="Times New Roman" w:eastAsia="Times New Roman" w:hAnsi="Times New Roman" w:cs="Times New Roman"/>
          <w:i/>
          <w:iCs/>
          <w:sz w:val="24"/>
          <w:szCs w:val="24"/>
        </w:rPr>
      </w:pPr>
      <w:r w:rsidRPr="00727BBD">
        <w:rPr>
          <w:rFonts w:ascii="Times New Roman" w:hAnsi="Times New Roman" w:cs="Times New Roman"/>
          <w:i/>
          <w:iCs/>
          <w:sz w:val="24"/>
          <w:szCs w:val="24"/>
        </w:rPr>
        <w:t>1.1.3</w:t>
      </w:r>
      <w:r w:rsidR="007D3B42" w:rsidRPr="00727BBD">
        <w:rPr>
          <w:rFonts w:ascii="Times New Roman" w:hAnsi="Times New Roman" w:cs="Times New Roman"/>
          <w:i/>
          <w:iCs/>
          <w:sz w:val="24"/>
          <w:szCs w:val="24"/>
        </w:rPr>
        <w:t>.</w:t>
      </w:r>
      <w:r w:rsidRPr="00727BBD">
        <w:rPr>
          <w:rFonts w:ascii="Times New Roman" w:hAnsi="Times New Roman" w:cs="Times New Roman"/>
          <w:i/>
          <w:iCs/>
          <w:sz w:val="24"/>
          <w:szCs w:val="24"/>
        </w:rPr>
        <w:t xml:space="preserve"> Riigilõivuseaduse </w:t>
      </w:r>
      <w:r w:rsidR="04EC6DCF" w:rsidRPr="00727BBD">
        <w:rPr>
          <w:rFonts w:ascii="Times New Roman" w:eastAsia="Times New Roman" w:hAnsi="Times New Roman" w:cs="Times New Roman"/>
          <w:i/>
          <w:iCs/>
          <w:sz w:val="24"/>
          <w:szCs w:val="24"/>
        </w:rPr>
        <w:t>muutmi</w:t>
      </w:r>
      <w:r w:rsidR="4F736994" w:rsidRPr="00727BBD">
        <w:rPr>
          <w:rFonts w:ascii="Times New Roman" w:eastAsia="Times New Roman" w:hAnsi="Times New Roman" w:cs="Times New Roman"/>
          <w:i/>
          <w:iCs/>
          <w:sz w:val="24"/>
          <w:szCs w:val="24"/>
        </w:rPr>
        <w:t>ne</w:t>
      </w:r>
    </w:p>
    <w:p w14:paraId="65B9B0AE" w14:textId="63EFFFE5" w:rsidR="7371C732" w:rsidRPr="009A28FC" w:rsidRDefault="7371C732"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sz w:val="24"/>
          <w:szCs w:val="24"/>
        </w:rPr>
        <w:t>Riigilõivuseadusesse lisatakse liiklusseaduse muudatuste</w:t>
      </w:r>
      <w:r w:rsidR="007D3B42">
        <w:rPr>
          <w:rFonts w:ascii="Times New Roman" w:hAnsi="Times New Roman" w:cs="Times New Roman"/>
          <w:sz w:val="24"/>
          <w:szCs w:val="24"/>
        </w:rPr>
        <w:t xml:space="preserve"> põhjal</w:t>
      </w:r>
      <w:r w:rsidRPr="009A28FC">
        <w:rPr>
          <w:rFonts w:ascii="Times New Roman" w:hAnsi="Times New Roman" w:cs="Times New Roman"/>
          <w:sz w:val="24"/>
          <w:szCs w:val="24"/>
        </w:rPr>
        <w:t xml:space="preserve"> lõivud sõiduki ajutiselt liiklusregistrist kustutamise eest</w:t>
      </w:r>
      <w:r w:rsidR="3E5FA70A" w:rsidRPr="009A28FC">
        <w:rPr>
          <w:rFonts w:ascii="Times New Roman" w:hAnsi="Times New Roman" w:cs="Times New Roman"/>
          <w:sz w:val="24"/>
          <w:szCs w:val="24"/>
        </w:rPr>
        <w:t>,</w:t>
      </w:r>
      <w:r w:rsidRPr="009A28FC">
        <w:rPr>
          <w:rFonts w:ascii="Times New Roman" w:hAnsi="Times New Roman" w:cs="Times New Roman"/>
          <w:sz w:val="24"/>
          <w:szCs w:val="24"/>
        </w:rPr>
        <w:t xml:space="preserve"> kui sellega kaasneb sõiduki olemas</w:t>
      </w:r>
      <w:r w:rsidR="2BB01600" w:rsidRPr="009A28FC">
        <w:rPr>
          <w:rFonts w:ascii="Times New Roman" w:hAnsi="Times New Roman" w:cs="Times New Roman"/>
          <w:sz w:val="24"/>
          <w:szCs w:val="24"/>
        </w:rPr>
        <w:t>olu tõendamise kohustus</w:t>
      </w:r>
      <w:r w:rsidR="007D3B42">
        <w:rPr>
          <w:rFonts w:ascii="Times New Roman" w:hAnsi="Times New Roman" w:cs="Times New Roman"/>
          <w:sz w:val="24"/>
          <w:szCs w:val="24"/>
        </w:rPr>
        <w:t>,</w:t>
      </w:r>
      <w:r w:rsidR="77478F05" w:rsidRPr="009A28FC">
        <w:rPr>
          <w:rFonts w:ascii="Times New Roman" w:hAnsi="Times New Roman" w:cs="Times New Roman"/>
          <w:sz w:val="24"/>
          <w:szCs w:val="24"/>
        </w:rPr>
        <w:t xml:space="preserve"> ning lõivud </w:t>
      </w:r>
      <w:r w:rsidR="11691EFD" w:rsidRPr="009A28FC">
        <w:rPr>
          <w:rFonts w:ascii="Times New Roman" w:hAnsi="Times New Roman" w:cs="Times New Roman"/>
          <w:sz w:val="24"/>
          <w:szCs w:val="24"/>
        </w:rPr>
        <w:t>sõiduki registrist kustutamise eest</w:t>
      </w:r>
      <w:r w:rsidR="0E9BC44D" w:rsidRPr="009A28FC">
        <w:rPr>
          <w:rFonts w:ascii="Times New Roman" w:hAnsi="Times New Roman" w:cs="Times New Roman"/>
          <w:sz w:val="24"/>
          <w:szCs w:val="24"/>
        </w:rPr>
        <w:t xml:space="preserve"> juhul, kui kustutamist taotletakse lammutustõendita. Riigilõivu kujunemise põhimõtteid on kirjeldatud </w:t>
      </w:r>
      <w:r w:rsidR="00465659">
        <w:rPr>
          <w:rFonts w:ascii="Times New Roman" w:hAnsi="Times New Roman" w:cs="Times New Roman"/>
          <w:sz w:val="24"/>
          <w:szCs w:val="24"/>
        </w:rPr>
        <w:t>LS</w:t>
      </w:r>
      <w:r w:rsidR="00465659" w:rsidRPr="009A28FC">
        <w:rPr>
          <w:rFonts w:ascii="Times New Roman" w:hAnsi="Times New Roman" w:cs="Times New Roman"/>
          <w:sz w:val="24"/>
          <w:szCs w:val="24"/>
        </w:rPr>
        <w:t xml:space="preserve"> </w:t>
      </w:r>
      <w:r w:rsidR="0E9BC44D" w:rsidRPr="009A28FC">
        <w:rPr>
          <w:rFonts w:ascii="Times New Roman" w:hAnsi="Times New Roman" w:cs="Times New Roman"/>
          <w:sz w:val="24"/>
          <w:szCs w:val="24"/>
        </w:rPr>
        <w:t>sisukokkuvõtte</w:t>
      </w:r>
      <w:r w:rsidR="61A53C3F" w:rsidRPr="009A28FC">
        <w:rPr>
          <w:rFonts w:ascii="Times New Roman" w:hAnsi="Times New Roman" w:cs="Times New Roman"/>
          <w:sz w:val="24"/>
          <w:szCs w:val="24"/>
        </w:rPr>
        <w:t xml:space="preserve"> juures.</w:t>
      </w:r>
    </w:p>
    <w:p w14:paraId="7DF8393A" w14:textId="77E4259C" w:rsidR="5D74CC4B" w:rsidRPr="009A28FC" w:rsidRDefault="5D74CC4B" w:rsidP="003C5E8D">
      <w:pPr>
        <w:spacing w:after="0" w:line="240" w:lineRule="auto"/>
        <w:jc w:val="both"/>
        <w:rPr>
          <w:rFonts w:ascii="Times New Roman" w:hAnsi="Times New Roman" w:cs="Times New Roman"/>
          <w:sz w:val="24"/>
          <w:szCs w:val="24"/>
        </w:rPr>
      </w:pPr>
    </w:p>
    <w:p w14:paraId="1EE28202" w14:textId="723740E9" w:rsidR="009C11D6" w:rsidRDefault="009C11D6" w:rsidP="003C5E8D">
      <w:pPr>
        <w:spacing w:after="0" w:line="240" w:lineRule="auto"/>
        <w:jc w:val="both"/>
        <w:rPr>
          <w:rFonts w:ascii="Times New Roman" w:hAnsi="Times New Roman" w:cs="Times New Roman"/>
          <w:b/>
          <w:sz w:val="24"/>
          <w:szCs w:val="24"/>
        </w:rPr>
      </w:pPr>
      <w:r w:rsidRPr="009A28FC">
        <w:rPr>
          <w:rFonts w:ascii="Times New Roman" w:hAnsi="Times New Roman" w:cs="Times New Roman"/>
          <w:b/>
          <w:sz w:val="24"/>
          <w:szCs w:val="24"/>
        </w:rPr>
        <w:t>1.2.</w:t>
      </w:r>
      <w:r w:rsidR="007D3B42">
        <w:rPr>
          <w:rFonts w:ascii="Times New Roman" w:hAnsi="Times New Roman" w:cs="Times New Roman"/>
          <w:b/>
          <w:sz w:val="24"/>
          <w:szCs w:val="24"/>
        </w:rPr>
        <w:t xml:space="preserve"> </w:t>
      </w:r>
      <w:r w:rsidRPr="009A28FC">
        <w:rPr>
          <w:rFonts w:ascii="Times New Roman" w:hAnsi="Times New Roman" w:cs="Times New Roman"/>
          <w:b/>
          <w:sz w:val="24"/>
          <w:szCs w:val="24"/>
        </w:rPr>
        <w:t>Eelnõu ettevalmistaja</w:t>
      </w:r>
    </w:p>
    <w:p w14:paraId="21987F1E" w14:textId="77777777" w:rsidR="001E51BC" w:rsidRPr="009A28FC" w:rsidRDefault="001E51BC" w:rsidP="003C5E8D">
      <w:pPr>
        <w:spacing w:after="0" w:line="240" w:lineRule="auto"/>
        <w:jc w:val="both"/>
        <w:rPr>
          <w:rFonts w:ascii="Times New Roman" w:hAnsi="Times New Roman" w:cs="Times New Roman"/>
          <w:sz w:val="24"/>
          <w:szCs w:val="24"/>
        </w:rPr>
      </w:pPr>
    </w:p>
    <w:p w14:paraId="3C6E6F55" w14:textId="46392FD4" w:rsidR="001E51BC" w:rsidRPr="009A28FC" w:rsidRDefault="44D734D2"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sz w:val="24"/>
          <w:szCs w:val="24"/>
        </w:rPr>
        <w:t>Eelnõu</w:t>
      </w:r>
      <w:r w:rsidR="24B5062C" w:rsidRPr="009A28FC">
        <w:rPr>
          <w:rFonts w:ascii="Times New Roman" w:hAnsi="Times New Roman" w:cs="Times New Roman"/>
          <w:sz w:val="24"/>
          <w:szCs w:val="24"/>
        </w:rPr>
        <w:t xml:space="preserve"> </w:t>
      </w:r>
      <w:r w:rsidR="007D3B42" w:rsidRPr="009A28FC">
        <w:rPr>
          <w:rFonts w:ascii="Times New Roman" w:hAnsi="Times New Roman" w:cs="Times New Roman"/>
          <w:sz w:val="24"/>
          <w:szCs w:val="24"/>
        </w:rPr>
        <w:t xml:space="preserve">jäätmeseaduse osa </w:t>
      </w:r>
      <w:r w:rsidR="24B5062C" w:rsidRPr="009A28FC">
        <w:rPr>
          <w:rFonts w:ascii="Times New Roman" w:hAnsi="Times New Roman" w:cs="Times New Roman"/>
          <w:sz w:val="24"/>
          <w:szCs w:val="24"/>
        </w:rPr>
        <w:t>on ette valmistanud</w:t>
      </w:r>
      <w:r w:rsidR="73A9BB4F" w:rsidRPr="009A28FC">
        <w:rPr>
          <w:rFonts w:ascii="Times New Roman" w:hAnsi="Times New Roman" w:cs="Times New Roman"/>
          <w:sz w:val="24"/>
          <w:szCs w:val="24"/>
        </w:rPr>
        <w:t xml:space="preserve"> </w:t>
      </w:r>
      <w:r w:rsidR="24B5062C" w:rsidRPr="009A28FC">
        <w:rPr>
          <w:rFonts w:ascii="Times New Roman" w:hAnsi="Times New Roman" w:cs="Times New Roman"/>
          <w:sz w:val="24"/>
          <w:szCs w:val="24"/>
        </w:rPr>
        <w:t xml:space="preserve">Kliimaministeeriumi (edaspidi </w:t>
      </w:r>
      <w:proofErr w:type="spellStart"/>
      <w:r w:rsidR="24B5062C" w:rsidRPr="009A28FC">
        <w:rPr>
          <w:rFonts w:ascii="Times New Roman" w:hAnsi="Times New Roman" w:cs="Times New Roman"/>
          <w:i/>
          <w:iCs/>
          <w:sz w:val="24"/>
          <w:szCs w:val="24"/>
        </w:rPr>
        <w:t>K</w:t>
      </w:r>
      <w:r w:rsidR="0360C915" w:rsidRPr="009A28FC">
        <w:rPr>
          <w:rFonts w:ascii="Times New Roman" w:hAnsi="Times New Roman" w:cs="Times New Roman"/>
          <w:i/>
          <w:iCs/>
          <w:sz w:val="24"/>
          <w:szCs w:val="24"/>
        </w:rPr>
        <w:t>li</w:t>
      </w:r>
      <w:r w:rsidR="24B5062C" w:rsidRPr="009A28FC">
        <w:rPr>
          <w:rFonts w:ascii="Times New Roman" w:hAnsi="Times New Roman" w:cs="Times New Roman"/>
          <w:i/>
          <w:iCs/>
          <w:sz w:val="24"/>
          <w:szCs w:val="24"/>
        </w:rPr>
        <w:t>M</w:t>
      </w:r>
      <w:proofErr w:type="spellEnd"/>
      <w:r w:rsidR="24B5062C" w:rsidRPr="009A28FC">
        <w:rPr>
          <w:rFonts w:ascii="Times New Roman" w:hAnsi="Times New Roman" w:cs="Times New Roman"/>
          <w:sz w:val="24"/>
          <w:szCs w:val="24"/>
        </w:rPr>
        <w:t xml:space="preserve">) ringmajanduse osakonna nõunik Piret Otsason </w:t>
      </w:r>
      <w:r w:rsidR="24B5062C" w:rsidRPr="00FB2743">
        <w:rPr>
          <w:rFonts w:ascii="Times New Roman" w:hAnsi="Times New Roman" w:cs="Times New Roman"/>
          <w:sz w:val="24"/>
          <w:szCs w:val="24"/>
        </w:rPr>
        <w:t>(</w:t>
      </w:r>
      <w:hyperlink r:id="rId12" w:history="1">
        <w:r w:rsidR="00A074C0" w:rsidRPr="00C92C97">
          <w:rPr>
            <w:rStyle w:val="Hperlink"/>
            <w:rFonts w:ascii="Times New Roman" w:hAnsi="Times New Roman" w:cs="Times New Roman"/>
            <w:sz w:val="24"/>
            <w:szCs w:val="24"/>
          </w:rPr>
          <w:t>piret.otsason@kliimaministeerium.ee</w:t>
        </w:r>
      </w:hyperlink>
      <w:r w:rsidR="24B5062C" w:rsidRPr="00FB2743">
        <w:rPr>
          <w:rFonts w:ascii="Times New Roman" w:hAnsi="Times New Roman" w:cs="Times New Roman"/>
          <w:sz w:val="24"/>
          <w:szCs w:val="24"/>
        </w:rPr>
        <w:t>)</w:t>
      </w:r>
      <w:r w:rsidR="24B5062C" w:rsidRPr="009A28FC">
        <w:rPr>
          <w:rFonts w:ascii="Times New Roman" w:hAnsi="Times New Roman" w:cs="Times New Roman"/>
          <w:sz w:val="24"/>
          <w:szCs w:val="24"/>
        </w:rPr>
        <w:t xml:space="preserve"> </w:t>
      </w:r>
      <w:r w:rsidR="71BFBA86" w:rsidRPr="009A28FC">
        <w:rPr>
          <w:rFonts w:ascii="Times New Roman" w:hAnsi="Times New Roman" w:cs="Times New Roman"/>
          <w:sz w:val="24"/>
          <w:szCs w:val="24"/>
        </w:rPr>
        <w:t>ning liiklusseaduse ja riigilõivuseaduse osa teede-</w:t>
      </w:r>
      <w:r w:rsidR="1A668C95" w:rsidRPr="009A28FC">
        <w:rPr>
          <w:rFonts w:ascii="Times New Roman" w:hAnsi="Times New Roman" w:cs="Times New Roman"/>
          <w:sz w:val="24"/>
          <w:szCs w:val="24"/>
        </w:rPr>
        <w:t xml:space="preserve"> </w:t>
      </w:r>
      <w:r w:rsidR="71BFBA86" w:rsidRPr="009A28FC">
        <w:rPr>
          <w:rFonts w:ascii="Times New Roman" w:hAnsi="Times New Roman" w:cs="Times New Roman"/>
          <w:sz w:val="24"/>
          <w:szCs w:val="24"/>
        </w:rPr>
        <w:t xml:space="preserve">ja raudteeosakonna veondus- ja liiklusvaldkonna juht </w:t>
      </w:r>
      <w:r w:rsidR="24B5062C" w:rsidRPr="009A28FC">
        <w:rPr>
          <w:rFonts w:ascii="Times New Roman" w:hAnsi="Times New Roman" w:cs="Times New Roman"/>
          <w:sz w:val="24"/>
          <w:szCs w:val="24"/>
        </w:rPr>
        <w:t>Margus Tähepõld (</w:t>
      </w:r>
      <w:hyperlink r:id="rId13" w:history="1">
        <w:r w:rsidR="001E51BC" w:rsidRPr="00F30D14">
          <w:rPr>
            <w:rStyle w:val="Hperlink"/>
            <w:rFonts w:ascii="Times New Roman" w:hAnsi="Times New Roman" w:cs="Times New Roman"/>
            <w:sz w:val="24"/>
            <w:szCs w:val="24"/>
          </w:rPr>
          <w:t>margus.tahepold@kliimaministeerium.ee</w:t>
        </w:r>
      </w:hyperlink>
      <w:r w:rsidR="24B5062C" w:rsidRPr="009A28FC">
        <w:rPr>
          <w:rFonts w:ascii="Times New Roman" w:hAnsi="Times New Roman" w:cs="Times New Roman"/>
          <w:sz w:val="24"/>
          <w:szCs w:val="24"/>
        </w:rPr>
        <w:t>)</w:t>
      </w:r>
      <w:r w:rsidR="7745C417" w:rsidRPr="009A28FC">
        <w:rPr>
          <w:rFonts w:ascii="Times New Roman" w:hAnsi="Times New Roman" w:cs="Times New Roman"/>
          <w:sz w:val="24"/>
          <w:szCs w:val="24"/>
        </w:rPr>
        <w:t>.</w:t>
      </w:r>
    </w:p>
    <w:p w14:paraId="48968E5C" w14:textId="0938E2DD" w:rsidR="009C11D6" w:rsidRPr="009A28FC" w:rsidRDefault="24B5062C"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sz w:val="24"/>
          <w:szCs w:val="24"/>
        </w:rPr>
        <w:t xml:space="preserve">Eelnõu </w:t>
      </w:r>
      <w:r w:rsidR="007D3B42" w:rsidRPr="009A28FC">
        <w:rPr>
          <w:rFonts w:ascii="Times New Roman" w:hAnsi="Times New Roman" w:cs="Times New Roman"/>
          <w:sz w:val="24"/>
          <w:szCs w:val="24"/>
        </w:rPr>
        <w:t xml:space="preserve">jäätmeseaduse osa </w:t>
      </w:r>
      <w:r w:rsidRPr="009A28FC">
        <w:rPr>
          <w:rFonts w:ascii="Times New Roman" w:hAnsi="Times New Roman" w:cs="Times New Roman"/>
          <w:sz w:val="24"/>
          <w:szCs w:val="24"/>
        </w:rPr>
        <w:t xml:space="preserve">õigusekspertiisi </w:t>
      </w:r>
      <w:r w:rsidR="306A1D1F" w:rsidRPr="009A28FC">
        <w:rPr>
          <w:rFonts w:ascii="Times New Roman" w:hAnsi="Times New Roman" w:cs="Times New Roman"/>
          <w:sz w:val="24"/>
          <w:szCs w:val="24"/>
        </w:rPr>
        <w:t>on teinud</w:t>
      </w:r>
      <w:r w:rsidR="09860654" w:rsidRPr="009A28FC">
        <w:rPr>
          <w:rFonts w:ascii="Times New Roman" w:hAnsi="Times New Roman" w:cs="Times New Roman"/>
          <w:sz w:val="24"/>
          <w:szCs w:val="24"/>
        </w:rPr>
        <w:t xml:space="preserve"> </w:t>
      </w:r>
      <w:r w:rsidRPr="009A28FC">
        <w:rPr>
          <w:rFonts w:ascii="Times New Roman" w:hAnsi="Times New Roman" w:cs="Times New Roman"/>
          <w:sz w:val="24"/>
          <w:szCs w:val="24"/>
        </w:rPr>
        <w:t xml:space="preserve">õigusosakonna </w:t>
      </w:r>
      <w:r w:rsidR="5718C1A5" w:rsidRPr="009A28FC">
        <w:rPr>
          <w:rFonts w:ascii="Times New Roman" w:hAnsi="Times New Roman" w:cs="Times New Roman"/>
          <w:sz w:val="24"/>
          <w:szCs w:val="24"/>
        </w:rPr>
        <w:t>nõunik</w:t>
      </w:r>
      <w:r w:rsidRPr="009A28FC">
        <w:rPr>
          <w:rFonts w:ascii="Times New Roman" w:hAnsi="Times New Roman" w:cs="Times New Roman"/>
          <w:sz w:val="24"/>
          <w:szCs w:val="24"/>
        </w:rPr>
        <w:t xml:space="preserve"> Käthlin Raudla (</w:t>
      </w:r>
      <w:hyperlink r:id="rId14" w:history="1">
        <w:r w:rsidR="00D740E9" w:rsidRPr="009A28FC">
          <w:rPr>
            <w:rStyle w:val="Hperlink"/>
            <w:rFonts w:ascii="Times New Roman" w:hAnsi="Times New Roman" w:cs="Times New Roman"/>
            <w:sz w:val="24"/>
            <w:szCs w:val="24"/>
          </w:rPr>
          <w:t>kathlin.raudla@kliimaministeerium.ee</w:t>
        </w:r>
      </w:hyperlink>
      <w:r w:rsidRPr="009A28FC">
        <w:rPr>
          <w:rFonts w:ascii="Times New Roman" w:hAnsi="Times New Roman" w:cs="Times New Roman"/>
          <w:sz w:val="24"/>
          <w:szCs w:val="24"/>
        </w:rPr>
        <w:t xml:space="preserve">) ja </w:t>
      </w:r>
      <w:r w:rsidR="0701A37A" w:rsidRPr="009A28FC">
        <w:rPr>
          <w:rFonts w:ascii="Times New Roman" w:hAnsi="Times New Roman" w:cs="Times New Roman"/>
          <w:sz w:val="24"/>
          <w:szCs w:val="24"/>
        </w:rPr>
        <w:t>liiklusseaduse ja riigilõivu osa</w:t>
      </w:r>
      <w:r w:rsidR="007D3B42">
        <w:rPr>
          <w:rFonts w:ascii="Times New Roman" w:hAnsi="Times New Roman" w:cs="Times New Roman"/>
          <w:sz w:val="24"/>
          <w:szCs w:val="24"/>
        </w:rPr>
        <w:t xml:space="preserve"> õigusekspertiisi</w:t>
      </w:r>
      <w:r w:rsidR="0701A37A" w:rsidRPr="009A28FC">
        <w:rPr>
          <w:rFonts w:ascii="Times New Roman" w:hAnsi="Times New Roman" w:cs="Times New Roman"/>
          <w:sz w:val="24"/>
          <w:szCs w:val="24"/>
        </w:rPr>
        <w:t xml:space="preserve"> sama osakonna nõunik </w:t>
      </w:r>
      <w:r w:rsidR="0E8EF453" w:rsidRPr="009A28FC">
        <w:rPr>
          <w:rFonts w:ascii="Times New Roman" w:hAnsi="Times New Roman" w:cs="Times New Roman"/>
          <w:sz w:val="24"/>
          <w:szCs w:val="24"/>
        </w:rPr>
        <w:t>Anna-Liisa Kotsjuba</w:t>
      </w:r>
      <w:r w:rsidRPr="009A28FC">
        <w:rPr>
          <w:rFonts w:ascii="Times New Roman" w:hAnsi="Times New Roman" w:cs="Times New Roman"/>
          <w:sz w:val="24"/>
          <w:szCs w:val="24"/>
        </w:rPr>
        <w:t xml:space="preserve"> </w:t>
      </w:r>
      <w:r w:rsidR="007D3B42">
        <w:rPr>
          <w:rFonts w:ascii="Times New Roman" w:hAnsi="Times New Roman" w:cs="Times New Roman"/>
          <w:sz w:val="24"/>
          <w:szCs w:val="24"/>
        </w:rPr>
        <w:t>(</w:t>
      </w:r>
      <w:hyperlink r:id="rId15" w:history="1">
        <w:r w:rsidR="007D3B42" w:rsidRPr="00F30D14">
          <w:rPr>
            <w:rStyle w:val="Hperlink"/>
            <w:rFonts w:ascii="Times New Roman" w:hAnsi="Times New Roman" w:cs="Times New Roman"/>
            <w:sz w:val="24"/>
            <w:szCs w:val="24"/>
          </w:rPr>
          <w:t>anna-liisa.kotsjuba@kliimaministeerium.ee</w:t>
        </w:r>
      </w:hyperlink>
      <w:r w:rsidR="007D3B42">
        <w:rPr>
          <w:rFonts w:ascii="Times New Roman" w:hAnsi="Times New Roman" w:cs="Times New Roman"/>
          <w:sz w:val="24"/>
          <w:szCs w:val="24"/>
        </w:rPr>
        <w:t>)</w:t>
      </w:r>
      <w:r w:rsidR="0012348F">
        <w:rPr>
          <w:rFonts w:ascii="Times New Roman" w:hAnsi="Times New Roman" w:cs="Times New Roman"/>
          <w:sz w:val="24"/>
          <w:szCs w:val="24"/>
        </w:rPr>
        <w:t>.</w:t>
      </w:r>
      <w:r w:rsidR="1D622B9E" w:rsidRPr="009A28FC">
        <w:rPr>
          <w:rFonts w:ascii="Times New Roman" w:hAnsi="Times New Roman" w:cs="Times New Roman"/>
          <w:sz w:val="24"/>
          <w:szCs w:val="24"/>
        </w:rPr>
        <w:t xml:space="preserve"> </w:t>
      </w:r>
      <w:r w:rsidR="568A8AE9" w:rsidRPr="009A28FC">
        <w:rPr>
          <w:rFonts w:ascii="Times New Roman" w:hAnsi="Times New Roman" w:cs="Times New Roman"/>
          <w:sz w:val="24"/>
          <w:szCs w:val="24"/>
        </w:rPr>
        <w:t>K</w:t>
      </w:r>
      <w:r w:rsidRPr="009A28FC">
        <w:rPr>
          <w:rFonts w:ascii="Times New Roman" w:hAnsi="Times New Roman" w:cs="Times New Roman"/>
          <w:sz w:val="24"/>
          <w:szCs w:val="24"/>
        </w:rPr>
        <w:t xml:space="preserve">eeletoimetaja oli </w:t>
      </w:r>
      <w:r w:rsidR="606C33A3" w:rsidRPr="009A28FC">
        <w:rPr>
          <w:rFonts w:ascii="Times New Roman" w:hAnsi="Times New Roman" w:cs="Times New Roman"/>
          <w:sz w:val="24"/>
          <w:szCs w:val="24"/>
        </w:rPr>
        <w:t>õigusosakonna</w:t>
      </w:r>
      <w:r w:rsidRPr="009A28FC">
        <w:rPr>
          <w:rFonts w:ascii="Times New Roman" w:hAnsi="Times New Roman" w:cs="Times New Roman"/>
          <w:sz w:val="24"/>
          <w:szCs w:val="24"/>
        </w:rPr>
        <w:t xml:space="preserve"> peaspetsialist Aili Sandre (</w:t>
      </w:r>
      <w:hyperlink r:id="rId16" w:history="1">
        <w:r w:rsidR="00D740E9" w:rsidRPr="009A28FC">
          <w:rPr>
            <w:rStyle w:val="Hperlink"/>
            <w:rFonts w:ascii="Times New Roman" w:hAnsi="Times New Roman" w:cs="Times New Roman"/>
            <w:sz w:val="24"/>
            <w:szCs w:val="24"/>
          </w:rPr>
          <w:t>aili.sandre@kliimaministeerium.ee</w:t>
        </w:r>
      </w:hyperlink>
      <w:r w:rsidRPr="009A28FC">
        <w:rPr>
          <w:rFonts w:ascii="Times New Roman" w:hAnsi="Times New Roman" w:cs="Times New Roman"/>
          <w:color w:val="000000" w:themeColor="text1"/>
          <w:sz w:val="24"/>
          <w:szCs w:val="24"/>
        </w:rPr>
        <w:t>).</w:t>
      </w:r>
    </w:p>
    <w:p w14:paraId="52E02A46" w14:textId="77777777" w:rsidR="009C11D6" w:rsidRPr="009A28FC" w:rsidRDefault="009C11D6" w:rsidP="003C5E8D">
      <w:pPr>
        <w:spacing w:after="0" w:line="240" w:lineRule="auto"/>
        <w:jc w:val="both"/>
        <w:rPr>
          <w:rFonts w:ascii="Times New Roman" w:hAnsi="Times New Roman" w:cs="Times New Roman"/>
          <w:sz w:val="24"/>
          <w:szCs w:val="24"/>
        </w:rPr>
      </w:pPr>
    </w:p>
    <w:p w14:paraId="7CC2AAE0" w14:textId="7C5FC220" w:rsidR="009C11D6" w:rsidRPr="009A28FC" w:rsidRDefault="24B5062C"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b/>
          <w:bCs/>
          <w:sz w:val="24"/>
          <w:szCs w:val="24"/>
        </w:rPr>
        <w:t>1.3.</w:t>
      </w:r>
      <w:r w:rsidR="0012348F">
        <w:rPr>
          <w:rFonts w:ascii="Times New Roman" w:hAnsi="Times New Roman" w:cs="Times New Roman"/>
          <w:b/>
          <w:bCs/>
          <w:sz w:val="24"/>
          <w:szCs w:val="24"/>
        </w:rPr>
        <w:t xml:space="preserve"> </w:t>
      </w:r>
      <w:r w:rsidRPr="009A28FC">
        <w:rPr>
          <w:rFonts w:ascii="Times New Roman" w:hAnsi="Times New Roman" w:cs="Times New Roman"/>
          <w:b/>
          <w:bCs/>
          <w:sz w:val="24"/>
          <w:szCs w:val="24"/>
        </w:rPr>
        <w:t>Märkused</w:t>
      </w:r>
    </w:p>
    <w:p w14:paraId="77D9DEDD" w14:textId="5A7C5F9D" w:rsidR="5D74CC4B" w:rsidRPr="009A28FC" w:rsidRDefault="5D74CC4B" w:rsidP="003C5E8D">
      <w:pPr>
        <w:spacing w:after="0" w:line="240" w:lineRule="auto"/>
        <w:jc w:val="both"/>
        <w:rPr>
          <w:rFonts w:ascii="Times New Roman" w:hAnsi="Times New Roman" w:cs="Times New Roman"/>
          <w:sz w:val="24"/>
          <w:szCs w:val="24"/>
        </w:rPr>
      </w:pPr>
    </w:p>
    <w:p w14:paraId="3A95BEBA" w14:textId="00A73798" w:rsidR="0012348F" w:rsidRPr="009A28FC" w:rsidRDefault="24B5062C"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sz w:val="24"/>
          <w:szCs w:val="24"/>
        </w:rPr>
        <w:t>Eelnõu</w:t>
      </w:r>
      <w:r w:rsidR="0012348F">
        <w:rPr>
          <w:rFonts w:ascii="Times New Roman" w:hAnsi="Times New Roman" w:cs="Times New Roman"/>
          <w:sz w:val="24"/>
          <w:szCs w:val="24"/>
        </w:rPr>
        <w:t>kohase seaduse</w:t>
      </w:r>
      <w:r w:rsidR="55812110" w:rsidRPr="009A28FC">
        <w:rPr>
          <w:rFonts w:ascii="Times New Roman" w:hAnsi="Times New Roman" w:cs="Times New Roman"/>
          <w:sz w:val="24"/>
          <w:szCs w:val="24"/>
        </w:rPr>
        <w:t>ga</w:t>
      </w:r>
      <w:r w:rsidRPr="009A28FC">
        <w:rPr>
          <w:rFonts w:ascii="Times New Roman" w:hAnsi="Times New Roman" w:cs="Times New Roman"/>
          <w:sz w:val="24"/>
          <w:szCs w:val="24"/>
        </w:rPr>
        <w:t xml:space="preserve"> muudetakse</w:t>
      </w:r>
      <w:r w:rsidR="5431B7C0" w:rsidRPr="009A28FC">
        <w:rPr>
          <w:rFonts w:ascii="Times New Roman" w:hAnsi="Times New Roman" w:cs="Times New Roman"/>
          <w:sz w:val="24"/>
          <w:szCs w:val="24"/>
        </w:rPr>
        <w:t>:</w:t>
      </w:r>
    </w:p>
    <w:p w14:paraId="3609E371" w14:textId="2A0C8056" w:rsidR="0012348F" w:rsidRPr="009A28FC" w:rsidRDefault="0012348F" w:rsidP="000415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15915F4" w:rsidRPr="009A28FC">
        <w:rPr>
          <w:rFonts w:ascii="Times New Roman" w:hAnsi="Times New Roman" w:cs="Times New Roman"/>
          <w:sz w:val="24"/>
          <w:szCs w:val="24"/>
        </w:rPr>
        <w:t>JäätSi</w:t>
      </w:r>
      <w:proofErr w:type="spellEnd"/>
      <w:r w:rsidR="27628A6D" w:rsidRPr="009A28FC">
        <w:rPr>
          <w:rFonts w:ascii="Times New Roman" w:hAnsi="Times New Roman" w:cs="Times New Roman"/>
          <w:sz w:val="24"/>
          <w:szCs w:val="24"/>
        </w:rPr>
        <w:t xml:space="preserve"> </w:t>
      </w:r>
      <w:r w:rsidR="24B5062C" w:rsidRPr="009A28FC">
        <w:rPr>
          <w:rFonts w:ascii="Times New Roman" w:hAnsi="Times New Roman" w:cs="Times New Roman"/>
          <w:sz w:val="24"/>
          <w:szCs w:val="24"/>
        </w:rPr>
        <w:t>redaktsiooni</w:t>
      </w:r>
      <w:r w:rsidR="3ED2CEC4" w:rsidRPr="009A28FC">
        <w:rPr>
          <w:rFonts w:ascii="Times New Roman" w:eastAsia="Times New Roman" w:hAnsi="Times New Roman" w:cs="Times New Roman"/>
          <w:sz w:val="24"/>
          <w:szCs w:val="24"/>
        </w:rPr>
        <w:t xml:space="preserve">, mille terviktekst on avaldatud märkega </w:t>
      </w:r>
      <w:r w:rsidR="24B5062C" w:rsidRPr="009A28FC">
        <w:rPr>
          <w:rFonts w:ascii="Times New Roman" w:hAnsi="Times New Roman" w:cs="Times New Roman"/>
          <w:sz w:val="24"/>
          <w:szCs w:val="24"/>
        </w:rPr>
        <w:t>R</w:t>
      </w:r>
      <w:r w:rsidR="24B5062C" w:rsidRPr="009A28FC">
        <w:rPr>
          <w:rFonts w:ascii="Times New Roman" w:hAnsi="Times New Roman" w:cs="Times New Roman"/>
          <w:sz w:val="24"/>
          <w:szCs w:val="24"/>
          <w:shd w:val="clear" w:color="auto" w:fill="FFFFFF"/>
        </w:rPr>
        <w:t>T I</w:t>
      </w:r>
      <w:r w:rsidR="171A833A" w:rsidRPr="009A28FC">
        <w:rPr>
          <w:rFonts w:ascii="Times New Roman" w:hAnsi="Times New Roman" w:cs="Times New Roman"/>
          <w:sz w:val="24"/>
          <w:szCs w:val="24"/>
          <w:shd w:val="clear" w:color="auto" w:fill="FFFFFF"/>
        </w:rPr>
        <w:t xml:space="preserve"> 17.03.2023, 37</w:t>
      </w:r>
      <w:r w:rsidR="6042D2D4" w:rsidRPr="009A28FC">
        <w:rPr>
          <w:rFonts w:ascii="Times New Roman" w:hAnsi="Times New Roman" w:cs="Times New Roman"/>
          <w:sz w:val="24"/>
          <w:szCs w:val="24"/>
          <w:shd w:val="clear" w:color="auto" w:fill="FFFFFF"/>
        </w:rPr>
        <w:t>;</w:t>
      </w:r>
    </w:p>
    <w:p w14:paraId="3F42B670" w14:textId="3CA42CF9" w:rsidR="0012348F" w:rsidRPr="009A28FC" w:rsidRDefault="0012348F" w:rsidP="0004152A">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proofErr w:type="spellStart"/>
      <w:r w:rsidR="2831C639" w:rsidRPr="009A28FC">
        <w:rPr>
          <w:rFonts w:ascii="Times New Roman" w:hAnsi="Times New Roman" w:cs="Times New Roman"/>
          <w:sz w:val="24"/>
          <w:szCs w:val="24"/>
        </w:rPr>
        <w:t>LSi</w:t>
      </w:r>
      <w:proofErr w:type="spellEnd"/>
      <w:r w:rsidR="24B5062C" w:rsidRPr="009A28FC">
        <w:rPr>
          <w:rFonts w:ascii="Times New Roman" w:hAnsi="Times New Roman" w:cs="Times New Roman"/>
          <w:sz w:val="24"/>
          <w:szCs w:val="24"/>
        </w:rPr>
        <w:t xml:space="preserve"> redaktsiooni</w:t>
      </w:r>
      <w:r w:rsidR="68F5D1BE" w:rsidRPr="009A28FC">
        <w:rPr>
          <w:rFonts w:ascii="Times New Roman" w:hAnsi="Times New Roman" w:cs="Times New Roman"/>
          <w:sz w:val="24"/>
          <w:szCs w:val="24"/>
        </w:rPr>
        <w:t xml:space="preserve">, </w:t>
      </w:r>
      <w:r w:rsidR="68F5D1BE" w:rsidRPr="009A28FC">
        <w:rPr>
          <w:rFonts w:ascii="Times New Roman" w:eastAsia="Times New Roman" w:hAnsi="Times New Roman" w:cs="Times New Roman"/>
          <w:sz w:val="24"/>
          <w:szCs w:val="24"/>
        </w:rPr>
        <w:t>mille terviktekst on avaldatud märkega</w:t>
      </w:r>
      <w:r w:rsidR="74FAFB18" w:rsidRPr="009A28FC">
        <w:rPr>
          <w:rFonts w:ascii="Times New Roman" w:eastAsia="Times New Roman" w:hAnsi="Times New Roman" w:cs="Times New Roman"/>
          <w:sz w:val="24"/>
          <w:szCs w:val="24"/>
        </w:rPr>
        <w:t xml:space="preserve"> </w:t>
      </w:r>
      <w:r w:rsidR="7C5F85FD" w:rsidRPr="009A28FC">
        <w:rPr>
          <w:rFonts w:ascii="Times New Roman" w:eastAsia="Times New Roman" w:hAnsi="Times New Roman" w:cs="Times New Roman"/>
          <w:sz w:val="24"/>
          <w:szCs w:val="24"/>
        </w:rPr>
        <w:t>RT I, 22.12.2023, 4</w:t>
      </w:r>
      <w:r w:rsidR="57DAE829" w:rsidRPr="009A28FC">
        <w:rPr>
          <w:rFonts w:ascii="Times New Roman" w:eastAsia="Times New Roman" w:hAnsi="Times New Roman" w:cs="Times New Roman"/>
          <w:sz w:val="24"/>
          <w:szCs w:val="24"/>
        </w:rPr>
        <w:t>;</w:t>
      </w:r>
    </w:p>
    <w:p w14:paraId="121AF356" w14:textId="5D7D5E45" w:rsidR="009C11D6" w:rsidRPr="009A28FC" w:rsidRDefault="0012348F" w:rsidP="000415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1278923C" w:rsidRPr="009A28FC">
        <w:rPr>
          <w:rFonts w:ascii="Times New Roman" w:hAnsi="Times New Roman" w:cs="Times New Roman"/>
          <w:sz w:val="24"/>
          <w:szCs w:val="24"/>
        </w:rPr>
        <w:t>RLSi</w:t>
      </w:r>
      <w:proofErr w:type="spellEnd"/>
      <w:r w:rsidR="24B5062C" w:rsidRPr="009A28FC">
        <w:rPr>
          <w:rFonts w:ascii="Times New Roman" w:hAnsi="Times New Roman" w:cs="Times New Roman"/>
          <w:sz w:val="24"/>
          <w:szCs w:val="24"/>
        </w:rPr>
        <w:t xml:space="preserve"> redaktsiooni</w:t>
      </w:r>
      <w:r w:rsidR="41312A5E" w:rsidRPr="009A28FC">
        <w:rPr>
          <w:rFonts w:ascii="Times New Roman" w:hAnsi="Times New Roman" w:cs="Times New Roman"/>
          <w:sz w:val="24"/>
          <w:szCs w:val="24"/>
        </w:rPr>
        <w:t>,</w:t>
      </w:r>
      <w:r w:rsidR="41312A5E" w:rsidRPr="009A28FC">
        <w:rPr>
          <w:rFonts w:ascii="Times New Roman" w:eastAsia="Times New Roman" w:hAnsi="Times New Roman" w:cs="Times New Roman"/>
          <w:sz w:val="24"/>
          <w:szCs w:val="24"/>
        </w:rPr>
        <w:t xml:space="preserve"> mille terviktekst on avaldatud märkega</w:t>
      </w:r>
      <w:r w:rsidR="13C4761E" w:rsidRPr="009A28FC">
        <w:rPr>
          <w:rFonts w:ascii="Times New Roman" w:eastAsia="Times New Roman" w:hAnsi="Times New Roman" w:cs="Times New Roman"/>
          <w:sz w:val="24"/>
          <w:szCs w:val="24"/>
        </w:rPr>
        <w:t xml:space="preserve"> </w:t>
      </w:r>
      <w:r w:rsidR="24B5062C" w:rsidRPr="009A28FC">
        <w:rPr>
          <w:rFonts w:ascii="Times New Roman" w:hAnsi="Times New Roman" w:cs="Times New Roman"/>
          <w:sz w:val="24"/>
          <w:szCs w:val="24"/>
        </w:rPr>
        <w:t>RT</w:t>
      </w:r>
      <w:r w:rsidR="176E306C" w:rsidRPr="009A28FC">
        <w:rPr>
          <w:rFonts w:ascii="Times New Roman" w:eastAsia="Times New Roman" w:hAnsi="Times New Roman" w:cs="Times New Roman"/>
          <w:sz w:val="24"/>
          <w:szCs w:val="24"/>
        </w:rPr>
        <w:t xml:space="preserve"> I, 30.12.2023, </w:t>
      </w:r>
      <w:r w:rsidR="000D00E2">
        <w:rPr>
          <w:rFonts w:ascii="Times New Roman" w:eastAsia="Times New Roman" w:hAnsi="Times New Roman" w:cs="Times New Roman"/>
          <w:sz w:val="24"/>
          <w:szCs w:val="24"/>
        </w:rPr>
        <w:t>6</w:t>
      </w:r>
      <w:r w:rsidR="176E306C" w:rsidRPr="009A28FC">
        <w:rPr>
          <w:rFonts w:ascii="Times New Roman" w:eastAsia="Times New Roman" w:hAnsi="Times New Roman" w:cs="Times New Roman"/>
          <w:sz w:val="24"/>
          <w:szCs w:val="24"/>
        </w:rPr>
        <w:t>.</w:t>
      </w:r>
    </w:p>
    <w:p w14:paraId="2EF5EDE8" w14:textId="77777777" w:rsidR="009C11D6" w:rsidRPr="009A28FC" w:rsidRDefault="009C11D6" w:rsidP="003C5E8D">
      <w:pPr>
        <w:spacing w:after="0" w:line="240" w:lineRule="auto"/>
        <w:jc w:val="both"/>
        <w:rPr>
          <w:rFonts w:ascii="Times New Roman" w:hAnsi="Times New Roman" w:cs="Times New Roman"/>
          <w:sz w:val="24"/>
          <w:szCs w:val="24"/>
        </w:rPr>
      </w:pPr>
    </w:p>
    <w:p w14:paraId="336EE02B" w14:textId="6D0590B5" w:rsidR="009C11D6" w:rsidRPr="009A28FC" w:rsidRDefault="24B5062C"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sz w:val="24"/>
          <w:szCs w:val="24"/>
        </w:rPr>
        <w:t>Eelnõu vastuvõtmiseks on vajalik Riigikogu poolthäälte enamus</w:t>
      </w:r>
      <w:r w:rsidR="25641A15" w:rsidRPr="009A28FC">
        <w:rPr>
          <w:rFonts w:ascii="Times New Roman" w:hAnsi="Times New Roman" w:cs="Times New Roman"/>
          <w:sz w:val="24"/>
          <w:szCs w:val="24"/>
        </w:rPr>
        <w:t xml:space="preserve"> (</w:t>
      </w:r>
      <w:commentRangeStart w:id="1"/>
      <w:r w:rsidR="00FD2C9A">
        <w:rPr>
          <w:rFonts w:ascii="Times New Roman" w:hAnsi="Times New Roman" w:cs="Times New Roman"/>
          <w:sz w:val="24"/>
          <w:szCs w:val="24"/>
        </w:rPr>
        <w:t>r</w:t>
      </w:r>
      <w:r w:rsidR="25641A15" w:rsidRPr="009A28FC">
        <w:rPr>
          <w:rFonts w:ascii="Times New Roman" w:eastAsia="Times New Roman" w:hAnsi="Times New Roman" w:cs="Times New Roman"/>
          <w:sz w:val="24"/>
          <w:szCs w:val="24"/>
        </w:rPr>
        <w:t>iigikogu kodu- ja töökorra seadus</w:t>
      </w:r>
      <w:r w:rsidR="0012348F">
        <w:rPr>
          <w:rFonts w:ascii="Times New Roman" w:eastAsia="Times New Roman" w:hAnsi="Times New Roman" w:cs="Times New Roman"/>
          <w:sz w:val="24"/>
          <w:szCs w:val="24"/>
        </w:rPr>
        <w:t>e</w:t>
      </w:r>
      <w:r w:rsidR="25641A15" w:rsidRPr="009A28FC">
        <w:rPr>
          <w:rFonts w:ascii="Times New Roman" w:eastAsia="Times New Roman" w:hAnsi="Times New Roman" w:cs="Times New Roman"/>
          <w:sz w:val="24"/>
          <w:szCs w:val="24"/>
        </w:rPr>
        <w:t xml:space="preserve"> § 78</w:t>
      </w:r>
      <w:commentRangeEnd w:id="1"/>
      <w:r w:rsidR="002A02F9">
        <w:rPr>
          <w:rStyle w:val="Kommentaariviide"/>
        </w:rPr>
        <w:commentReference w:id="1"/>
      </w:r>
      <w:r w:rsidR="25641A15" w:rsidRPr="009A28FC">
        <w:rPr>
          <w:rFonts w:ascii="Times New Roman" w:eastAsia="Times New Roman" w:hAnsi="Times New Roman" w:cs="Times New Roman"/>
          <w:sz w:val="24"/>
          <w:szCs w:val="24"/>
        </w:rPr>
        <w:t>)</w:t>
      </w:r>
      <w:r w:rsidRPr="009A28FC">
        <w:rPr>
          <w:rFonts w:ascii="Times New Roman" w:hAnsi="Times New Roman" w:cs="Times New Roman"/>
          <w:sz w:val="24"/>
          <w:szCs w:val="24"/>
        </w:rPr>
        <w:t>.</w:t>
      </w:r>
    </w:p>
    <w:p w14:paraId="55DD211C" w14:textId="2C664878" w:rsidR="009C11D6" w:rsidRPr="009A28FC" w:rsidRDefault="009C11D6" w:rsidP="003C5E8D">
      <w:pPr>
        <w:spacing w:after="0" w:line="240" w:lineRule="auto"/>
        <w:jc w:val="both"/>
        <w:rPr>
          <w:rFonts w:ascii="Times New Roman" w:hAnsi="Times New Roman" w:cs="Times New Roman"/>
          <w:sz w:val="24"/>
          <w:szCs w:val="24"/>
        </w:rPr>
      </w:pPr>
    </w:p>
    <w:p w14:paraId="226CD011" w14:textId="74108255" w:rsidR="009C11D6" w:rsidRPr="009A28FC" w:rsidRDefault="75D58F9C" w:rsidP="003C5E8D">
      <w:pPr>
        <w:spacing w:after="0" w:line="240" w:lineRule="auto"/>
        <w:jc w:val="both"/>
        <w:rPr>
          <w:rFonts w:ascii="Times New Roman" w:eastAsia="Times New Roman" w:hAnsi="Times New Roman" w:cs="Times New Roman"/>
          <w:sz w:val="24"/>
          <w:szCs w:val="24"/>
        </w:rPr>
      </w:pPr>
      <w:commentRangeStart w:id="2"/>
      <w:r w:rsidRPr="009A28FC">
        <w:rPr>
          <w:rFonts w:ascii="Times New Roman" w:eastAsia="Times New Roman" w:hAnsi="Times New Roman" w:cs="Times New Roman"/>
          <w:sz w:val="24"/>
          <w:szCs w:val="24"/>
        </w:rPr>
        <w:t>Enne seaduseelnõu ja seletuskirja koostamist ei koostatud eelnõu vajaduse kooskõlastamiseks ja õiguslike valikute selgitamiseks seaduseelnõu väljatöötamiskavatsust, arvestades Vabariigi Valitsuse 22. novembri 2011. aasta määruse nr 180 „Hea õigusloome ja normitehnika eeskiri“ (edaspidi HÕNTE) § 1 lõike 2 punkti 5. Eelnõukohase seaduse rakendamisega ei kaasne olulist õiguslikku muudatust.</w:t>
      </w:r>
      <w:commentRangeEnd w:id="2"/>
      <w:r w:rsidR="000E0EA7">
        <w:rPr>
          <w:rStyle w:val="Kommentaariviide"/>
        </w:rPr>
        <w:commentReference w:id="2"/>
      </w:r>
      <w:r w:rsidRPr="009A28FC">
        <w:rPr>
          <w:rFonts w:ascii="Times New Roman" w:eastAsia="Times New Roman" w:hAnsi="Times New Roman" w:cs="Times New Roman"/>
          <w:sz w:val="24"/>
          <w:szCs w:val="24"/>
        </w:rPr>
        <w:t xml:space="preserve"> Muudatused on vajalikud </w:t>
      </w:r>
      <w:r w:rsidR="2F9FDA3A" w:rsidRPr="009A28FC">
        <w:rPr>
          <w:rFonts w:ascii="Times New Roman" w:eastAsia="Times New Roman" w:hAnsi="Times New Roman" w:cs="Times New Roman"/>
          <w:sz w:val="24"/>
          <w:szCs w:val="24"/>
        </w:rPr>
        <w:t>õigusnormide muudatuste</w:t>
      </w:r>
      <w:r w:rsidR="0012348F">
        <w:rPr>
          <w:rFonts w:ascii="Times New Roman" w:eastAsia="Times New Roman" w:hAnsi="Times New Roman" w:cs="Times New Roman"/>
          <w:sz w:val="24"/>
          <w:szCs w:val="24"/>
        </w:rPr>
        <w:t xml:space="preserve"> tõttu</w:t>
      </w:r>
      <w:r w:rsidRPr="009A28FC">
        <w:rPr>
          <w:rFonts w:ascii="Times New Roman" w:eastAsia="Times New Roman" w:hAnsi="Times New Roman" w:cs="Times New Roman"/>
          <w:sz w:val="24"/>
          <w:szCs w:val="24"/>
        </w:rPr>
        <w:t xml:space="preserve"> </w:t>
      </w:r>
      <w:r w:rsidR="0287FDEB" w:rsidRPr="009A28FC">
        <w:rPr>
          <w:rFonts w:ascii="Times New Roman" w:eastAsia="Times New Roman" w:hAnsi="Times New Roman" w:cs="Times New Roman"/>
          <w:sz w:val="24"/>
          <w:szCs w:val="24"/>
        </w:rPr>
        <w:t>(mootorsõidukimaksu seaduse eelnõu</w:t>
      </w:r>
      <w:r w:rsidR="5D4E8883" w:rsidRPr="009A28FC">
        <w:rPr>
          <w:rFonts w:ascii="Times New Roman" w:eastAsia="Times New Roman" w:hAnsi="Times New Roman" w:cs="Times New Roman"/>
          <w:sz w:val="24"/>
          <w:szCs w:val="24"/>
        </w:rPr>
        <w:t xml:space="preserve"> 364 SE, algatatud 22.01.2024, Riigikogu menetlus</w:t>
      </w:r>
      <w:r w:rsidR="4D1F2E3F" w:rsidRPr="009A28FC">
        <w:rPr>
          <w:rFonts w:ascii="Times New Roman" w:eastAsia="Times New Roman" w:hAnsi="Times New Roman" w:cs="Times New Roman"/>
          <w:sz w:val="24"/>
          <w:szCs w:val="24"/>
        </w:rPr>
        <w:t xml:space="preserve">se </w:t>
      </w:r>
      <w:r w:rsidR="4D1F2E3F" w:rsidRPr="009A28FC">
        <w:rPr>
          <w:rFonts w:ascii="Times New Roman" w:eastAsia="Times New Roman" w:hAnsi="Times New Roman" w:cs="Times New Roman"/>
          <w:sz w:val="24"/>
          <w:szCs w:val="24"/>
        </w:rPr>
        <w:lastRenderedPageBreak/>
        <w:t>võetud 23.01.2024</w:t>
      </w:r>
      <w:r w:rsidR="0287FDEB" w:rsidRPr="009A28FC">
        <w:rPr>
          <w:rFonts w:ascii="Times New Roman" w:eastAsia="Times New Roman" w:hAnsi="Times New Roman" w:cs="Times New Roman"/>
          <w:sz w:val="24"/>
          <w:szCs w:val="24"/>
        </w:rPr>
        <w:t xml:space="preserve">) </w:t>
      </w:r>
      <w:r w:rsidRPr="009A28FC">
        <w:rPr>
          <w:rFonts w:ascii="Times New Roman" w:eastAsia="Times New Roman" w:hAnsi="Times New Roman" w:cs="Times New Roman"/>
          <w:sz w:val="24"/>
          <w:szCs w:val="24"/>
        </w:rPr>
        <w:t xml:space="preserve">ning </w:t>
      </w:r>
      <w:r w:rsidR="3108F7E9" w:rsidRPr="009A28FC">
        <w:rPr>
          <w:rFonts w:ascii="Times New Roman" w:eastAsia="Times New Roman" w:hAnsi="Times New Roman" w:cs="Times New Roman"/>
          <w:sz w:val="24"/>
          <w:szCs w:val="24"/>
        </w:rPr>
        <w:t xml:space="preserve">kasutuselt kõrvaldatud ja/või teadmata asukohaga sõidukite </w:t>
      </w:r>
      <w:r w:rsidRPr="009A28FC">
        <w:rPr>
          <w:rFonts w:ascii="Times New Roman" w:eastAsia="Times New Roman" w:hAnsi="Times New Roman" w:cs="Times New Roman"/>
          <w:sz w:val="24"/>
          <w:szCs w:val="24"/>
        </w:rPr>
        <w:t>valdkonna selgemaks reguleerimiseks. Eeltoodud põhjendusi arvestades – kuna tegemist ei ole õiguskorras põhimõttelist tähendust omavate muudatustega – ei koostatud eelnõu ettevalmistamisel ka HÕNTE § 1 lõikes 3 nimetatud kontseptsiooni</w:t>
      </w:r>
      <w:r w:rsidR="61387206" w:rsidRPr="009A28FC">
        <w:rPr>
          <w:rFonts w:ascii="Times New Roman" w:eastAsia="Times New Roman" w:hAnsi="Times New Roman" w:cs="Times New Roman"/>
          <w:sz w:val="24"/>
          <w:szCs w:val="24"/>
        </w:rPr>
        <w:t>.</w:t>
      </w:r>
    </w:p>
    <w:p w14:paraId="406AE1B8" w14:textId="3864FC7A" w:rsidR="009C11D6" w:rsidRPr="009A28FC" w:rsidRDefault="009C11D6" w:rsidP="003C5E8D">
      <w:pPr>
        <w:spacing w:after="0" w:line="240" w:lineRule="auto"/>
        <w:jc w:val="both"/>
        <w:rPr>
          <w:rFonts w:ascii="Times New Roman" w:hAnsi="Times New Roman" w:cs="Times New Roman"/>
          <w:sz w:val="24"/>
          <w:szCs w:val="24"/>
        </w:rPr>
      </w:pPr>
    </w:p>
    <w:p w14:paraId="62F315DB" w14:textId="7A90278E" w:rsidR="009C11D6" w:rsidRPr="009A28FC" w:rsidRDefault="286E836D"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Eelnõu ei ole otseselt seotud Vabariigi Valitsuse tegevusprogrammiga ega mõne muu menetluses oleva eelnõuga. </w:t>
      </w:r>
      <w:commentRangeStart w:id="3"/>
      <w:r w:rsidRPr="009A28FC">
        <w:rPr>
          <w:rFonts w:ascii="Times New Roman" w:eastAsia="Times New Roman" w:hAnsi="Times New Roman" w:cs="Times New Roman"/>
          <w:sz w:val="24"/>
          <w:szCs w:val="24"/>
        </w:rPr>
        <w:t xml:space="preserve">Eelnõul on kaudne </w:t>
      </w:r>
      <w:commentRangeEnd w:id="3"/>
      <w:r w:rsidR="002A02F9">
        <w:rPr>
          <w:rStyle w:val="Kommentaariviide"/>
        </w:rPr>
        <w:commentReference w:id="3"/>
      </w:r>
      <w:r w:rsidRPr="009A28FC">
        <w:rPr>
          <w:rFonts w:ascii="Times New Roman" w:eastAsia="Times New Roman" w:hAnsi="Times New Roman" w:cs="Times New Roman"/>
          <w:sz w:val="24"/>
          <w:szCs w:val="24"/>
        </w:rPr>
        <w:t xml:space="preserve">seos mootorsõidukimaksu seaduse eelnõuga, kuivõrd eelnõu kohaselt maksustatakse ka peatatud registrikandega sõidukid ning samas kehtiva regulatsiooni valguses ei ole teatud juhtudel võimalik maksukoormusest vabaneda, kuna maksuobjekti </w:t>
      </w:r>
      <w:r w:rsidR="00C85939">
        <w:rPr>
          <w:rFonts w:ascii="Times New Roman" w:eastAsia="Times New Roman" w:hAnsi="Times New Roman" w:cs="Times New Roman"/>
          <w:sz w:val="24"/>
          <w:szCs w:val="24"/>
        </w:rPr>
        <w:t xml:space="preserve">füüsiliselt </w:t>
      </w:r>
      <w:r w:rsidRPr="009A28FC">
        <w:rPr>
          <w:rFonts w:ascii="Times New Roman" w:eastAsia="Times New Roman" w:hAnsi="Times New Roman" w:cs="Times New Roman"/>
          <w:sz w:val="24"/>
          <w:szCs w:val="24"/>
        </w:rPr>
        <w:t xml:space="preserve">ei </w:t>
      </w:r>
      <w:r w:rsidR="00C85939">
        <w:rPr>
          <w:rFonts w:ascii="Times New Roman" w:eastAsia="Times New Roman" w:hAnsi="Times New Roman" w:cs="Times New Roman"/>
          <w:sz w:val="24"/>
          <w:szCs w:val="24"/>
        </w:rPr>
        <w:t xml:space="preserve">pruugi </w:t>
      </w:r>
      <w:r w:rsidRPr="009A28FC">
        <w:rPr>
          <w:rFonts w:ascii="Times New Roman" w:eastAsia="Times New Roman" w:hAnsi="Times New Roman" w:cs="Times New Roman"/>
          <w:sz w:val="24"/>
          <w:szCs w:val="24"/>
        </w:rPr>
        <w:t>eksisteeri</w:t>
      </w:r>
      <w:r w:rsidR="00C85939">
        <w:rPr>
          <w:rFonts w:ascii="Times New Roman" w:eastAsia="Times New Roman" w:hAnsi="Times New Roman" w:cs="Times New Roman"/>
          <w:sz w:val="24"/>
          <w:szCs w:val="24"/>
        </w:rPr>
        <w:t>da</w:t>
      </w:r>
      <w:r w:rsidRPr="009A28FC">
        <w:rPr>
          <w:rFonts w:ascii="Times New Roman" w:eastAsia="Times New Roman" w:hAnsi="Times New Roman" w:cs="Times New Roman"/>
          <w:sz w:val="24"/>
          <w:szCs w:val="24"/>
        </w:rPr>
        <w:t xml:space="preserve"> või puudub omanikul teave selle asukohast ning seda ei ole võimalik registrist kustutada.</w:t>
      </w:r>
    </w:p>
    <w:p w14:paraId="4CB44B06" w14:textId="1481A7EB" w:rsidR="009C11D6" w:rsidRPr="009A28FC" w:rsidRDefault="009C11D6" w:rsidP="003C5E8D">
      <w:pPr>
        <w:spacing w:after="0" w:line="240" w:lineRule="auto"/>
        <w:jc w:val="both"/>
        <w:rPr>
          <w:rFonts w:ascii="Times New Roman" w:hAnsi="Times New Roman" w:cs="Times New Roman"/>
          <w:sz w:val="24"/>
          <w:szCs w:val="24"/>
        </w:rPr>
      </w:pPr>
    </w:p>
    <w:p w14:paraId="3BAEF86D" w14:textId="1536A911" w:rsidR="009C11D6" w:rsidRPr="009A28FC" w:rsidRDefault="24B5062C" w:rsidP="003C5E8D">
      <w:pPr>
        <w:spacing w:after="0" w:line="240" w:lineRule="auto"/>
        <w:jc w:val="both"/>
        <w:rPr>
          <w:rFonts w:ascii="Times New Roman" w:hAnsi="Times New Roman" w:cs="Times New Roman"/>
          <w:b/>
          <w:sz w:val="24"/>
          <w:szCs w:val="24"/>
        </w:rPr>
      </w:pPr>
      <w:r w:rsidRPr="009A28FC">
        <w:rPr>
          <w:rFonts w:ascii="Times New Roman" w:hAnsi="Times New Roman" w:cs="Times New Roman"/>
          <w:b/>
          <w:bCs/>
          <w:sz w:val="24"/>
          <w:szCs w:val="24"/>
        </w:rPr>
        <w:t>2.</w:t>
      </w:r>
      <w:r w:rsidR="0012348F">
        <w:rPr>
          <w:rFonts w:ascii="Times New Roman" w:hAnsi="Times New Roman" w:cs="Times New Roman"/>
          <w:b/>
          <w:bCs/>
          <w:sz w:val="24"/>
          <w:szCs w:val="24"/>
        </w:rPr>
        <w:t xml:space="preserve"> </w:t>
      </w:r>
      <w:r w:rsidRPr="009A28FC">
        <w:rPr>
          <w:rFonts w:ascii="Times New Roman" w:hAnsi="Times New Roman" w:cs="Times New Roman"/>
          <w:b/>
          <w:bCs/>
          <w:sz w:val="24"/>
          <w:szCs w:val="24"/>
        </w:rPr>
        <w:t>Seaduse eesmärk</w:t>
      </w:r>
    </w:p>
    <w:p w14:paraId="1C93BC82" w14:textId="07B1AD7D"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253696BE" w14:textId="158D585C" w:rsidR="03F977F8" w:rsidRPr="009A28FC" w:rsidRDefault="03F977F8"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Jäätmeseaduse</w:t>
      </w:r>
      <w:r w:rsidR="0012348F">
        <w:rPr>
          <w:rFonts w:ascii="Times New Roman" w:eastAsia="Times New Roman" w:hAnsi="Times New Roman" w:cs="Times New Roman"/>
          <w:color w:val="000000" w:themeColor="text1"/>
          <w:sz w:val="24"/>
          <w:szCs w:val="24"/>
        </w:rPr>
        <w:t>s tehakse</w:t>
      </w:r>
      <w:r w:rsidRPr="009A28FC">
        <w:rPr>
          <w:rFonts w:ascii="Times New Roman" w:eastAsia="Times New Roman" w:hAnsi="Times New Roman" w:cs="Times New Roman"/>
          <w:color w:val="000000" w:themeColor="text1"/>
          <w:sz w:val="24"/>
          <w:szCs w:val="24"/>
        </w:rPr>
        <w:t xml:space="preserve"> </w:t>
      </w:r>
      <w:r w:rsidR="563D42E5" w:rsidRPr="009A28FC">
        <w:rPr>
          <w:rFonts w:ascii="Times New Roman" w:eastAsia="Times New Roman" w:hAnsi="Times New Roman" w:cs="Times New Roman"/>
          <w:color w:val="000000" w:themeColor="text1"/>
          <w:sz w:val="24"/>
          <w:szCs w:val="24"/>
        </w:rPr>
        <w:t>muudatused</w:t>
      </w:r>
      <w:r w:rsidR="563D42E5" w:rsidRPr="009A28FC">
        <w:rPr>
          <w:rFonts w:ascii="Times New Roman" w:eastAsia="Times New Roman" w:hAnsi="Times New Roman" w:cs="Times New Roman"/>
          <w:sz w:val="24"/>
          <w:szCs w:val="24"/>
        </w:rPr>
        <w:t xml:space="preserve"> praktikas tekkinud </w:t>
      </w:r>
      <w:r w:rsidR="5367AF67" w:rsidRPr="009A28FC">
        <w:rPr>
          <w:rFonts w:ascii="Times New Roman" w:eastAsia="Times New Roman" w:hAnsi="Times New Roman" w:cs="Times New Roman"/>
          <w:sz w:val="24"/>
          <w:szCs w:val="24"/>
        </w:rPr>
        <w:t xml:space="preserve">teadmata asukohaga sõidukite valdkonna </w:t>
      </w:r>
      <w:r w:rsidR="563D42E5" w:rsidRPr="009A28FC">
        <w:rPr>
          <w:rFonts w:ascii="Times New Roman" w:eastAsia="Times New Roman" w:hAnsi="Times New Roman" w:cs="Times New Roman"/>
          <w:sz w:val="24"/>
          <w:szCs w:val="24"/>
        </w:rPr>
        <w:t>probleemide</w:t>
      </w:r>
      <w:r w:rsidR="0012348F">
        <w:rPr>
          <w:rFonts w:ascii="Times New Roman" w:eastAsia="Times New Roman" w:hAnsi="Times New Roman" w:cs="Times New Roman"/>
          <w:sz w:val="24"/>
          <w:szCs w:val="24"/>
        </w:rPr>
        <w:t xml:space="preserve"> lahendamiseks</w:t>
      </w:r>
      <w:r w:rsidR="7149EC9F" w:rsidRPr="009A28FC">
        <w:rPr>
          <w:rFonts w:ascii="Times New Roman" w:eastAsia="Times New Roman" w:hAnsi="Times New Roman" w:cs="Times New Roman"/>
          <w:sz w:val="24"/>
          <w:szCs w:val="24"/>
        </w:rPr>
        <w:t>.</w:t>
      </w:r>
      <w:r w:rsidR="76BAB5E8" w:rsidRPr="009A28FC">
        <w:rPr>
          <w:rFonts w:ascii="Times New Roman" w:eastAsia="Times New Roman" w:hAnsi="Times New Roman" w:cs="Times New Roman"/>
          <w:sz w:val="24"/>
          <w:szCs w:val="24"/>
        </w:rPr>
        <w:t xml:space="preserve"> </w:t>
      </w:r>
      <w:r w:rsidR="5D74CC4B" w:rsidRPr="009A28FC">
        <w:rPr>
          <w:rFonts w:ascii="Times New Roman" w:eastAsia="Times New Roman" w:hAnsi="Times New Roman" w:cs="Times New Roman"/>
          <w:color w:val="000000" w:themeColor="text1"/>
          <w:sz w:val="24"/>
          <w:szCs w:val="24"/>
        </w:rPr>
        <w:t xml:space="preserve">Muudatuste peamine eesmärk on luua </w:t>
      </w:r>
      <w:r w:rsidR="2E51221F" w:rsidRPr="009A28FC">
        <w:rPr>
          <w:rFonts w:ascii="Times New Roman" w:eastAsia="Times New Roman" w:hAnsi="Times New Roman" w:cs="Times New Roman"/>
          <w:color w:val="000000" w:themeColor="text1"/>
          <w:sz w:val="24"/>
          <w:szCs w:val="24"/>
        </w:rPr>
        <w:t>õigus</w:t>
      </w:r>
      <w:r w:rsidR="5D74CC4B" w:rsidRPr="009A28FC">
        <w:rPr>
          <w:rFonts w:ascii="Times New Roman" w:eastAsia="Times New Roman" w:hAnsi="Times New Roman" w:cs="Times New Roman"/>
          <w:color w:val="000000" w:themeColor="text1"/>
          <w:sz w:val="24"/>
          <w:szCs w:val="24"/>
        </w:rPr>
        <w:t>normidest parem arusaadavus</w:t>
      </w:r>
      <w:r w:rsidR="1D2CE37C" w:rsidRPr="009A28FC">
        <w:rPr>
          <w:rFonts w:ascii="Times New Roman" w:eastAsia="Times New Roman" w:hAnsi="Times New Roman" w:cs="Times New Roman"/>
          <w:color w:val="000000" w:themeColor="text1"/>
          <w:sz w:val="24"/>
          <w:szCs w:val="24"/>
        </w:rPr>
        <w:t xml:space="preserve"> ja </w:t>
      </w:r>
      <w:r w:rsidR="6529B1E9" w:rsidRPr="009A28FC">
        <w:rPr>
          <w:rFonts w:ascii="Times New Roman" w:eastAsia="Times New Roman" w:hAnsi="Times New Roman" w:cs="Times New Roman"/>
          <w:sz w:val="24"/>
          <w:szCs w:val="24"/>
        </w:rPr>
        <w:t>üheselt mõistetav</w:t>
      </w:r>
      <w:r w:rsidR="030ACCE9" w:rsidRPr="009A28FC">
        <w:rPr>
          <w:rFonts w:ascii="Times New Roman" w:eastAsia="Times New Roman" w:hAnsi="Times New Roman" w:cs="Times New Roman"/>
          <w:sz w:val="24"/>
          <w:szCs w:val="24"/>
        </w:rPr>
        <w:t>us</w:t>
      </w:r>
      <w:r w:rsidR="6529B1E9" w:rsidRPr="009A28FC">
        <w:rPr>
          <w:rFonts w:ascii="Times New Roman" w:eastAsia="Times New Roman" w:hAnsi="Times New Roman" w:cs="Times New Roman"/>
          <w:sz w:val="24"/>
          <w:szCs w:val="24"/>
        </w:rPr>
        <w:t>.</w:t>
      </w:r>
      <w:r w:rsidR="6529B1E9" w:rsidRPr="009A28FC">
        <w:rPr>
          <w:rFonts w:ascii="Times New Roman" w:eastAsia="Times New Roman" w:hAnsi="Times New Roman" w:cs="Times New Roman"/>
          <w:color w:val="000000" w:themeColor="text1"/>
          <w:sz w:val="24"/>
          <w:szCs w:val="24"/>
        </w:rPr>
        <w:t xml:space="preserve"> </w:t>
      </w:r>
      <w:r w:rsidR="2F6B4CBE" w:rsidRPr="009A28FC">
        <w:rPr>
          <w:rFonts w:ascii="Times New Roman" w:eastAsia="Times New Roman" w:hAnsi="Times New Roman" w:cs="Times New Roman"/>
          <w:color w:val="000000" w:themeColor="text1"/>
          <w:sz w:val="24"/>
          <w:szCs w:val="24"/>
        </w:rPr>
        <w:t>Parem õigusselgus aitab</w:t>
      </w:r>
      <w:r w:rsidR="5D74CC4B" w:rsidRPr="009A28FC">
        <w:rPr>
          <w:rFonts w:ascii="Times New Roman" w:eastAsia="Times New Roman" w:hAnsi="Times New Roman" w:cs="Times New Roman"/>
          <w:sz w:val="24"/>
          <w:szCs w:val="24"/>
        </w:rPr>
        <w:t xml:space="preserve"> täita</w:t>
      </w:r>
      <w:r w:rsidR="431F9387" w:rsidRPr="009A28FC">
        <w:rPr>
          <w:rFonts w:ascii="Times New Roman" w:eastAsia="Times New Roman" w:hAnsi="Times New Roman" w:cs="Times New Roman"/>
          <w:sz w:val="24"/>
          <w:szCs w:val="24"/>
        </w:rPr>
        <w:t xml:space="preserve"> nii jäätmevaldajal kui </w:t>
      </w:r>
      <w:r w:rsidR="0012348F">
        <w:rPr>
          <w:rFonts w:ascii="Times New Roman" w:eastAsia="Times New Roman" w:hAnsi="Times New Roman" w:cs="Times New Roman"/>
          <w:sz w:val="24"/>
          <w:szCs w:val="24"/>
        </w:rPr>
        <w:t xml:space="preserve">ka </w:t>
      </w:r>
      <w:r w:rsidR="431F9387" w:rsidRPr="009A28FC">
        <w:rPr>
          <w:rFonts w:ascii="Times New Roman" w:eastAsia="Times New Roman" w:hAnsi="Times New Roman" w:cs="Times New Roman"/>
          <w:sz w:val="24"/>
          <w:szCs w:val="24"/>
        </w:rPr>
        <w:t>jäätmekäitlejal</w:t>
      </w:r>
      <w:r w:rsidR="5D74CC4B" w:rsidRPr="009A28FC">
        <w:rPr>
          <w:rFonts w:ascii="Times New Roman" w:eastAsia="Times New Roman" w:hAnsi="Times New Roman" w:cs="Times New Roman"/>
          <w:sz w:val="24"/>
          <w:szCs w:val="24"/>
        </w:rPr>
        <w:t xml:space="preserve"> jäätmeseadusest tulenevaid kohustusi</w:t>
      </w:r>
      <w:r w:rsidR="437E1EDE" w:rsidRPr="009A28FC">
        <w:rPr>
          <w:rFonts w:ascii="Times New Roman" w:eastAsia="Times New Roman" w:hAnsi="Times New Roman" w:cs="Times New Roman"/>
          <w:sz w:val="24"/>
          <w:szCs w:val="24"/>
        </w:rPr>
        <w:t xml:space="preserve">, </w:t>
      </w:r>
      <w:r w:rsidR="5D74CC4B" w:rsidRPr="009A28FC">
        <w:rPr>
          <w:rFonts w:ascii="Times New Roman" w:eastAsia="Times New Roman" w:hAnsi="Times New Roman" w:cs="Times New Roman"/>
          <w:color w:val="000000" w:themeColor="text1"/>
          <w:sz w:val="24"/>
          <w:szCs w:val="24"/>
        </w:rPr>
        <w:t xml:space="preserve">vähendada teadmata asukohaga sõidukite hulka </w:t>
      </w:r>
      <w:r w:rsidR="4C4730E2" w:rsidRPr="009A28FC">
        <w:rPr>
          <w:rFonts w:ascii="Times New Roman" w:eastAsia="Times New Roman" w:hAnsi="Times New Roman" w:cs="Times New Roman"/>
          <w:color w:val="000000" w:themeColor="text1"/>
          <w:sz w:val="24"/>
          <w:szCs w:val="24"/>
        </w:rPr>
        <w:t>ning</w:t>
      </w:r>
      <w:r w:rsidR="5D74CC4B" w:rsidRPr="009A28FC">
        <w:rPr>
          <w:rFonts w:ascii="Times New Roman" w:eastAsia="Times New Roman" w:hAnsi="Times New Roman" w:cs="Times New Roman"/>
          <w:color w:val="000000" w:themeColor="text1"/>
          <w:sz w:val="24"/>
          <w:szCs w:val="24"/>
        </w:rPr>
        <w:t xml:space="preserve"> suurendada romusõidukite tagastamist </w:t>
      </w:r>
      <w:r w:rsidR="448DFA50" w:rsidRPr="009A28FC">
        <w:rPr>
          <w:rFonts w:ascii="Times New Roman" w:eastAsia="Times New Roman" w:hAnsi="Times New Roman" w:cs="Times New Roman"/>
          <w:color w:val="000000" w:themeColor="text1"/>
          <w:sz w:val="24"/>
          <w:szCs w:val="24"/>
        </w:rPr>
        <w:t xml:space="preserve">üksnes </w:t>
      </w:r>
      <w:r w:rsidR="41FB8C4A" w:rsidRPr="009A28FC">
        <w:rPr>
          <w:rFonts w:ascii="Times New Roman" w:eastAsia="Times New Roman" w:hAnsi="Times New Roman" w:cs="Times New Roman"/>
          <w:color w:val="000000" w:themeColor="text1"/>
          <w:sz w:val="24"/>
          <w:szCs w:val="24"/>
        </w:rPr>
        <w:t>selleks luba omavatele isikutele</w:t>
      </w:r>
      <w:r w:rsidR="5D74CC4B" w:rsidRPr="009A28FC">
        <w:rPr>
          <w:rFonts w:ascii="Times New Roman" w:eastAsia="Times New Roman" w:hAnsi="Times New Roman" w:cs="Times New Roman"/>
          <w:color w:val="000000" w:themeColor="text1"/>
          <w:sz w:val="24"/>
          <w:szCs w:val="24"/>
        </w:rPr>
        <w:t>.</w:t>
      </w:r>
    </w:p>
    <w:p w14:paraId="342736ED" w14:textId="223A11ED"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1B7079C6" w14:textId="6D00B55C" w:rsidR="117CE7B2" w:rsidRPr="009A28FC" w:rsidRDefault="117CE7B2" w:rsidP="003C5E8D">
      <w:pPr>
        <w:spacing w:after="0" w:line="240" w:lineRule="auto"/>
        <w:jc w:val="both"/>
        <w:rPr>
          <w:rFonts w:ascii="Times New Roman" w:eastAsia="Times New Roman" w:hAnsi="Times New Roman" w:cs="Times New Roman"/>
          <w:color w:val="000000" w:themeColor="text1"/>
          <w:sz w:val="24"/>
          <w:szCs w:val="24"/>
          <w:lang w:val="et"/>
        </w:rPr>
      </w:pPr>
      <w:proofErr w:type="spellStart"/>
      <w:r w:rsidRPr="009A28FC">
        <w:rPr>
          <w:rFonts w:ascii="Times New Roman" w:eastAsia="Times New Roman" w:hAnsi="Times New Roman" w:cs="Times New Roman"/>
          <w:color w:val="000000" w:themeColor="text1"/>
          <w:sz w:val="24"/>
          <w:szCs w:val="24"/>
          <w:lang w:val="et"/>
        </w:rPr>
        <w:t>Eurostati</w:t>
      </w:r>
      <w:proofErr w:type="spellEnd"/>
      <w:r w:rsidRPr="009A28FC">
        <w:rPr>
          <w:rFonts w:ascii="Times New Roman" w:eastAsia="Times New Roman" w:hAnsi="Times New Roman" w:cs="Times New Roman"/>
          <w:color w:val="000000" w:themeColor="text1"/>
          <w:sz w:val="24"/>
          <w:szCs w:val="24"/>
          <w:lang w:val="et"/>
        </w:rPr>
        <w:t xml:space="preserve"> statistika kohaselt müüakse ELis igal aastal 6 miljonit kasutuselt kõrvaldatud sõidukit. Igal aastal ei võeta aga arvesse veel 3,4–4,7 miljoni registrist kustutatud sõiduki saatust. Olulist osa sellest käideldakse või eksporditakse tõenäoliselt ebaseaduslikult, mis võib põhjustada keskkonnakahju ja kahjustada kogu Euroopa majandust</w:t>
      </w:r>
      <w:r w:rsidR="00727BBD">
        <w:rPr>
          <w:rStyle w:val="Allmrkuseviide"/>
          <w:rFonts w:ascii="Times New Roman" w:eastAsia="Times New Roman" w:hAnsi="Times New Roman"/>
          <w:color w:val="000000" w:themeColor="text1"/>
          <w:sz w:val="24"/>
          <w:szCs w:val="24"/>
          <w:lang w:val="et"/>
        </w:rPr>
        <w:footnoteReference w:id="2"/>
      </w:r>
      <w:r w:rsidR="5F12A9B2" w:rsidRPr="009A28FC">
        <w:rPr>
          <w:rFonts w:ascii="Times New Roman" w:eastAsia="Times New Roman" w:hAnsi="Times New Roman" w:cs="Times New Roman"/>
          <w:i/>
          <w:iCs/>
          <w:sz w:val="24"/>
          <w:szCs w:val="24"/>
        </w:rPr>
        <w:t>.</w:t>
      </w:r>
    </w:p>
    <w:p w14:paraId="27B5F598" w14:textId="4DEE66AC"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lang w:val="et"/>
        </w:rPr>
      </w:pPr>
    </w:p>
    <w:p w14:paraId="5401A81E" w14:textId="63D42B89" w:rsidR="117CE7B2" w:rsidRPr="009A28FC" w:rsidRDefault="117CE7B2"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color w:val="000000" w:themeColor="text1"/>
          <w:sz w:val="24"/>
          <w:szCs w:val="24"/>
          <w:lang w:val="et"/>
        </w:rPr>
        <w:t xml:space="preserve">Teadmata asukohaga sõidukite loata käitlemise peatamiseks on vaja asjakohast õiguslikku raamistikku, et tõhusalt vältida </w:t>
      </w:r>
      <w:r w:rsidR="5A682DA3" w:rsidRPr="009A28FC">
        <w:rPr>
          <w:rFonts w:ascii="Times New Roman" w:eastAsia="Times New Roman" w:hAnsi="Times New Roman" w:cs="Times New Roman"/>
          <w:color w:val="000000" w:themeColor="text1"/>
          <w:sz w:val="24"/>
          <w:szCs w:val="24"/>
          <w:lang w:val="et"/>
        </w:rPr>
        <w:t xml:space="preserve">sõidukite </w:t>
      </w:r>
      <w:r w:rsidR="0E4FF259" w:rsidRPr="009A28FC">
        <w:rPr>
          <w:rFonts w:ascii="Times New Roman" w:eastAsia="Times New Roman" w:hAnsi="Times New Roman" w:cs="Times New Roman"/>
          <w:color w:val="000000" w:themeColor="text1"/>
          <w:sz w:val="24"/>
          <w:szCs w:val="24"/>
          <w:lang w:val="et"/>
        </w:rPr>
        <w:t xml:space="preserve">kadu </w:t>
      </w:r>
      <w:r w:rsidRPr="009A28FC">
        <w:rPr>
          <w:rFonts w:ascii="Times New Roman" w:eastAsia="Times New Roman" w:hAnsi="Times New Roman" w:cs="Times New Roman"/>
          <w:color w:val="000000" w:themeColor="text1"/>
          <w:sz w:val="24"/>
          <w:szCs w:val="24"/>
          <w:lang w:val="et"/>
        </w:rPr>
        <w:t xml:space="preserve">ja suunata kõik kasutuselt kõrvaldatud sõidukid </w:t>
      </w:r>
      <w:r w:rsidR="3B6F2206" w:rsidRPr="009A28FC">
        <w:rPr>
          <w:rFonts w:ascii="Times New Roman" w:eastAsia="Times New Roman" w:hAnsi="Times New Roman" w:cs="Times New Roman"/>
          <w:color w:val="000000" w:themeColor="text1"/>
          <w:sz w:val="24"/>
          <w:szCs w:val="24"/>
          <w:lang w:val="et"/>
        </w:rPr>
        <w:t>nõuetekohastesse</w:t>
      </w:r>
      <w:r w:rsidRPr="009A28FC">
        <w:rPr>
          <w:rFonts w:ascii="Times New Roman" w:eastAsia="Times New Roman" w:hAnsi="Times New Roman" w:cs="Times New Roman"/>
          <w:color w:val="000000" w:themeColor="text1"/>
          <w:sz w:val="24"/>
          <w:szCs w:val="24"/>
          <w:lang w:val="et"/>
        </w:rPr>
        <w:t xml:space="preserve"> töötlemisrajatisse</w:t>
      </w:r>
      <w:r w:rsidR="0D268056" w:rsidRPr="009A28FC">
        <w:rPr>
          <w:rFonts w:ascii="Times New Roman" w:eastAsia="Times New Roman" w:hAnsi="Times New Roman" w:cs="Times New Roman"/>
          <w:color w:val="000000" w:themeColor="text1"/>
          <w:sz w:val="24"/>
          <w:szCs w:val="24"/>
          <w:lang w:val="et"/>
        </w:rPr>
        <w:t>.</w:t>
      </w:r>
    </w:p>
    <w:p w14:paraId="50952C1B" w14:textId="4C567E97"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lang w:val="et"/>
        </w:rPr>
      </w:pPr>
    </w:p>
    <w:p w14:paraId="48408057" w14:textId="385F6082" w:rsidR="6B06A9BC" w:rsidRPr="009A28FC" w:rsidRDefault="6B06A9BC" w:rsidP="003C5E8D">
      <w:pPr>
        <w:spacing w:after="0" w:line="240" w:lineRule="auto"/>
        <w:jc w:val="both"/>
        <w:rPr>
          <w:rFonts w:ascii="Times New Roman" w:eastAsia="Times New Roman" w:hAnsi="Times New Roman" w:cs="Times New Roman"/>
          <w:color w:val="000000" w:themeColor="text1"/>
          <w:sz w:val="24"/>
          <w:szCs w:val="24"/>
          <w:lang w:val="et"/>
        </w:rPr>
      </w:pPr>
      <w:r w:rsidRPr="009A28FC">
        <w:rPr>
          <w:rFonts w:ascii="Times New Roman" w:eastAsia="Times New Roman" w:hAnsi="Times New Roman" w:cs="Times New Roman"/>
          <w:color w:val="000000" w:themeColor="text1"/>
          <w:sz w:val="24"/>
          <w:szCs w:val="24"/>
          <w:lang w:val="et"/>
        </w:rPr>
        <w:t xml:space="preserve">Kasutuselt kõrvaldatud sõidukite ebaseaduslik käitlus on peamiselt tingitud varuosade ja metallide müügist saadavast kasumist </w:t>
      </w:r>
      <w:r w:rsidR="43544B87" w:rsidRPr="009A28FC">
        <w:rPr>
          <w:rFonts w:ascii="Times New Roman" w:eastAsia="Times New Roman" w:hAnsi="Times New Roman" w:cs="Times New Roman"/>
          <w:color w:val="000000" w:themeColor="text1"/>
          <w:sz w:val="24"/>
          <w:szCs w:val="24"/>
          <w:lang w:val="et"/>
        </w:rPr>
        <w:t xml:space="preserve">ning </w:t>
      </w:r>
      <w:r w:rsidRPr="009A28FC">
        <w:rPr>
          <w:rFonts w:ascii="Times New Roman" w:eastAsia="Times New Roman" w:hAnsi="Times New Roman" w:cs="Times New Roman"/>
          <w:color w:val="000000" w:themeColor="text1"/>
          <w:sz w:val="24"/>
          <w:szCs w:val="24"/>
          <w:lang w:val="et"/>
        </w:rPr>
        <w:t xml:space="preserve">tõenäoliselt </w:t>
      </w:r>
      <w:r w:rsidR="6F93730D" w:rsidRPr="009A28FC">
        <w:rPr>
          <w:rFonts w:ascii="Times New Roman" w:eastAsia="Times New Roman" w:hAnsi="Times New Roman" w:cs="Times New Roman"/>
          <w:color w:val="000000" w:themeColor="text1"/>
          <w:sz w:val="24"/>
          <w:szCs w:val="24"/>
          <w:lang w:val="et"/>
        </w:rPr>
        <w:t xml:space="preserve">jäetakse </w:t>
      </w:r>
      <w:r w:rsidRPr="009A28FC">
        <w:rPr>
          <w:rFonts w:ascii="Times New Roman" w:eastAsia="Times New Roman" w:hAnsi="Times New Roman" w:cs="Times New Roman"/>
          <w:color w:val="000000" w:themeColor="text1"/>
          <w:sz w:val="24"/>
          <w:szCs w:val="24"/>
          <w:lang w:val="et"/>
        </w:rPr>
        <w:t>tähelepanuta nõuetekohase reostuse kõrvalda</w:t>
      </w:r>
      <w:r w:rsidR="692ADA3D" w:rsidRPr="009A28FC">
        <w:rPr>
          <w:rFonts w:ascii="Times New Roman" w:eastAsia="Times New Roman" w:hAnsi="Times New Roman" w:cs="Times New Roman"/>
          <w:color w:val="000000" w:themeColor="text1"/>
          <w:sz w:val="24"/>
          <w:szCs w:val="24"/>
          <w:lang w:val="et"/>
        </w:rPr>
        <w:t>mine</w:t>
      </w:r>
      <w:r w:rsidRPr="009A28FC">
        <w:rPr>
          <w:rFonts w:ascii="Times New Roman" w:eastAsia="Times New Roman" w:hAnsi="Times New Roman" w:cs="Times New Roman"/>
          <w:color w:val="000000" w:themeColor="text1"/>
          <w:sz w:val="24"/>
          <w:szCs w:val="24"/>
          <w:lang w:val="et"/>
        </w:rPr>
        <w:t xml:space="preserve">, et vältida lisakulusid. </w:t>
      </w:r>
      <w:r w:rsidR="278C9C01" w:rsidRPr="009A28FC">
        <w:rPr>
          <w:rFonts w:ascii="Times New Roman" w:eastAsia="Times New Roman" w:hAnsi="Times New Roman" w:cs="Times New Roman"/>
          <w:color w:val="000000" w:themeColor="text1"/>
          <w:sz w:val="24"/>
          <w:szCs w:val="24"/>
          <w:lang w:val="et"/>
        </w:rPr>
        <w:t>See</w:t>
      </w:r>
      <w:r w:rsidRPr="009A28FC">
        <w:rPr>
          <w:rFonts w:ascii="Times New Roman" w:eastAsia="Times New Roman" w:hAnsi="Times New Roman" w:cs="Times New Roman"/>
          <w:color w:val="000000" w:themeColor="text1"/>
          <w:sz w:val="24"/>
          <w:szCs w:val="24"/>
          <w:lang w:val="et"/>
        </w:rPr>
        <w:t xml:space="preserve"> põhjustab märkimisväärset keskkonna- ja majanduslikku kahju</w:t>
      </w:r>
      <w:r w:rsidR="26EAB0AF" w:rsidRPr="009A28FC">
        <w:rPr>
          <w:rFonts w:ascii="Times New Roman" w:eastAsia="Times New Roman" w:hAnsi="Times New Roman" w:cs="Times New Roman"/>
          <w:color w:val="000000" w:themeColor="text1"/>
          <w:sz w:val="24"/>
          <w:szCs w:val="24"/>
          <w:lang w:val="et"/>
        </w:rPr>
        <w:t>.</w:t>
      </w:r>
      <w:r w:rsidR="5DE435B8" w:rsidRPr="009A28FC">
        <w:rPr>
          <w:rFonts w:ascii="Times New Roman" w:eastAsia="Times New Roman" w:hAnsi="Times New Roman" w:cs="Times New Roman"/>
          <w:color w:val="000000" w:themeColor="text1"/>
          <w:sz w:val="24"/>
          <w:szCs w:val="24"/>
          <w:lang w:val="et"/>
        </w:rPr>
        <w:t xml:space="preserve"> </w:t>
      </w:r>
      <w:r w:rsidR="03BEA5EE" w:rsidRPr="009A28FC">
        <w:rPr>
          <w:rFonts w:ascii="Times New Roman" w:eastAsia="Times New Roman" w:hAnsi="Times New Roman" w:cs="Times New Roman"/>
          <w:color w:val="000000" w:themeColor="text1"/>
          <w:sz w:val="24"/>
          <w:szCs w:val="24"/>
          <w:lang w:val="et"/>
        </w:rPr>
        <w:t>Kasutuselt kõrvaldatud sõidukite nõuetekohane puhastamine ja töötlemine on keskkonna jaoks väga oluline, sest kasutuselt kõrvaldatud sõidukid sisaldavad ohtlikke komponente, nagu õlijäätmed, külmutusained ja raskmetallid. Ebaseaduslikult töödeldud romusõidukite puhul võib eeldada, et see on tähelepanuta jäetud</w:t>
      </w:r>
      <w:r w:rsidR="004D59C4">
        <w:rPr>
          <w:rStyle w:val="Allmrkuseviide"/>
          <w:rFonts w:ascii="Times New Roman" w:eastAsia="Times New Roman" w:hAnsi="Times New Roman"/>
          <w:color w:val="000000" w:themeColor="text1"/>
          <w:sz w:val="24"/>
          <w:szCs w:val="24"/>
          <w:lang w:val="et"/>
        </w:rPr>
        <w:footnoteReference w:id="3"/>
      </w:r>
      <w:r w:rsidR="004D59C4">
        <w:rPr>
          <w:rFonts w:ascii="Times New Roman" w:eastAsia="Times New Roman" w:hAnsi="Times New Roman" w:cs="Times New Roman"/>
          <w:color w:val="000000" w:themeColor="text1"/>
          <w:sz w:val="24"/>
          <w:szCs w:val="24"/>
          <w:lang w:val="et"/>
        </w:rPr>
        <w:t>.</w:t>
      </w:r>
      <w:r w:rsidR="0861F2D1" w:rsidRPr="009A28FC">
        <w:rPr>
          <w:rFonts w:ascii="Times New Roman" w:eastAsia="Times New Roman" w:hAnsi="Times New Roman" w:cs="Times New Roman"/>
          <w:color w:val="000000" w:themeColor="text1"/>
          <w:sz w:val="24"/>
          <w:szCs w:val="24"/>
          <w:lang w:val="et"/>
        </w:rPr>
        <w:t xml:space="preserve"> </w:t>
      </w:r>
    </w:p>
    <w:p w14:paraId="3271341A" w14:textId="0FC6BBBB"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lang w:val="et"/>
        </w:rPr>
      </w:pPr>
    </w:p>
    <w:p w14:paraId="3A805C54" w14:textId="3322065E" w:rsidR="03F977F8" w:rsidRPr="009A28FC" w:rsidRDefault="03F977F8" w:rsidP="003C5E8D">
      <w:pPr>
        <w:spacing w:after="0" w:line="240" w:lineRule="auto"/>
        <w:jc w:val="both"/>
        <w:rPr>
          <w:rFonts w:ascii="Times New Roman" w:hAnsi="Times New Roman" w:cs="Times New Roman"/>
          <w:sz w:val="24"/>
          <w:szCs w:val="24"/>
        </w:rPr>
      </w:pPr>
      <w:commentRangeStart w:id="4"/>
      <w:r w:rsidRPr="009A28FC">
        <w:rPr>
          <w:rFonts w:ascii="Times New Roman" w:eastAsia="Times New Roman" w:hAnsi="Times New Roman" w:cs="Times New Roman"/>
          <w:color w:val="000000" w:themeColor="text1"/>
          <w:sz w:val="24"/>
          <w:szCs w:val="24"/>
        </w:rPr>
        <w:t xml:space="preserve">Liiklusseaduse </w:t>
      </w:r>
      <w:r w:rsidR="00D740E9" w:rsidRPr="009A28FC">
        <w:rPr>
          <w:rFonts w:ascii="Times New Roman" w:eastAsia="Times New Roman" w:hAnsi="Times New Roman" w:cs="Times New Roman"/>
          <w:color w:val="000000" w:themeColor="text1"/>
          <w:sz w:val="24"/>
          <w:szCs w:val="24"/>
        </w:rPr>
        <w:t>muudatuste</w:t>
      </w:r>
      <w:r w:rsidR="5B4ADE23" w:rsidRPr="009A28FC">
        <w:rPr>
          <w:rFonts w:ascii="Times New Roman" w:eastAsia="Times New Roman" w:hAnsi="Times New Roman" w:cs="Times New Roman"/>
          <w:color w:val="000000" w:themeColor="text1"/>
          <w:sz w:val="24"/>
          <w:szCs w:val="24"/>
        </w:rPr>
        <w:t xml:space="preserve"> eesmärk on kaotada sõiduki registrikande peatamise regulatsioon, mis on toonud kaasa olukorra, kus meil on liiklusregistris pea 300 000 peatatud registrikandega sõidukit, millest paljude </w:t>
      </w:r>
      <w:r w:rsidR="00651205">
        <w:rPr>
          <w:rFonts w:ascii="Times New Roman" w:eastAsia="Times New Roman" w:hAnsi="Times New Roman" w:cs="Times New Roman"/>
          <w:color w:val="000000" w:themeColor="text1"/>
          <w:sz w:val="24"/>
          <w:szCs w:val="24"/>
        </w:rPr>
        <w:t>korral</w:t>
      </w:r>
      <w:r w:rsidR="5B4ADE23" w:rsidRPr="009A28FC">
        <w:rPr>
          <w:rFonts w:ascii="Times New Roman" w:eastAsia="Times New Roman" w:hAnsi="Times New Roman" w:cs="Times New Roman"/>
          <w:color w:val="000000" w:themeColor="text1"/>
          <w:sz w:val="24"/>
          <w:szCs w:val="24"/>
        </w:rPr>
        <w:t xml:space="preserve"> ei ole teada, kas need sõidukid veel eksisteerivad</w:t>
      </w:r>
      <w:r w:rsidR="2020A3ED" w:rsidRPr="009A28FC">
        <w:rPr>
          <w:rFonts w:ascii="Times New Roman" w:eastAsia="Times New Roman" w:hAnsi="Times New Roman" w:cs="Times New Roman"/>
          <w:color w:val="000000" w:themeColor="text1"/>
          <w:sz w:val="24"/>
          <w:szCs w:val="24"/>
        </w:rPr>
        <w:t xml:space="preserve">. </w:t>
      </w:r>
      <w:commentRangeEnd w:id="4"/>
      <w:r w:rsidR="008109CD">
        <w:rPr>
          <w:rStyle w:val="Kommentaariviide"/>
        </w:rPr>
        <w:commentReference w:id="4"/>
      </w:r>
      <w:r w:rsidR="2020A3ED" w:rsidRPr="009A28FC">
        <w:rPr>
          <w:rFonts w:ascii="Times New Roman" w:eastAsia="Times New Roman" w:hAnsi="Times New Roman" w:cs="Times New Roman"/>
          <w:color w:val="000000" w:themeColor="text1"/>
          <w:sz w:val="24"/>
          <w:szCs w:val="24"/>
        </w:rPr>
        <w:t>Se</w:t>
      </w:r>
      <w:r w:rsidR="00651205">
        <w:rPr>
          <w:rFonts w:ascii="Times New Roman" w:eastAsia="Times New Roman" w:hAnsi="Times New Roman" w:cs="Times New Roman"/>
          <w:color w:val="000000" w:themeColor="text1"/>
          <w:sz w:val="24"/>
          <w:szCs w:val="24"/>
        </w:rPr>
        <w:t>etõttu</w:t>
      </w:r>
      <w:r w:rsidR="2020A3ED" w:rsidRPr="009A28FC">
        <w:rPr>
          <w:rFonts w:ascii="Times New Roman" w:eastAsia="Times New Roman" w:hAnsi="Times New Roman" w:cs="Times New Roman"/>
          <w:color w:val="000000" w:themeColor="text1"/>
          <w:sz w:val="24"/>
          <w:szCs w:val="24"/>
        </w:rPr>
        <w:t xml:space="preserve"> on alust arvata, et</w:t>
      </w:r>
      <w:r w:rsidR="5B4ADE23" w:rsidRPr="009A28FC">
        <w:rPr>
          <w:rFonts w:ascii="Times New Roman" w:eastAsia="Times New Roman" w:hAnsi="Times New Roman" w:cs="Times New Roman"/>
          <w:color w:val="000000" w:themeColor="text1"/>
          <w:sz w:val="24"/>
          <w:szCs w:val="24"/>
        </w:rPr>
        <w:t xml:space="preserve"> liiklusregistri andmed ei ole korrektsed. </w:t>
      </w:r>
      <w:r w:rsidR="7EF406FF" w:rsidRPr="009A28FC">
        <w:rPr>
          <w:rFonts w:ascii="Times New Roman" w:eastAsia="Times New Roman" w:hAnsi="Times New Roman" w:cs="Times New Roman"/>
          <w:color w:val="000000" w:themeColor="text1"/>
          <w:sz w:val="24"/>
          <w:szCs w:val="24"/>
        </w:rPr>
        <w:t xml:space="preserve">Lisaks </w:t>
      </w:r>
      <w:r w:rsidR="5B4ADE23" w:rsidRPr="009A28FC">
        <w:rPr>
          <w:rFonts w:ascii="Times New Roman" w:eastAsia="Times New Roman" w:hAnsi="Times New Roman" w:cs="Times New Roman"/>
          <w:color w:val="000000" w:themeColor="text1"/>
          <w:sz w:val="24"/>
          <w:szCs w:val="24"/>
        </w:rPr>
        <w:t xml:space="preserve">on </w:t>
      </w:r>
      <w:r w:rsidR="00651205">
        <w:rPr>
          <w:rFonts w:ascii="Times New Roman" w:eastAsia="Times New Roman" w:hAnsi="Times New Roman" w:cs="Times New Roman"/>
          <w:color w:val="000000" w:themeColor="text1"/>
          <w:sz w:val="24"/>
          <w:szCs w:val="24"/>
        </w:rPr>
        <w:t>praegune</w:t>
      </w:r>
      <w:r w:rsidR="5B4ADE23" w:rsidRPr="009A28FC">
        <w:rPr>
          <w:rFonts w:ascii="Times New Roman" w:eastAsia="Times New Roman" w:hAnsi="Times New Roman" w:cs="Times New Roman"/>
          <w:color w:val="000000" w:themeColor="text1"/>
          <w:sz w:val="24"/>
          <w:szCs w:val="24"/>
        </w:rPr>
        <w:t xml:space="preserve"> peatatud kande regulatsioon </w:t>
      </w:r>
      <w:r w:rsidR="3AD956CC" w:rsidRPr="009A28FC">
        <w:rPr>
          <w:rFonts w:ascii="Times New Roman" w:eastAsia="Times New Roman" w:hAnsi="Times New Roman" w:cs="Times New Roman"/>
          <w:color w:val="000000" w:themeColor="text1"/>
          <w:sz w:val="24"/>
          <w:szCs w:val="24"/>
        </w:rPr>
        <w:t xml:space="preserve">tekitanud </w:t>
      </w:r>
      <w:r w:rsidR="5B4ADE23" w:rsidRPr="009A28FC">
        <w:rPr>
          <w:rFonts w:ascii="Times New Roman" w:eastAsia="Times New Roman" w:hAnsi="Times New Roman" w:cs="Times New Roman"/>
          <w:color w:val="000000" w:themeColor="text1"/>
          <w:sz w:val="24"/>
          <w:szCs w:val="24"/>
        </w:rPr>
        <w:t>olukorra, kus omanikul sõidukiga justkui side puudub ja see ei too talle kaasa mingeid kohustusi</w:t>
      </w:r>
      <w:r w:rsidR="40DD4054" w:rsidRPr="009A28FC">
        <w:rPr>
          <w:rFonts w:ascii="Times New Roman" w:eastAsia="Times New Roman" w:hAnsi="Times New Roman" w:cs="Times New Roman"/>
          <w:color w:val="000000" w:themeColor="text1"/>
          <w:sz w:val="24"/>
          <w:szCs w:val="24"/>
        </w:rPr>
        <w:t>, mistõttu</w:t>
      </w:r>
      <w:r w:rsidR="5B4ADE23" w:rsidRPr="009A28FC">
        <w:rPr>
          <w:rFonts w:ascii="Times New Roman" w:eastAsia="Times New Roman" w:hAnsi="Times New Roman" w:cs="Times New Roman"/>
          <w:color w:val="000000" w:themeColor="text1"/>
          <w:sz w:val="24"/>
          <w:szCs w:val="24"/>
        </w:rPr>
        <w:t xml:space="preserve"> tal puudub motivatsioon sõiduki kasutusest väljalangemisel te</w:t>
      </w:r>
      <w:r w:rsidR="00651205">
        <w:rPr>
          <w:rFonts w:ascii="Times New Roman" w:eastAsia="Times New Roman" w:hAnsi="Times New Roman" w:cs="Times New Roman"/>
          <w:color w:val="000000" w:themeColor="text1"/>
          <w:sz w:val="24"/>
          <w:szCs w:val="24"/>
        </w:rPr>
        <w:t>ha</w:t>
      </w:r>
      <w:r w:rsidR="5B4ADE23" w:rsidRPr="009A28FC">
        <w:rPr>
          <w:rFonts w:ascii="Times New Roman" w:eastAsia="Times New Roman" w:hAnsi="Times New Roman" w:cs="Times New Roman"/>
          <w:color w:val="000000" w:themeColor="text1"/>
          <w:sz w:val="24"/>
          <w:szCs w:val="24"/>
        </w:rPr>
        <w:t xml:space="preserve"> asjakohaseid toiminguid</w:t>
      </w:r>
      <w:r w:rsidR="00651205">
        <w:rPr>
          <w:rFonts w:ascii="Times New Roman" w:eastAsia="Times New Roman" w:hAnsi="Times New Roman" w:cs="Times New Roman"/>
          <w:color w:val="000000" w:themeColor="text1"/>
          <w:sz w:val="24"/>
          <w:szCs w:val="24"/>
        </w:rPr>
        <w:t>. S</w:t>
      </w:r>
      <w:r w:rsidR="0CDB236D" w:rsidRPr="009A28FC">
        <w:rPr>
          <w:rFonts w:ascii="Times New Roman" w:eastAsia="Times New Roman" w:hAnsi="Times New Roman" w:cs="Times New Roman"/>
          <w:color w:val="000000" w:themeColor="text1"/>
          <w:sz w:val="24"/>
          <w:szCs w:val="24"/>
        </w:rPr>
        <w:t>ee aga</w:t>
      </w:r>
      <w:r w:rsidR="5B4ADE23" w:rsidRPr="009A28FC">
        <w:rPr>
          <w:rFonts w:ascii="Times New Roman" w:eastAsia="Times New Roman" w:hAnsi="Times New Roman" w:cs="Times New Roman"/>
          <w:color w:val="000000" w:themeColor="text1"/>
          <w:sz w:val="24"/>
          <w:szCs w:val="24"/>
        </w:rPr>
        <w:t xml:space="preserve"> soodustab illegaalset lammutamist.</w:t>
      </w:r>
    </w:p>
    <w:p w14:paraId="0A25DC9F" w14:textId="6EB4D52E"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4AD67B22" w14:textId="3B5B1CDD" w:rsidR="5B4ADE23" w:rsidRPr="009A28FC" w:rsidRDefault="5B4ADE23"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Vabariigi Valitsuse 19.01.2024 Riigikogule esitatud mootorsõidukimaksu seaduse eelnõu kohaselt rakendatakse mootorsõidukimaksu alates 2027</w:t>
      </w:r>
      <w:r w:rsidR="3D79DB34" w:rsidRPr="009A28FC">
        <w:rPr>
          <w:rFonts w:ascii="Times New Roman" w:eastAsia="Times New Roman" w:hAnsi="Times New Roman" w:cs="Times New Roman"/>
          <w:color w:val="000000" w:themeColor="text1"/>
          <w:sz w:val="24"/>
          <w:szCs w:val="24"/>
        </w:rPr>
        <w:t>. aastast</w:t>
      </w:r>
      <w:r w:rsidRPr="009A28FC">
        <w:rPr>
          <w:rFonts w:ascii="Times New Roman" w:eastAsia="Times New Roman" w:hAnsi="Times New Roman" w:cs="Times New Roman"/>
          <w:color w:val="000000" w:themeColor="text1"/>
          <w:sz w:val="24"/>
          <w:szCs w:val="24"/>
        </w:rPr>
        <w:t xml:space="preserve"> ka peatatud registrikandega </w:t>
      </w:r>
      <w:r w:rsidRPr="009A28FC">
        <w:rPr>
          <w:rFonts w:ascii="Times New Roman" w:eastAsia="Times New Roman" w:hAnsi="Times New Roman" w:cs="Times New Roman"/>
          <w:color w:val="000000" w:themeColor="text1"/>
          <w:sz w:val="24"/>
          <w:szCs w:val="24"/>
        </w:rPr>
        <w:lastRenderedPageBreak/>
        <w:t>sõidukitele. Kui sõiduki omanik ei plaani mingil ajal sõidukit kasutada, saab ta selle liiklusregistrist ajutiselt kustutada. Eelnõu rakendamine koosmõjus mootorsõidukimaksuga peaks vältima edaspidi kadunud sõidukite juurde teket ning ebaseaduslikku lammutamist.</w:t>
      </w:r>
    </w:p>
    <w:p w14:paraId="047BBC9F" w14:textId="569F898F" w:rsidR="5D74CC4B" w:rsidRPr="009A28FC" w:rsidRDefault="5D74CC4B" w:rsidP="003C5E8D">
      <w:pPr>
        <w:spacing w:after="0" w:line="240" w:lineRule="auto"/>
        <w:jc w:val="both"/>
        <w:rPr>
          <w:rFonts w:ascii="Times New Roman" w:eastAsia="Times New Roman" w:hAnsi="Times New Roman" w:cs="Times New Roman"/>
          <w:color w:val="000000" w:themeColor="text1"/>
          <w:sz w:val="24"/>
          <w:szCs w:val="24"/>
        </w:rPr>
      </w:pPr>
    </w:p>
    <w:p w14:paraId="070C4A2A" w14:textId="316F2686" w:rsidR="5B4ADE23" w:rsidRPr="009A28FC" w:rsidRDefault="5B4ADE23"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Eelnõu kohaselt lubatakse sõiduk liiklusregistrist kustutada juhul, kui sõiduk ei ole enam kättesaadav omanikule või tema volitatud esindajale lammutustõendi esitamiseks.</w:t>
      </w:r>
    </w:p>
    <w:p w14:paraId="1364C92A" w14:textId="77777777" w:rsidR="00465659" w:rsidRDefault="00465659" w:rsidP="003C5E8D">
      <w:pPr>
        <w:spacing w:after="0" w:line="240" w:lineRule="auto"/>
        <w:jc w:val="both"/>
        <w:rPr>
          <w:rFonts w:ascii="Times New Roman" w:eastAsia="Times New Roman" w:hAnsi="Times New Roman" w:cs="Times New Roman"/>
          <w:color w:val="000000" w:themeColor="text1"/>
          <w:sz w:val="24"/>
          <w:szCs w:val="24"/>
        </w:rPr>
      </w:pPr>
    </w:p>
    <w:p w14:paraId="2844BA23" w14:textId="48B2EE17" w:rsidR="5B4ADE23" w:rsidRPr="009A28FC" w:rsidRDefault="5B4ADE23"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Ehkki Euroopa</w:t>
      </w:r>
      <w:r w:rsidRPr="009A28FC">
        <w:rPr>
          <w:rFonts w:ascii="Times New Roman" w:eastAsia="Times New Roman" w:hAnsi="Times New Roman" w:cs="Times New Roman"/>
          <w:color w:val="333333"/>
          <w:sz w:val="24"/>
          <w:szCs w:val="24"/>
        </w:rPr>
        <w:t xml:space="preserve"> Parlamendi ja nõukogu direktiivi 2000/53/EÜ kasutuselt kõrvaldatud sõidukite kohta </w:t>
      </w:r>
      <w:r w:rsidRPr="009A28FC">
        <w:rPr>
          <w:rFonts w:ascii="Times New Roman" w:eastAsia="Times New Roman" w:hAnsi="Times New Roman" w:cs="Times New Roman"/>
          <w:color w:val="000000" w:themeColor="text1"/>
          <w:sz w:val="24"/>
          <w:szCs w:val="24"/>
        </w:rPr>
        <w:t xml:space="preserve">õigusnormid on Eesti õigusaktidesse täielikult üle võetud, leidub jätkuvalt sõidukeid (üle kogu ELi), mille asukoht on teadmata. </w:t>
      </w:r>
      <w:r w:rsidRPr="009A28FC">
        <w:rPr>
          <w:rFonts w:ascii="Times New Roman" w:eastAsia="Times New Roman" w:hAnsi="Times New Roman" w:cs="Times New Roman"/>
          <w:color w:val="333333"/>
          <w:sz w:val="24"/>
          <w:szCs w:val="24"/>
        </w:rPr>
        <w:t>Teadmata asukohaga sõidukid on suures osas sõidukid, mille registrikanne on peatatud ja mille kohta ei ole ametiasutustele väljastatud nõuetekohast lammutustõendit või mille kohta puudub teave selle kohta, kas sõiduk lammutatud ametlikus käitluskohas või eksporditud. Samas ei kajastu need statistikas.</w:t>
      </w:r>
    </w:p>
    <w:p w14:paraId="75A3387C" w14:textId="20F64526" w:rsidR="00465659" w:rsidRDefault="00465659" w:rsidP="003C5E8D">
      <w:pPr>
        <w:spacing w:after="0" w:line="240" w:lineRule="auto"/>
        <w:jc w:val="both"/>
        <w:rPr>
          <w:rFonts w:ascii="Times New Roman" w:eastAsia="Times New Roman" w:hAnsi="Times New Roman" w:cs="Times New Roman"/>
          <w:color w:val="000000" w:themeColor="text1"/>
          <w:sz w:val="24"/>
          <w:szCs w:val="24"/>
        </w:rPr>
      </w:pPr>
    </w:p>
    <w:p w14:paraId="471D0C7F" w14:textId="11B2062A" w:rsidR="5B4ADE23" w:rsidRPr="009A28FC" w:rsidRDefault="00D1103F" w:rsidP="003C5E8D">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Seega</w:t>
      </w:r>
      <w:r w:rsidR="5B4ADE23" w:rsidRPr="009A28FC">
        <w:rPr>
          <w:rFonts w:ascii="Times New Roman" w:eastAsia="Times New Roman" w:hAnsi="Times New Roman" w:cs="Times New Roman"/>
          <w:color w:val="000000" w:themeColor="text1"/>
          <w:sz w:val="24"/>
          <w:szCs w:val="24"/>
        </w:rPr>
        <w:t xml:space="preserve"> tuleb parandada registriandmete ajakohasust, et saada täpsem ülevaade sõidukite asukohast. Pikka aega peatatud või ajutiselt kustutatud sõidukite staatust on keeruline kindlaks teha. Enamjaolt pole võimalik tõendada ka seda, kas need on müüdud, lammutatud või eksporditud seaduslikult. Sõidukite praegus</w:t>
      </w:r>
      <w:r>
        <w:rPr>
          <w:rFonts w:ascii="Times New Roman" w:eastAsia="Times New Roman" w:hAnsi="Times New Roman" w:cs="Times New Roman"/>
          <w:color w:val="000000" w:themeColor="text1"/>
          <w:sz w:val="24"/>
          <w:szCs w:val="24"/>
        </w:rPr>
        <w:t>e</w:t>
      </w:r>
      <w:r w:rsidR="5B4ADE23" w:rsidRPr="009A28FC">
        <w:rPr>
          <w:rFonts w:ascii="Times New Roman" w:eastAsia="Times New Roman" w:hAnsi="Times New Roman" w:cs="Times New Roman"/>
          <w:color w:val="000000" w:themeColor="text1"/>
          <w:sz w:val="24"/>
          <w:szCs w:val="24"/>
        </w:rPr>
        <w:t>i</w:t>
      </w:r>
      <w:r>
        <w:rPr>
          <w:rFonts w:ascii="Times New Roman" w:eastAsia="Times New Roman" w:hAnsi="Times New Roman" w:cs="Times New Roman"/>
          <w:color w:val="000000" w:themeColor="text1"/>
          <w:sz w:val="24"/>
          <w:szCs w:val="24"/>
        </w:rPr>
        <w:t>d</w:t>
      </w:r>
      <w:r w:rsidR="5B4ADE23" w:rsidRPr="009A28FC">
        <w:rPr>
          <w:rFonts w:ascii="Times New Roman" w:eastAsia="Times New Roman" w:hAnsi="Times New Roman" w:cs="Times New Roman"/>
          <w:color w:val="000000" w:themeColor="text1"/>
          <w:sz w:val="24"/>
          <w:szCs w:val="24"/>
        </w:rPr>
        <w:t xml:space="preserve"> omanikke seab eriti raskesse olukorda neil lasuv tõendamiskoormis. On kaheldav, kas kaua aega tagasi peatatud või kustutatud sõidukite asukoha ja saatuse seaduslikkuse väljaselgitamiseks on praegu piisav avalik huvi. Avaliku huvi olemasolu on raske õigustada olukorras, kus väidetavalt õigusvastasele olukorrale pole varasemate aastate jooksul tähelepanu pööranud. Kuna ammuse sõiduki ebaseaduslikkuse staatuse tuvastamine võib olla keeruline ja koormav kõigile asjaosalistele ning pikka aega tagasi peatatud või ajutiselt kustutatud sõidukite puhul ei pruugi olla piisavat avalikku huvi nii koormavat menetlust rakendada. Kuivõrd sõidukid on sellisel kujul eksisteerinud juba pikemat aega, ei riku see tõenäoliselt ka kellegi õigusi.</w:t>
      </w:r>
    </w:p>
    <w:p w14:paraId="1865B979" w14:textId="77777777" w:rsidR="00465659" w:rsidRDefault="00465659" w:rsidP="003C5E8D">
      <w:pPr>
        <w:spacing w:after="0" w:line="240" w:lineRule="auto"/>
        <w:jc w:val="both"/>
        <w:rPr>
          <w:rFonts w:ascii="Times New Roman" w:eastAsia="Times New Roman" w:hAnsi="Times New Roman" w:cs="Times New Roman"/>
          <w:color w:val="000000" w:themeColor="text1"/>
          <w:sz w:val="24"/>
          <w:szCs w:val="24"/>
        </w:rPr>
      </w:pPr>
    </w:p>
    <w:p w14:paraId="3A95C07C" w14:textId="2AD06955" w:rsidR="5B4ADE23" w:rsidRPr="009A28FC" w:rsidRDefault="5B4ADE23"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Lisaks täpsustatakse sõiduki liiklusregistrist ajutise kustutamise regulatsiooni, lisatakse kohustus peatatud kandega sõiduki omanikule viia registriandmed tegelikkusega vastavusse ning luuakse sanktsioonimehhanism, kui isikud on jätnud automaatkustutamisele mineva peatatud registrikandega sõiduki olemasolust registrit teavitamata.</w:t>
      </w:r>
    </w:p>
    <w:p w14:paraId="3EF80159" w14:textId="77777777" w:rsidR="009C11D6" w:rsidRPr="009A28FC" w:rsidRDefault="009C11D6" w:rsidP="003C5E8D">
      <w:pPr>
        <w:spacing w:after="0" w:line="240" w:lineRule="auto"/>
        <w:jc w:val="both"/>
        <w:rPr>
          <w:rFonts w:ascii="Times New Roman" w:hAnsi="Times New Roman" w:cs="Times New Roman"/>
          <w:sz w:val="24"/>
          <w:szCs w:val="24"/>
        </w:rPr>
      </w:pPr>
    </w:p>
    <w:p w14:paraId="4B5887C7" w14:textId="743F944F" w:rsidR="009C11D6" w:rsidRPr="009A28FC" w:rsidRDefault="009C11D6" w:rsidP="003C5E8D">
      <w:pPr>
        <w:spacing w:after="0" w:line="240" w:lineRule="auto"/>
        <w:jc w:val="both"/>
        <w:rPr>
          <w:rFonts w:ascii="Times New Roman" w:hAnsi="Times New Roman" w:cs="Times New Roman"/>
          <w:b/>
          <w:sz w:val="24"/>
          <w:szCs w:val="24"/>
        </w:rPr>
      </w:pPr>
      <w:r w:rsidRPr="009A28FC">
        <w:rPr>
          <w:rFonts w:ascii="Times New Roman" w:hAnsi="Times New Roman" w:cs="Times New Roman"/>
          <w:b/>
          <w:sz w:val="24"/>
          <w:szCs w:val="24"/>
        </w:rPr>
        <w:t>3.</w:t>
      </w:r>
      <w:r w:rsidR="00D1103F">
        <w:rPr>
          <w:rFonts w:ascii="Times New Roman" w:hAnsi="Times New Roman" w:cs="Times New Roman"/>
          <w:b/>
          <w:sz w:val="24"/>
          <w:szCs w:val="24"/>
        </w:rPr>
        <w:t xml:space="preserve"> </w:t>
      </w:r>
      <w:r w:rsidRPr="009A28FC">
        <w:rPr>
          <w:rFonts w:ascii="Times New Roman" w:hAnsi="Times New Roman" w:cs="Times New Roman"/>
          <w:b/>
          <w:sz w:val="24"/>
          <w:szCs w:val="24"/>
        </w:rPr>
        <w:t>Eelnõu sisu ja võrdlev analüüs</w:t>
      </w:r>
    </w:p>
    <w:p w14:paraId="1E5DABF8" w14:textId="77777777" w:rsidR="009C11D6" w:rsidRPr="009A28FC" w:rsidRDefault="009C11D6" w:rsidP="003C5E8D">
      <w:pPr>
        <w:spacing w:after="0" w:line="240" w:lineRule="auto"/>
        <w:jc w:val="both"/>
        <w:rPr>
          <w:rFonts w:ascii="Times New Roman" w:hAnsi="Times New Roman" w:cs="Times New Roman"/>
          <w:sz w:val="24"/>
          <w:szCs w:val="24"/>
        </w:rPr>
      </w:pPr>
    </w:p>
    <w:p w14:paraId="0A9B184C" w14:textId="0778D708" w:rsidR="009C11D6" w:rsidRPr="009A28FC" w:rsidRDefault="24B5062C" w:rsidP="003C5E8D">
      <w:pPr>
        <w:pStyle w:val="Normaallaadveeb"/>
        <w:spacing w:before="0" w:after="0"/>
        <w:jc w:val="both"/>
        <w:rPr>
          <w:rFonts w:ascii="Times New Roman" w:hAnsi="Times New Roman" w:cs="Times New Roman"/>
          <w:lang w:val="et-EE"/>
        </w:rPr>
      </w:pPr>
      <w:r w:rsidRPr="009A28FC">
        <w:rPr>
          <w:rFonts w:ascii="Times New Roman" w:hAnsi="Times New Roman" w:cs="Times New Roman"/>
          <w:lang w:val="et-EE"/>
        </w:rPr>
        <w:t xml:space="preserve">Eelnõu koosneb </w:t>
      </w:r>
      <w:del w:id="5" w:author="Kärt Voor" w:date="2024-03-06T12:04:00Z">
        <w:r w:rsidR="00273D8E" w:rsidDel="00090A03">
          <w:rPr>
            <w:rFonts w:ascii="Times New Roman" w:hAnsi="Times New Roman" w:cs="Times New Roman"/>
            <w:lang w:val="et-EE"/>
          </w:rPr>
          <w:delText>viiest</w:delText>
        </w:r>
        <w:r w:rsidRPr="009A28FC" w:rsidDel="00090A03">
          <w:rPr>
            <w:rFonts w:ascii="Times New Roman" w:hAnsi="Times New Roman" w:cs="Times New Roman"/>
            <w:lang w:val="et-EE"/>
          </w:rPr>
          <w:delText xml:space="preserve"> </w:delText>
        </w:r>
      </w:del>
      <w:ins w:id="6" w:author="Kärt Voor" w:date="2024-03-06T12:04:00Z">
        <w:r w:rsidR="00090A03">
          <w:rPr>
            <w:rFonts w:ascii="Times New Roman" w:hAnsi="Times New Roman" w:cs="Times New Roman"/>
            <w:lang w:val="et-EE"/>
          </w:rPr>
          <w:t xml:space="preserve">neljast </w:t>
        </w:r>
      </w:ins>
      <w:r w:rsidRPr="009A28FC">
        <w:rPr>
          <w:rFonts w:ascii="Times New Roman" w:hAnsi="Times New Roman" w:cs="Times New Roman"/>
          <w:lang w:val="et-EE"/>
        </w:rPr>
        <w:t xml:space="preserve">paragrahvist, millest esimesega muudetakse ja täiendatakse </w:t>
      </w:r>
      <w:r w:rsidR="31771050" w:rsidRPr="009A28FC">
        <w:rPr>
          <w:rFonts w:ascii="Times New Roman" w:hAnsi="Times New Roman" w:cs="Times New Roman"/>
          <w:lang w:val="et-EE"/>
        </w:rPr>
        <w:t>jäätmeseaduse</w:t>
      </w:r>
      <w:r w:rsidRPr="009A28FC">
        <w:rPr>
          <w:rFonts w:ascii="Times New Roman" w:hAnsi="Times New Roman" w:cs="Times New Roman"/>
          <w:lang w:val="et-EE"/>
        </w:rPr>
        <w:t xml:space="preserve"> kehtivaid sätteid, teise paragrahviga muudetakse ja täiendatakse liiklusseaduse kehtivaid sätteid, kolmanda paragrahviga muudetakse ja täiendatakse riigilõivusead</w:t>
      </w:r>
      <w:r w:rsidR="3AA4AF9F" w:rsidRPr="009A28FC">
        <w:rPr>
          <w:rFonts w:ascii="Times New Roman" w:hAnsi="Times New Roman" w:cs="Times New Roman"/>
          <w:lang w:val="et-EE"/>
        </w:rPr>
        <w:t>u</w:t>
      </w:r>
      <w:r w:rsidRPr="009A28FC">
        <w:rPr>
          <w:rFonts w:ascii="Times New Roman" w:hAnsi="Times New Roman" w:cs="Times New Roman"/>
          <w:lang w:val="et-EE"/>
        </w:rPr>
        <w:t>se kehtivaid sätteid ning neljandas paragrahvis reguleeritakse seaduse jõustumise aeg.</w:t>
      </w:r>
    </w:p>
    <w:p w14:paraId="00C2B8D3" w14:textId="57830F92" w:rsidR="009C11D6" w:rsidRPr="009A28FC" w:rsidRDefault="009C11D6" w:rsidP="003C5E8D">
      <w:pPr>
        <w:pStyle w:val="Normaallaadveeb"/>
        <w:spacing w:before="0" w:after="0"/>
        <w:jc w:val="both"/>
        <w:rPr>
          <w:rFonts w:ascii="Times New Roman" w:hAnsi="Times New Roman" w:cs="Times New Roman"/>
          <w:lang w:val="et-EE"/>
        </w:rPr>
      </w:pPr>
    </w:p>
    <w:p w14:paraId="102695E9" w14:textId="68B6A66A" w:rsidR="009C11D6" w:rsidRPr="009A28FC" w:rsidRDefault="57CE179C"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Eelnõu on kooskõlas Eesti Vabariigi põhiseaduse, rahvusvahelise õiguse üldtunnustatud põhimõtete ja normide, Eesti Vabariigi suhtes jõustunud välislepingute ning Euroopa Liidu õigusega.</w:t>
      </w:r>
    </w:p>
    <w:p w14:paraId="7AFFCEDB" w14:textId="3D94053D" w:rsidR="009C11D6" w:rsidRPr="009A28FC" w:rsidRDefault="009C11D6" w:rsidP="003C5E8D">
      <w:pPr>
        <w:pStyle w:val="Normaallaadveeb"/>
        <w:spacing w:before="0" w:after="0"/>
        <w:jc w:val="both"/>
        <w:rPr>
          <w:rFonts w:ascii="Times New Roman" w:hAnsi="Times New Roman" w:cs="Times New Roman"/>
          <w:lang w:val="et-EE"/>
        </w:rPr>
      </w:pPr>
    </w:p>
    <w:p w14:paraId="28F6FC25" w14:textId="4AB1FA37" w:rsidR="009C11D6" w:rsidRPr="009A28FC" w:rsidRDefault="24B5062C" w:rsidP="003C5E8D">
      <w:pPr>
        <w:spacing w:after="0" w:line="240" w:lineRule="auto"/>
        <w:jc w:val="both"/>
        <w:rPr>
          <w:rFonts w:ascii="Times New Roman" w:eastAsia="Tahoma" w:hAnsi="Times New Roman" w:cs="Times New Roman"/>
          <w:b/>
          <w:bCs/>
          <w:sz w:val="24"/>
          <w:szCs w:val="24"/>
        </w:rPr>
      </w:pPr>
      <w:r w:rsidRPr="009A28FC">
        <w:rPr>
          <w:rFonts w:ascii="Times New Roman" w:eastAsia="Tahoma" w:hAnsi="Times New Roman" w:cs="Times New Roman"/>
          <w:b/>
          <w:bCs/>
          <w:sz w:val="24"/>
          <w:szCs w:val="24"/>
        </w:rPr>
        <w:t xml:space="preserve">Paragrahv 1 </w:t>
      </w:r>
      <w:r w:rsidRPr="009A28FC">
        <w:rPr>
          <w:rFonts w:ascii="Times New Roman" w:eastAsia="Tahoma" w:hAnsi="Times New Roman" w:cs="Times New Roman"/>
          <w:sz w:val="24"/>
          <w:szCs w:val="24"/>
        </w:rPr>
        <w:t>sätestab jäätmeseaduses tehtavad muudatused</w:t>
      </w:r>
      <w:r w:rsidR="1735D414" w:rsidRPr="009A28FC">
        <w:rPr>
          <w:rFonts w:ascii="Times New Roman" w:eastAsia="Tahoma" w:hAnsi="Times New Roman" w:cs="Times New Roman"/>
          <w:sz w:val="24"/>
          <w:szCs w:val="24"/>
        </w:rPr>
        <w:t xml:space="preserve"> ning see koosneb </w:t>
      </w:r>
      <w:r w:rsidR="00F85EB4">
        <w:rPr>
          <w:rFonts w:ascii="Times New Roman" w:eastAsia="Tahoma" w:hAnsi="Times New Roman" w:cs="Times New Roman"/>
          <w:sz w:val="24"/>
          <w:szCs w:val="24"/>
        </w:rPr>
        <w:t xml:space="preserve">viiest </w:t>
      </w:r>
      <w:r w:rsidR="1735D414" w:rsidRPr="009A28FC">
        <w:rPr>
          <w:rFonts w:ascii="Times New Roman" w:eastAsia="Tahoma" w:hAnsi="Times New Roman" w:cs="Times New Roman"/>
          <w:sz w:val="24"/>
          <w:szCs w:val="24"/>
        </w:rPr>
        <w:t>punktist</w:t>
      </w:r>
      <w:r w:rsidRPr="009A28FC">
        <w:rPr>
          <w:rFonts w:ascii="Times New Roman" w:eastAsia="Tahoma" w:hAnsi="Times New Roman" w:cs="Times New Roman"/>
          <w:sz w:val="24"/>
          <w:szCs w:val="24"/>
        </w:rPr>
        <w:t>.</w:t>
      </w:r>
    </w:p>
    <w:p w14:paraId="46CF98F9" w14:textId="1FC17821" w:rsidR="009559D8" w:rsidRPr="009559D8" w:rsidRDefault="00F85EB4" w:rsidP="00F85EB4">
      <w:pPr>
        <w:spacing w:after="0" w:line="240" w:lineRule="auto"/>
        <w:jc w:val="both"/>
        <w:rPr>
          <w:rFonts w:ascii="Times New Roman" w:hAnsi="Times New Roman" w:cs="Times New Roman"/>
          <w:sz w:val="24"/>
          <w:szCs w:val="24"/>
        </w:rPr>
      </w:pPr>
      <w:r w:rsidRPr="009559D8">
        <w:rPr>
          <w:rFonts w:ascii="Times New Roman" w:hAnsi="Times New Roman" w:cs="Times New Roman"/>
          <w:sz w:val="24"/>
          <w:szCs w:val="24"/>
        </w:rPr>
        <w:t>Punktiga 1 täpsustatakse mootorsõiduki mõistet ning tuuakse selgelt välja, et mootorsõiduk</w:t>
      </w:r>
      <w:r w:rsidR="009559D8" w:rsidRPr="009559D8">
        <w:rPr>
          <w:rFonts w:ascii="Times New Roman" w:hAnsi="Times New Roman" w:cs="Times New Roman"/>
          <w:sz w:val="24"/>
          <w:szCs w:val="24"/>
        </w:rPr>
        <w:t xml:space="preserve"> on </w:t>
      </w:r>
      <w:commentRangeStart w:id="7"/>
      <w:r w:rsidR="009559D8" w:rsidRPr="009559D8">
        <w:rPr>
          <w:rFonts w:ascii="Times New Roman" w:hAnsi="Times New Roman" w:cs="Times New Roman"/>
          <w:sz w:val="24"/>
          <w:szCs w:val="24"/>
        </w:rPr>
        <w:t xml:space="preserve">M1, N1 ja L2e </w:t>
      </w:r>
      <w:commentRangeEnd w:id="7"/>
      <w:r w:rsidR="008109CD">
        <w:rPr>
          <w:rStyle w:val="Kommentaariviide"/>
        </w:rPr>
        <w:commentReference w:id="7"/>
      </w:r>
      <w:r w:rsidR="009559D8" w:rsidRPr="009559D8">
        <w:rPr>
          <w:rFonts w:ascii="Times New Roman" w:hAnsi="Times New Roman" w:cs="Times New Roman"/>
          <w:sz w:val="24"/>
          <w:szCs w:val="24"/>
        </w:rPr>
        <w:t xml:space="preserve">kategooria sõiduk ning mootorsõiduki mõiste alla </w:t>
      </w:r>
      <w:r w:rsidRPr="009559D8">
        <w:rPr>
          <w:rFonts w:ascii="Times New Roman" w:hAnsi="Times New Roman" w:cs="Times New Roman"/>
          <w:sz w:val="24"/>
          <w:szCs w:val="24"/>
        </w:rPr>
        <w:t xml:space="preserve">ei kuulu liiklusseaduse </w:t>
      </w:r>
      <w:r w:rsidRPr="00273D8E">
        <w:rPr>
          <w:rFonts w:ascii="Times New Roman" w:hAnsi="Times New Roman" w:cs="Times New Roman"/>
          <w:color w:val="000000" w:themeColor="text1"/>
          <w:sz w:val="24"/>
          <w:szCs w:val="24"/>
        </w:rPr>
        <w:t>§ 83 määratud vanasõiduk ja selle osad</w:t>
      </w:r>
      <w:r w:rsidRPr="009559D8">
        <w:rPr>
          <w:rFonts w:ascii="Times New Roman" w:hAnsi="Times New Roman" w:cs="Times New Roman"/>
          <w:sz w:val="24"/>
          <w:szCs w:val="24"/>
        </w:rPr>
        <w:t xml:space="preserve">. </w:t>
      </w:r>
      <w:r w:rsidR="009559D8" w:rsidRPr="009559D8">
        <w:rPr>
          <w:rFonts w:ascii="Times New Roman" w:hAnsi="Times New Roman" w:cs="Times New Roman"/>
          <w:sz w:val="24"/>
          <w:szCs w:val="24"/>
        </w:rPr>
        <w:t xml:space="preserve"> </w:t>
      </w:r>
      <w:r w:rsidR="009559D8" w:rsidRPr="009559D8">
        <w:rPr>
          <w:rFonts w:ascii="Times New Roman" w:eastAsia="Times New Roman" w:hAnsi="Times New Roman" w:cs="Times New Roman"/>
          <w:color w:val="000000" w:themeColor="text1"/>
          <w:sz w:val="24"/>
          <w:szCs w:val="24"/>
        </w:rPr>
        <w:t>Sätte muutmine tagab õ</w:t>
      </w:r>
      <w:r w:rsidR="009559D8" w:rsidRPr="009559D8">
        <w:rPr>
          <w:rFonts w:ascii="Times New Roman" w:hAnsi="Times New Roman" w:cs="Times New Roman"/>
          <w:sz w:val="24"/>
          <w:szCs w:val="24"/>
        </w:rPr>
        <w:t>igusselguse.</w:t>
      </w:r>
    </w:p>
    <w:p w14:paraId="4935CC78" w14:textId="67830708" w:rsidR="009C11D6" w:rsidRPr="009559D8" w:rsidRDefault="009559D8" w:rsidP="009559D8">
      <w:pPr>
        <w:spacing w:after="0" w:line="240" w:lineRule="auto"/>
        <w:jc w:val="both"/>
        <w:rPr>
          <w:rFonts w:ascii="Times New Roman" w:hAnsi="Times New Roman" w:cs="Times New Roman"/>
          <w:sz w:val="24"/>
          <w:szCs w:val="24"/>
        </w:rPr>
      </w:pPr>
      <w:r w:rsidRPr="009559D8">
        <w:rPr>
          <w:rFonts w:ascii="Times New Roman" w:eastAsia="Times New Roman" w:hAnsi="Times New Roman" w:cs="Times New Roman"/>
          <w:color w:val="000000" w:themeColor="text1"/>
          <w:sz w:val="24"/>
          <w:szCs w:val="24"/>
        </w:rPr>
        <w:t xml:space="preserve">Märgitud põhimõte ei ole uus. Laiendatud tootjavastutust on kohaldatud M1, N1 ja L2e kategooria mootorsõidukitele ning välja on juba jäetud liiklusseaduses toodud vanasõidukid. </w:t>
      </w:r>
      <w:r w:rsidRPr="009559D8">
        <w:rPr>
          <w:rFonts w:ascii="Times New Roman" w:hAnsi="Times New Roman" w:cs="Times New Roman"/>
          <w:sz w:val="24"/>
          <w:szCs w:val="24"/>
        </w:rPr>
        <w:t xml:space="preserve"> </w:t>
      </w:r>
      <w:r w:rsidR="00F85EB4" w:rsidRPr="009559D8">
        <w:rPr>
          <w:rFonts w:ascii="Times New Roman" w:hAnsi="Times New Roman" w:cs="Times New Roman"/>
          <w:sz w:val="24"/>
          <w:szCs w:val="24"/>
        </w:rPr>
        <w:t xml:space="preserve">Romusõidukite direktiiv 2000/53/EÜ kohaldub M1, N1 ja L2e kategooria sõidukitele. </w:t>
      </w:r>
      <w:r w:rsidRPr="009559D8">
        <w:rPr>
          <w:rFonts w:ascii="Times New Roman" w:hAnsi="Times New Roman" w:cs="Times New Roman"/>
          <w:sz w:val="24"/>
          <w:szCs w:val="24"/>
        </w:rPr>
        <w:t xml:space="preserve">Romusõidukite </w:t>
      </w:r>
      <w:r w:rsidR="00F85EB4" w:rsidRPr="009559D8">
        <w:rPr>
          <w:rFonts w:ascii="Times New Roman" w:hAnsi="Times New Roman" w:cs="Times New Roman"/>
          <w:sz w:val="24"/>
          <w:szCs w:val="24"/>
        </w:rPr>
        <w:t xml:space="preserve">direktiivi põhjenduspunktis </w:t>
      </w:r>
      <w:r w:rsidRPr="009559D8">
        <w:rPr>
          <w:rFonts w:ascii="Times New Roman" w:hAnsi="Times New Roman" w:cs="Times New Roman"/>
          <w:sz w:val="24"/>
          <w:szCs w:val="24"/>
        </w:rPr>
        <w:t xml:space="preserve">nr 10 </w:t>
      </w:r>
      <w:r w:rsidR="00F85EB4" w:rsidRPr="009559D8">
        <w:rPr>
          <w:rFonts w:ascii="Times New Roman" w:hAnsi="Times New Roman" w:cs="Times New Roman"/>
          <w:sz w:val="24"/>
          <w:szCs w:val="24"/>
        </w:rPr>
        <w:t>on toodud, et romusõidukite direktiiv ei kohaldu n</w:t>
      </w:r>
      <w:r w:rsidR="00F85EB4" w:rsidRPr="00273D8E">
        <w:rPr>
          <w:rFonts w:ascii="Times New Roman" w:hAnsi="Times New Roman" w:cs="Times New Roman"/>
          <w:color w:val="333333"/>
          <w:sz w:val="24"/>
          <w:szCs w:val="24"/>
          <w:shd w:val="clear" w:color="auto" w:fill="FFFFFF"/>
        </w:rPr>
        <w:t xml:space="preserve">õuetekohaselt ja keskkonnasõbralikul viisil hoitavate vanasõidukite kohta, mille </w:t>
      </w:r>
      <w:r w:rsidR="00F85EB4" w:rsidRPr="00273D8E">
        <w:rPr>
          <w:rFonts w:ascii="Times New Roman" w:hAnsi="Times New Roman" w:cs="Times New Roman"/>
          <w:color w:val="333333"/>
          <w:sz w:val="24"/>
          <w:szCs w:val="24"/>
          <w:shd w:val="clear" w:color="auto" w:fill="FFFFFF"/>
        </w:rPr>
        <w:lastRenderedPageBreak/>
        <w:t xml:space="preserve">puhul mõeldakse ajaloolisi, kollektsionääridele huvi pakkuvaid või muuseumidele mõeldud sõidukeid, olgu need siis kasutusvalmis või osadeks lahti võetud. </w:t>
      </w:r>
      <w:r w:rsidRPr="00273D8E">
        <w:rPr>
          <w:rFonts w:ascii="Times New Roman" w:hAnsi="Times New Roman" w:cs="Times New Roman"/>
          <w:color w:val="333333"/>
          <w:sz w:val="24"/>
          <w:szCs w:val="24"/>
          <w:shd w:val="clear" w:color="auto" w:fill="FFFFFF"/>
        </w:rPr>
        <w:t xml:space="preserve"> </w:t>
      </w:r>
    </w:p>
    <w:p w14:paraId="614B7056" w14:textId="77777777" w:rsidR="00F85EB4" w:rsidRPr="009A28FC" w:rsidRDefault="00F85EB4" w:rsidP="003C5E8D">
      <w:pPr>
        <w:spacing w:after="0" w:line="240" w:lineRule="auto"/>
        <w:jc w:val="both"/>
        <w:rPr>
          <w:rFonts w:ascii="Times New Roman" w:hAnsi="Times New Roman" w:cs="Times New Roman"/>
          <w:sz w:val="24"/>
          <w:szCs w:val="24"/>
        </w:rPr>
      </w:pPr>
    </w:p>
    <w:p w14:paraId="3181609D" w14:textId="33B652FD" w:rsidR="009C11D6" w:rsidRPr="009A28FC" w:rsidRDefault="684D919E"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b/>
          <w:bCs/>
          <w:sz w:val="24"/>
          <w:szCs w:val="24"/>
        </w:rPr>
        <w:t xml:space="preserve">Punktiga </w:t>
      </w:r>
      <w:r w:rsidR="009559D8">
        <w:rPr>
          <w:rFonts w:ascii="Times New Roman" w:eastAsia="Times New Roman" w:hAnsi="Times New Roman" w:cs="Times New Roman"/>
          <w:b/>
          <w:bCs/>
          <w:sz w:val="24"/>
          <w:szCs w:val="24"/>
        </w:rPr>
        <w:t>2</w:t>
      </w:r>
      <w:r w:rsidRPr="009A28FC">
        <w:rPr>
          <w:rFonts w:ascii="Times New Roman" w:eastAsia="Times New Roman" w:hAnsi="Times New Roman" w:cs="Times New Roman"/>
          <w:b/>
          <w:bCs/>
          <w:sz w:val="24"/>
          <w:szCs w:val="24"/>
        </w:rPr>
        <w:t xml:space="preserve"> </w:t>
      </w:r>
      <w:r w:rsidRPr="009A28FC">
        <w:rPr>
          <w:rFonts w:ascii="Times New Roman" w:eastAsia="Times New Roman" w:hAnsi="Times New Roman" w:cs="Times New Roman"/>
          <w:sz w:val="24"/>
          <w:szCs w:val="24"/>
        </w:rPr>
        <w:t xml:space="preserve">tunnistatakse kehtetuks </w:t>
      </w:r>
      <w:proofErr w:type="spellStart"/>
      <w:r w:rsidR="50A4E296" w:rsidRPr="009A28FC">
        <w:rPr>
          <w:rFonts w:ascii="Times New Roman" w:eastAsia="Times New Roman" w:hAnsi="Times New Roman" w:cs="Times New Roman"/>
          <w:sz w:val="24"/>
          <w:szCs w:val="24"/>
        </w:rPr>
        <w:t>JäätSi</w:t>
      </w:r>
      <w:proofErr w:type="spellEnd"/>
      <w:r w:rsidR="50A4E296" w:rsidRPr="009A28FC">
        <w:rPr>
          <w:rFonts w:ascii="Times New Roman" w:eastAsia="Times New Roman" w:hAnsi="Times New Roman" w:cs="Times New Roman"/>
          <w:sz w:val="24"/>
          <w:szCs w:val="24"/>
        </w:rPr>
        <w:t xml:space="preserve"> § 26 lõige 4</w:t>
      </w:r>
      <w:r w:rsidR="50A4E296" w:rsidRPr="009A28FC">
        <w:rPr>
          <w:rFonts w:ascii="Times New Roman" w:eastAsia="Times New Roman" w:hAnsi="Times New Roman" w:cs="Times New Roman"/>
          <w:sz w:val="24"/>
          <w:szCs w:val="24"/>
          <w:vertAlign w:val="superscript"/>
        </w:rPr>
        <w:t>1</w:t>
      </w:r>
      <w:r w:rsidR="6B369928" w:rsidRPr="009A28FC">
        <w:rPr>
          <w:rFonts w:ascii="Times New Roman" w:eastAsia="Times New Roman" w:hAnsi="Times New Roman" w:cs="Times New Roman"/>
          <w:sz w:val="24"/>
          <w:szCs w:val="24"/>
        </w:rPr>
        <w:t xml:space="preserve">. </w:t>
      </w:r>
      <w:commentRangeStart w:id="8"/>
      <w:r w:rsidR="6B369928" w:rsidRPr="009A28FC">
        <w:rPr>
          <w:rFonts w:ascii="Times New Roman" w:eastAsia="Times New Roman" w:hAnsi="Times New Roman" w:cs="Times New Roman"/>
          <w:sz w:val="24"/>
          <w:szCs w:val="24"/>
        </w:rPr>
        <w:t>Lõige taasesitatakse § 26</w:t>
      </w:r>
      <w:r w:rsidR="6B369928" w:rsidRPr="009A28FC">
        <w:rPr>
          <w:rFonts w:ascii="Times New Roman" w:eastAsia="Times New Roman" w:hAnsi="Times New Roman" w:cs="Times New Roman"/>
          <w:sz w:val="24"/>
          <w:szCs w:val="24"/>
          <w:vertAlign w:val="superscript"/>
        </w:rPr>
        <w:t>3</w:t>
      </w:r>
      <w:r w:rsidR="6B369928" w:rsidRPr="009A28FC">
        <w:rPr>
          <w:rFonts w:ascii="Times New Roman" w:eastAsia="Times New Roman" w:hAnsi="Times New Roman" w:cs="Times New Roman"/>
          <w:sz w:val="24"/>
          <w:szCs w:val="24"/>
        </w:rPr>
        <w:t xml:space="preserve"> lõikes 1</w:t>
      </w:r>
      <w:r w:rsidR="101363E0" w:rsidRPr="009A28FC">
        <w:rPr>
          <w:rFonts w:ascii="Times New Roman" w:eastAsia="Times New Roman" w:hAnsi="Times New Roman" w:cs="Times New Roman"/>
          <w:sz w:val="24"/>
          <w:szCs w:val="24"/>
          <w:vertAlign w:val="superscript"/>
        </w:rPr>
        <w:t>9</w:t>
      </w:r>
      <w:r w:rsidR="6B369928" w:rsidRPr="009A28FC">
        <w:rPr>
          <w:rFonts w:ascii="Times New Roman" w:eastAsia="Times New Roman" w:hAnsi="Times New Roman" w:cs="Times New Roman"/>
          <w:sz w:val="24"/>
          <w:szCs w:val="24"/>
        </w:rPr>
        <w:t>.</w:t>
      </w:r>
      <w:commentRangeEnd w:id="8"/>
      <w:r w:rsidR="00042407">
        <w:rPr>
          <w:rStyle w:val="Kommentaariviide"/>
        </w:rPr>
        <w:commentReference w:id="8"/>
      </w:r>
    </w:p>
    <w:p w14:paraId="3EDE8146" w14:textId="05A4606A" w:rsidR="009C11D6" w:rsidRPr="009A28FC" w:rsidRDefault="009C11D6" w:rsidP="003C5E8D">
      <w:pPr>
        <w:spacing w:after="0" w:line="240" w:lineRule="auto"/>
        <w:jc w:val="both"/>
        <w:rPr>
          <w:rFonts w:ascii="Times New Roman" w:eastAsia="Times New Roman" w:hAnsi="Times New Roman" w:cs="Times New Roman"/>
          <w:sz w:val="24"/>
          <w:szCs w:val="24"/>
        </w:rPr>
      </w:pPr>
    </w:p>
    <w:p w14:paraId="2F2342BB" w14:textId="749A81C2" w:rsidR="009C11D6" w:rsidRPr="009A28FC" w:rsidRDefault="01B67992"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sz w:val="24"/>
          <w:szCs w:val="24"/>
        </w:rPr>
        <w:t xml:space="preserve">Punktiga </w:t>
      </w:r>
      <w:r w:rsidR="009559D8">
        <w:rPr>
          <w:rFonts w:ascii="Times New Roman" w:eastAsia="Times New Roman" w:hAnsi="Times New Roman" w:cs="Times New Roman"/>
          <w:b/>
          <w:bCs/>
          <w:sz w:val="24"/>
          <w:szCs w:val="24"/>
        </w:rPr>
        <w:t>3</w:t>
      </w:r>
      <w:r w:rsidRPr="009A28FC">
        <w:rPr>
          <w:rFonts w:ascii="Times New Roman" w:eastAsia="Times New Roman" w:hAnsi="Times New Roman" w:cs="Times New Roman"/>
          <w:b/>
          <w:bCs/>
          <w:sz w:val="24"/>
          <w:szCs w:val="24"/>
        </w:rPr>
        <w:t xml:space="preserve"> </w:t>
      </w:r>
      <w:r w:rsidRPr="009A28FC">
        <w:rPr>
          <w:rFonts w:ascii="Times New Roman" w:eastAsia="Times New Roman" w:hAnsi="Times New Roman" w:cs="Times New Roman"/>
          <w:sz w:val="24"/>
          <w:szCs w:val="24"/>
        </w:rPr>
        <w:t xml:space="preserve">muudetakse ja sõnastatakse uuesti </w:t>
      </w:r>
      <w:proofErr w:type="spellStart"/>
      <w:r w:rsidR="50A4E296" w:rsidRPr="009A28FC">
        <w:rPr>
          <w:rFonts w:ascii="Times New Roman" w:eastAsia="Times New Roman" w:hAnsi="Times New Roman" w:cs="Times New Roman"/>
          <w:sz w:val="24"/>
          <w:szCs w:val="24"/>
        </w:rPr>
        <w:t>Jäät</w:t>
      </w:r>
      <w:r w:rsidR="00E23DBA">
        <w:rPr>
          <w:rFonts w:ascii="Times New Roman" w:eastAsia="Times New Roman" w:hAnsi="Times New Roman" w:cs="Times New Roman"/>
          <w:sz w:val="24"/>
          <w:szCs w:val="24"/>
        </w:rPr>
        <w:t>S</w:t>
      </w:r>
      <w:r w:rsidR="50A4E296" w:rsidRPr="009A28FC">
        <w:rPr>
          <w:rFonts w:ascii="Times New Roman" w:eastAsia="Times New Roman" w:hAnsi="Times New Roman" w:cs="Times New Roman"/>
          <w:sz w:val="24"/>
          <w:szCs w:val="24"/>
        </w:rPr>
        <w:t>i</w:t>
      </w:r>
      <w:proofErr w:type="spellEnd"/>
      <w:r w:rsidR="50A4E296" w:rsidRPr="009A28FC">
        <w:rPr>
          <w:rFonts w:ascii="Times New Roman" w:eastAsia="Times New Roman" w:hAnsi="Times New Roman" w:cs="Times New Roman"/>
          <w:sz w:val="24"/>
          <w:szCs w:val="24"/>
        </w:rPr>
        <w:t xml:space="preserve"> § 26</w:t>
      </w:r>
      <w:r w:rsidR="50A4E296" w:rsidRPr="009A28FC">
        <w:rPr>
          <w:rFonts w:ascii="Times New Roman" w:eastAsia="Times New Roman" w:hAnsi="Times New Roman" w:cs="Times New Roman"/>
          <w:sz w:val="24"/>
          <w:szCs w:val="24"/>
          <w:vertAlign w:val="superscript"/>
        </w:rPr>
        <w:t>3</w:t>
      </w:r>
      <w:r w:rsidR="0D8FDBAB" w:rsidRPr="009A28FC">
        <w:rPr>
          <w:rFonts w:ascii="Times New Roman" w:eastAsia="Times New Roman" w:hAnsi="Times New Roman" w:cs="Times New Roman"/>
          <w:sz w:val="24"/>
          <w:szCs w:val="24"/>
        </w:rPr>
        <w:t>.</w:t>
      </w:r>
      <w:r w:rsidR="06C4861E" w:rsidRPr="009A28FC">
        <w:rPr>
          <w:rFonts w:ascii="Times New Roman" w:eastAsia="Times New Roman" w:hAnsi="Times New Roman" w:cs="Times New Roman"/>
          <w:sz w:val="24"/>
          <w:szCs w:val="24"/>
        </w:rPr>
        <w:t xml:space="preserve"> </w:t>
      </w:r>
      <w:r w:rsidR="50A4E296" w:rsidRPr="009A28FC">
        <w:rPr>
          <w:rFonts w:ascii="Times New Roman" w:eastAsia="Times New Roman" w:hAnsi="Times New Roman" w:cs="Times New Roman"/>
          <w:sz w:val="24"/>
          <w:szCs w:val="24"/>
        </w:rPr>
        <w:t>Kuna §-s 26</w:t>
      </w:r>
      <w:r w:rsidR="50A4E296" w:rsidRPr="009A28FC">
        <w:rPr>
          <w:rFonts w:ascii="Times New Roman" w:eastAsia="Times New Roman" w:hAnsi="Times New Roman" w:cs="Times New Roman"/>
          <w:sz w:val="24"/>
          <w:szCs w:val="24"/>
          <w:vertAlign w:val="superscript"/>
        </w:rPr>
        <w:t>3</w:t>
      </w:r>
      <w:r w:rsidR="50A4E296" w:rsidRPr="009A28FC">
        <w:rPr>
          <w:rFonts w:ascii="Times New Roman" w:eastAsia="Times New Roman" w:hAnsi="Times New Roman" w:cs="Times New Roman"/>
          <w:sz w:val="24"/>
          <w:szCs w:val="24"/>
        </w:rPr>
        <w:t xml:space="preserve"> tuleb teha arvukalt muudatusi, siis võetakse need muudatused kokku ühe muudatusena, sest vastasel juhul muutuks paragrahv raskesti jälgitavaks. Paragrahvi pealkirja muudetakse. Olemasolevate lõigete järjekorda ja põhimõtteid ei muudeta. Lisatakse lõiked, mille</w:t>
      </w:r>
      <w:r w:rsidR="00E23DBA">
        <w:rPr>
          <w:rFonts w:ascii="Times New Roman" w:eastAsia="Times New Roman" w:hAnsi="Times New Roman" w:cs="Times New Roman"/>
          <w:sz w:val="24"/>
          <w:szCs w:val="24"/>
        </w:rPr>
        <w:t>s</w:t>
      </w:r>
      <w:r w:rsidR="00BA549D">
        <w:rPr>
          <w:rFonts w:ascii="Times New Roman" w:eastAsia="Times New Roman" w:hAnsi="Times New Roman" w:cs="Times New Roman"/>
          <w:sz w:val="24"/>
          <w:szCs w:val="24"/>
        </w:rPr>
        <w:t xml:space="preserve"> sätestatakse</w:t>
      </w:r>
      <w:r w:rsidR="50A4E296" w:rsidRPr="009A28FC">
        <w:rPr>
          <w:rFonts w:ascii="Times New Roman" w:eastAsia="Times New Roman" w:hAnsi="Times New Roman" w:cs="Times New Roman"/>
          <w:sz w:val="24"/>
          <w:szCs w:val="24"/>
        </w:rPr>
        <w:t xml:space="preserve"> selged ja üheselt mõistetavad romusõidukite tagastamise tingimused</w:t>
      </w:r>
      <w:r w:rsidR="00BA549D">
        <w:rPr>
          <w:rFonts w:ascii="Times New Roman" w:eastAsia="Times New Roman" w:hAnsi="Times New Roman" w:cs="Times New Roman"/>
          <w:sz w:val="24"/>
          <w:szCs w:val="24"/>
        </w:rPr>
        <w:t>,</w:t>
      </w:r>
      <w:r w:rsidR="50A4E296" w:rsidRPr="009A28FC">
        <w:rPr>
          <w:rFonts w:ascii="Times New Roman" w:eastAsia="Times New Roman" w:hAnsi="Times New Roman" w:cs="Times New Roman"/>
          <w:sz w:val="24"/>
          <w:szCs w:val="24"/>
        </w:rPr>
        <w:t xml:space="preserve"> ning lõige, mille</w:t>
      </w:r>
      <w:r w:rsidR="00BA549D">
        <w:rPr>
          <w:rFonts w:ascii="Times New Roman" w:eastAsia="Times New Roman" w:hAnsi="Times New Roman" w:cs="Times New Roman"/>
          <w:sz w:val="24"/>
          <w:szCs w:val="24"/>
        </w:rPr>
        <w:t>s</w:t>
      </w:r>
      <w:r w:rsidR="50A4E296" w:rsidRPr="009A28FC">
        <w:rPr>
          <w:rFonts w:ascii="Times New Roman" w:eastAsia="Times New Roman" w:hAnsi="Times New Roman" w:cs="Times New Roman"/>
          <w:sz w:val="24"/>
          <w:szCs w:val="24"/>
        </w:rPr>
        <w:t xml:space="preserve"> sätestatakse võimalus tagastada liiklusregistrist kustutatud sõidukid.</w:t>
      </w:r>
    </w:p>
    <w:p w14:paraId="504B86F6" w14:textId="1DD146E3" w:rsidR="009C11D6" w:rsidRPr="009A28FC" w:rsidRDefault="009C11D6" w:rsidP="003C5E8D">
      <w:pPr>
        <w:spacing w:after="0" w:line="240" w:lineRule="auto"/>
        <w:jc w:val="both"/>
        <w:rPr>
          <w:rFonts w:ascii="Times New Roman" w:hAnsi="Times New Roman" w:cs="Times New Roman"/>
          <w:sz w:val="24"/>
          <w:szCs w:val="24"/>
        </w:rPr>
      </w:pPr>
    </w:p>
    <w:p w14:paraId="34F2B2B9" w14:textId="16B869D0" w:rsidR="009C11D6" w:rsidRPr="009A28FC" w:rsidRDefault="50A4E296"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Paragrahvi pealkirja muudetakse sätte sisu järgi, lisades pealkirja sõna „üleandmine“ ning asendatakse sõna „tagastamisel“ sõnaga „vastuvõtmisel“</w:t>
      </w:r>
      <w:r w:rsidR="00BA549D">
        <w:rPr>
          <w:rFonts w:ascii="Times New Roman" w:eastAsia="Times New Roman" w:hAnsi="Times New Roman" w:cs="Times New Roman"/>
          <w:color w:val="000000" w:themeColor="text1"/>
          <w:sz w:val="24"/>
          <w:szCs w:val="24"/>
        </w:rPr>
        <w:t>.</w:t>
      </w:r>
    </w:p>
    <w:p w14:paraId="282B5C92" w14:textId="0099390D"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61B1B430" w14:textId="33C79E58" w:rsidR="009C11D6" w:rsidRPr="009A28FC" w:rsidRDefault="50A4E296" w:rsidP="003C5E8D">
      <w:pPr>
        <w:spacing w:after="0" w:line="240" w:lineRule="auto"/>
        <w:jc w:val="both"/>
        <w:rPr>
          <w:rFonts w:ascii="Times New Roman" w:eastAsia="Times New Roman" w:hAnsi="Times New Roman" w:cs="Times New Roman"/>
          <w:sz w:val="24"/>
          <w:szCs w:val="24"/>
        </w:rPr>
      </w:pPr>
      <w:commentRangeStart w:id="9"/>
      <w:r w:rsidRPr="009A28FC">
        <w:rPr>
          <w:rFonts w:ascii="Times New Roman" w:eastAsia="Times New Roman" w:hAnsi="Times New Roman" w:cs="Times New Roman"/>
          <w:sz w:val="24"/>
          <w:szCs w:val="24"/>
        </w:rPr>
        <w:t>Lõikega 1 esitatakse uuesti kehtiv lõige 1.</w:t>
      </w:r>
      <w:commentRangeEnd w:id="9"/>
      <w:r w:rsidR="00591046">
        <w:rPr>
          <w:rStyle w:val="Kommentaariviide"/>
        </w:rPr>
        <w:commentReference w:id="9"/>
      </w:r>
    </w:p>
    <w:p w14:paraId="3916085D" w14:textId="112E5F3F" w:rsidR="009C11D6" w:rsidRPr="009A28FC" w:rsidRDefault="009C11D6" w:rsidP="003C5E8D">
      <w:pPr>
        <w:spacing w:after="0" w:line="240" w:lineRule="auto"/>
        <w:jc w:val="both"/>
        <w:rPr>
          <w:rFonts w:ascii="Times New Roman" w:hAnsi="Times New Roman" w:cs="Times New Roman"/>
          <w:sz w:val="24"/>
          <w:szCs w:val="24"/>
        </w:rPr>
      </w:pPr>
    </w:p>
    <w:p w14:paraId="2F6850BD" w14:textId="0D5560BA" w:rsidR="00A1743F" w:rsidRPr="009A28FC" w:rsidRDefault="764232CC" w:rsidP="00A1743F">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Paragrahvi täiendatakse lõikega 1</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w:t>
      </w:r>
      <w:r w:rsidR="00BA549D">
        <w:rPr>
          <w:rFonts w:ascii="Times New Roman" w:eastAsia="Times New Roman" w:hAnsi="Times New Roman" w:cs="Times New Roman"/>
          <w:color w:val="000000" w:themeColor="text1"/>
          <w:sz w:val="24"/>
          <w:szCs w:val="24"/>
        </w:rPr>
        <w:t>Uues l</w:t>
      </w:r>
      <w:r w:rsidR="7F4C26FA" w:rsidRPr="009A28FC">
        <w:rPr>
          <w:rFonts w:ascii="Times New Roman" w:eastAsia="Times New Roman" w:hAnsi="Times New Roman" w:cs="Times New Roman"/>
          <w:color w:val="000000" w:themeColor="text1"/>
          <w:sz w:val="24"/>
          <w:szCs w:val="24"/>
        </w:rPr>
        <w:t xml:space="preserve">õikes sätestatakse selgelt, et romusõidukeid võib koguda ja vastu võtta üksnes keskkonnakaitseluba omav jäätmekäitleja, kellel on kirjalik leping </w:t>
      </w:r>
      <w:r w:rsidR="00A1743F">
        <w:rPr>
          <w:rFonts w:ascii="Times New Roman" w:eastAsia="Times New Roman" w:hAnsi="Times New Roman" w:cs="Times New Roman"/>
          <w:color w:val="000000" w:themeColor="text1"/>
          <w:sz w:val="24"/>
          <w:szCs w:val="24"/>
        </w:rPr>
        <w:t xml:space="preserve">mootorsõiduki tootja või mootorsõiduki osade tootja või mootorsõiduki </w:t>
      </w:r>
      <w:r w:rsidR="7F4C26FA" w:rsidRPr="009A28FC">
        <w:rPr>
          <w:rFonts w:ascii="Times New Roman" w:eastAsia="Times New Roman" w:hAnsi="Times New Roman" w:cs="Times New Roman"/>
          <w:color w:val="000000" w:themeColor="text1"/>
          <w:sz w:val="24"/>
          <w:szCs w:val="24"/>
        </w:rPr>
        <w:t>tootjate ühendusega.</w:t>
      </w:r>
      <w:r w:rsidR="00A1743F">
        <w:rPr>
          <w:rFonts w:ascii="Times New Roman" w:eastAsia="Times New Roman" w:hAnsi="Times New Roman" w:cs="Times New Roman"/>
          <w:color w:val="000000" w:themeColor="text1"/>
          <w:sz w:val="24"/>
          <w:szCs w:val="24"/>
        </w:rPr>
        <w:t xml:space="preserve"> </w:t>
      </w:r>
      <w:r w:rsidR="00A1743F" w:rsidRPr="009A28FC">
        <w:rPr>
          <w:rFonts w:ascii="Times New Roman" w:eastAsia="Times New Roman" w:hAnsi="Times New Roman" w:cs="Times New Roman"/>
          <w:color w:val="000000" w:themeColor="text1"/>
          <w:sz w:val="24"/>
          <w:szCs w:val="24"/>
        </w:rPr>
        <w:t>Selliste sõidukite vastuvõtmine võib tuua kaasa kulusid jäätmekäitlejale, mistõttu sätestatakse</w:t>
      </w:r>
      <w:r w:rsidR="00A1743F">
        <w:rPr>
          <w:rFonts w:ascii="Times New Roman" w:eastAsia="Times New Roman" w:hAnsi="Times New Roman" w:cs="Times New Roman"/>
          <w:color w:val="000000" w:themeColor="text1"/>
          <w:sz w:val="24"/>
          <w:szCs w:val="24"/>
        </w:rPr>
        <w:t>, et keskkonnakaitseluba omav jäätmekäitleja peab omama lepingut</w:t>
      </w:r>
      <w:r w:rsidR="00A1743F" w:rsidRPr="009A28FC">
        <w:rPr>
          <w:rFonts w:ascii="Times New Roman" w:eastAsia="Times New Roman" w:hAnsi="Times New Roman" w:cs="Times New Roman"/>
          <w:color w:val="000000" w:themeColor="text1"/>
          <w:sz w:val="24"/>
          <w:szCs w:val="24"/>
        </w:rPr>
        <w:t xml:space="preserve"> </w:t>
      </w:r>
      <w:r w:rsidR="00A1743F">
        <w:rPr>
          <w:rFonts w:ascii="Times New Roman" w:eastAsia="Times New Roman" w:hAnsi="Times New Roman" w:cs="Times New Roman"/>
          <w:color w:val="000000" w:themeColor="text1"/>
          <w:sz w:val="24"/>
          <w:szCs w:val="24"/>
        </w:rPr>
        <w:t xml:space="preserve">mootorsõiduki tootjaga või tootjate ühendusega. Leping tagab </w:t>
      </w:r>
      <w:r w:rsidR="00A1743F" w:rsidRPr="009A28FC">
        <w:rPr>
          <w:rFonts w:ascii="Times New Roman" w:eastAsia="Times New Roman" w:hAnsi="Times New Roman" w:cs="Times New Roman"/>
          <w:color w:val="000000" w:themeColor="text1"/>
          <w:sz w:val="24"/>
          <w:szCs w:val="24"/>
        </w:rPr>
        <w:t>romusõidukite käitluskulude katmi</w:t>
      </w:r>
      <w:r w:rsidR="00A1743F">
        <w:rPr>
          <w:rFonts w:ascii="Times New Roman" w:eastAsia="Times New Roman" w:hAnsi="Times New Roman" w:cs="Times New Roman"/>
          <w:color w:val="000000" w:themeColor="text1"/>
          <w:sz w:val="24"/>
          <w:szCs w:val="24"/>
        </w:rPr>
        <w:t xml:space="preserve">se </w:t>
      </w:r>
      <w:r w:rsidR="00A1743F" w:rsidRPr="009A28FC">
        <w:rPr>
          <w:rFonts w:ascii="Times New Roman" w:eastAsia="Times New Roman" w:hAnsi="Times New Roman" w:cs="Times New Roman"/>
          <w:color w:val="000000" w:themeColor="text1"/>
          <w:sz w:val="24"/>
          <w:szCs w:val="24"/>
        </w:rPr>
        <w:t xml:space="preserve">kehtiva laiendatud tootjavastutuse </w:t>
      </w:r>
      <w:r w:rsidR="00A1743F">
        <w:rPr>
          <w:rFonts w:ascii="Times New Roman" w:eastAsia="Times New Roman" w:hAnsi="Times New Roman" w:cs="Times New Roman"/>
          <w:color w:val="000000" w:themeColor="text1"/>
          <w:sz w:val="24"/>
          <w:szCs w:val="24"/>
        </w:rPr>
        <w:t>kaudu</w:t>
      </w:r>
      <w:r w:rsidR="00A1743F" w:rsidRPr="009A28FC">
        <w:rPr>
          <w:rFonts w:ascii="Times New Roman" w:eastAsia="Times New Roman" w:hAnsi="Times New Roman" w:cs="Times New Roman"/>
          <w:color w:val="000000" w:themeColor="text1"/>
          <w:sz w:val="24"/>
          <w:szCs w:val="24"/>
        </w:rPr>
        <w:t>.</w:t>
      </w:r>
      <w:r w:rsidR="00A1743F" w:rsidRPr="00A1743F">
        <w:rPr>
          <w:rFonts w:ascii="Times New Roman" w:eastAsia="Times New Roman" w:hAnsi="Times New Roman" w:cs="Times New Roman"/>
          <w:color w:val="000000" w:themeColor="text1"/>
          <w:sz w:val="24"/>
          <w:szCs w:val="24"/>
        </w:rPr>
        <w:t xml:space="preserve"> </w:t>
      </w:r>
      <w:r w:rsidR="00A1743F" w:rsidRPr="009A28FC">
        <w:rPr>
          <w:rFonts w:ascii="Times New Roman" w:eastAsia="Times New Roman" w:hAnsi="Times New Roman" w:cs="Times New Roman"/>
          <w:color w:val="000000" w:themeColor="text1"/>
          <w:sz w:val="24"/>
          <w:szCs w:val="24"/>
        </w:rPr>
        <w:t>Kehtestatav nõue võimaldab efektiivsemat romusõidukite kogumist, ringlussevõttu ja taaskasutamist, sh tagab pikalt seisnud romusõidukite ja osaliselt lammutatud romusõidukite vastuvõtmise. Praktikas on tekkinud olukordi, kus jäätmekäitleja on keeldunud vastu võtmast pikalt seisnud romusõiduki või osaliselt lammutatud romusõiduki, kuna selliste romusõidukite materjalide hind ei kompenseeri selliste sõidukite käitluskulusid. Edaspidi on jäätmekäitlejad kohustatud sellised sõidukid võtma vastu ning</w:t>
      </w:r>
      <w:commentRangeStart w:id="10"/>
      <w:r w:rsidR="00A1743F" w:rsidRPr="009A28FC">
        <w:rPr>
          <w:rFonts w:ascii="Times New Roman" w:eastAsia="Times New Roman" w:hAnsi="Times New Roman" w:cs="Times New Roman"/>
          <w:color w:val="000000" w:themeColor="text1"/>
          <w:sz w:val="24"/>
          <w:szCs w:val="24"/>
        </w:rPr>
        <w:t xml:space="preserve"> nende käitluskulud saab tasaarveldada </w:t>
      </w:r>
      <w:r w:rsidR="00A1743F">
        <w:rPr>
          <w:rFonts w:ascii="Times New Roman" w:eastAsia="Times New Roman" w:hAnsi="Times New Roman" w:cs="Times New Roman"/>
          <w:color w:val="000000" w:themeColor="text1"/>
          <w:sz w:val="24"/>
          <w:szCs w:val="24"/>
        </w:rPr>
        <w:t xml:space="preserve">tootjate või </w:t>
      </w:r>
      <w:r w:rsidR="00A1743F" w:rsidRPr="009A28FC">
        <w:rPr>
          <w:rFonts w:ascii="Times New Roman" w:eastAsia="Times New Roman" w:hAnsi="Times New Roman" w:cs="Times New Roman"/>
          <w:color w:val="000000" w:themeColor="text1"/>
          <w:sz w:val="24"/>
          <w:szCs w:val="24"/>
        </w:rPr>
        <w:t>tootjate ühendusega</w:t>
      </w:r>
      <w:commentRangeEnd w:id="10"/>
      <w:r w:rsidR="009608BD">
        <w:rPr>
          <w:rStyle w:val="Kommentaariviide"/>
        </w:rPr>
        <w:commentReference w:id="10"/>
      </w:r>
      <w:r w:rsidR="00A1743F" w:rsidRPr="009A28FC">
        <w:rPr>
          <w:rFonts w:ascii="Times New Roman" w:eastAsia="Times New Roman" w:hAnsi="Times New Roman" w:cs="Times New Roman"/>
          <w:color w:val="000000" w:themeColor="text1"/>
          <w:sz w:val="24"/>
          <w:szCs w:val="24"/>
        </w:rPr>
        <w:t>.</w:t>
      </w:r>
    </w:p>
    <w:p w14:paraId="1C56F010" w14:textId="4FEE1FE0" w:rsidR="009C11D6" w:rsidRPr="00FA5B9B" w:rsidRDefault="7F4C26FA"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 xml:space="preserve"> Märgitud põhimõte ei ole uus.</w:t>
      </w:r>
      <w:r w:rsidR="270959ED" w:rsidRPr="009A28FC">
        <w:rPr>
          <w:rFonts w:ascii="Times New Roman" w:eastAsia="Times New Roman" w:hAnsi="Times New Roman" w:cs="Times New Roman"/>
          <w:color w:val="000000" w:themeColor="text1"/>
          <w:sz w:val="24"/>
          <w:szCs w:val="24"/>
        </w:rPr>
        <w:t xml:space="preserve"> Jäätmeseaduse</w:t>
      </w:r>
      <w:r w:rsidR="67D4B563" w:rsidRPr="009A28FC">
        <w:rPr>
          <w:rFonts w:ascii="Times New Roman" w:eastAsia="Times New Roman" w:hAnsi="Times New Roman" w:cs="Times New Roman"/>
          <w:color w:val="000000" w:themeColor="text1"/>
          <w:sz w:val="24"/>
          <w:szCs w:val="24"/>
        </w:rPr>
        <w:t>ga</w:t>
      </w:r>
      <w:r w:rsidR="270959ED" w:rsidRPr="009A28FC">
        <w:rPr>
          <w:rFonts w:ascii="Times New Roman" w:eastAsia="Times New Roman" w:hAnsi="Times New Roman" w:cs="Times New Roman"/>
          <w:color w:val="000000" w:themeColor="text1"/>
          <w:sz w:val="24"/>
          <w:szCs w:val="24"/>
        </w:rPr>
        <w:t xml:space="preserve"> on võetud üle </w:t>
      </w:r>
      <w:r w:rsidR="235D7AF1" w:rsidRPr="009A28FC">
        <w:rPr>
          <w:rFonts w:ascii="Times New Roman" w:eastAsia="Times New Roman" w:hAnsi="Times New Roman" w:cs="Times New Roman"/>
          <w:sz w:val="24"/>
          <w:szCs w:val="24"/>
        </w:rPr>
        <w:t>Euroopa Parlamendi ja nõukogu direktiiv (EL) 2018/851, millega muudetakse direktiivi 2008/98/EÜ, mis käsitleb jäätmeid (</w:t>
      </w:r>
      <w:r w:rsidR="235D7AF1" w:rsidRPr="009A28FC">
        <w:rPr>
          <w:rFonts w:ascii="Times New Roman" w:eastAsia="Times New Roman" w:hAnsi="Times New Roman" w:cs="Times New Roman"/>
          <w:color w:val="000000" w:themeColor="text1"/>
          <w:sz w:val="24"/>
          <w:szCs w:val="24"/>
        </w:rPr>
        <w:t>ELT L 150, 14.6.2018, lk 109–140</w:t>
      </w:r>
      <w:r w:rsidR="235D7AF1" w:rsidRPr="009A28FC">
        <w:rPr>
          <w:rFonts w:ascii="Times New Roman" w:eastAsia="Times New Roman" w:hAnsi="Times New Roman" w:cs="Times New Roman"/>
          <w:sz w:val="24"/>
          <w:szCs w:val="24"/>
        </w:rPr>
        <w:t xml:space="preserve">; edaspidi ka </w:t>
      </w:r>
      <w:r w:rsidR="235D7AF1" w:rsidRPr="009A28FC">
        <w:rPr>
          <w:rFonts w:ascii="Times New Roman" w:eastAsia="Times New Roman" w:hAnsi="Times New Roman" w:cs="Times New Roman"/>
          <w:i/>
          <w:iCs/>
          <w:sz w:val="24"/>
          <w:szCs w:val="24"/>
        </w:rPr>
        <w:t>jäätmete raamdirektiiv</w:t>
      </w:r>
      <w:r w:rsidR="235D7AF1" w:rsidRPr="009A28FC">
        <w:rPr>
          <w:rFonts w:ascii="Times New Roman" w:eastAsia="Times New Roman" w:hAnsi="Times New Roman" w:cs="Times New Roman"/>
          <w:sz w:val="24"/>
          <w:szCs w:val="24"/>
        </w:rPr>
        <w:t>)</w:t>
      </w:r>
      <w:r w:rsidR="270959ED" w:rsidRPr="009A28FC">
        <w:rPr>
          <w:rFonts w:ascii="Times New Roman" w:eastAsia="Times New Roman" w:hAnsi="Times New Roman" w:cs="Times New Roman"/>
          <w:color w:val="000000" w:themeColor="text1"/>
          <w:sz w:val="24"/>
          <w:szCs w:val="24"/>
        </w:rPr>
        <w:t xml:space="preserve">, mis sätestab jäätmete mõiste ning kohustuse anda jäätmed üle keskkonnaluba omavale jäätmekäitlejale. </w:t>
      </w:r>
      <w:r w:rsidR="4D5329E2" w:rsidRPr="009A28FC">
        <w:rPr>
          <w:rFonts w:ascii="Times New Roman" w:eastAsia="Times New Roman" w:hAnsi="Times New Roman" w:cs="Times New Roman"/>
          <w:color w:val="000000" w:themeColor="text1"/>
          <w:sz w:val="24"/>
          <w:szCs w:val="24"/>
        </w:rPr>
        <w:t>Samuti tuleneb märgitud kohustus romusõidukite</w:t>
      </w:r>
      <w:r w:rsidR="00BA549D">
        <w:rPr>
          <w:rFonts w:ascii="Times New Roman" w:eastAsia="Times New Roman" w:hAnsi="Times New Roman" w:cs="Times New Roman"/>
          <w:color w:val="000000" w:themeColor="text1"/>
          <w:sz w:val="24"/>
          <w:szCs w:val="24"/>
        </w:rPr>
        <w:t>le</w:t>
      </w:r>
      <w:r w:rsidR="4D5329E2" w:rsidRPr="009A28FC">
        <w:rPr>
          <w:rFonts w:ascii="Times New Roman" w:eastAsia="Times New Roman" w:hAnsi="Times New Roman" w:cs="Times New Roman"/>
          <w:color w:val="000000" w:themeColor="text1"/>
          <w:sz w:val="24"/>
          <w:szCs w:val="24"/>
        </w:rPr>
        <w:t xml:space="preserve"> </w:t>
      </w:r>
      <w:hyperlink r:id="rId17" w:history="1">
        <w:r w:rsidRPr="009A28FC">
          <w:rPr>
            <w:rFonts w:ascii="Times New Roman" w:eastAsia="Times New Roman" w:hAnsi="Times New Roman" w:cs="Times New Roman"/>
            <w:color w:val="000000" w:themeColor="text1"/>
            <w:sz w:val="24"/>
            <w:szCs w:val="24"/>
          </w:rPr>
          <w:t>Euroopa Parlamendi ja nõukogu direktiivist 2000/53/EÜ kasutuselt kõrvaldatud sõidukite kohta</w:t>
        </w:r>
      </w:hyperlink>
      <w:r w:rsidRPr="009A28FC">
        <w:rPr>
          <w:rFonts w:ascii="Times New Roman" w:eastAsia="Times New Roman" w:hAnsi="Times New Roman" w:cs="Times New Roman"/>
          <w:color w:val="000000" w:themeColor="text1"/>
          <w:sz w:val="24"/>
          <w:szCs w:val="24"/>
        </w:rPr>
        <w:t xml:space="preserve"> (EÜT L 269, 21.10.2000, lk 34–43</w:t>
      </w:r>
      <w:r w:rsidR="09B4A384" w:rsidRPr="009A28FC">
        <w:rPr>
          <w:rFonts w:ascii="Times New Roman" w:eastAsia="Times New Roman" w:hAnsi="Times New Roman" w:cs="Times New Roman"/>
          <w:color w:val="000000" w:themeColor="text1"/>
          <w:sz w:val="24"/>
          <w:szCs w:val="24"/>
        </w:rPr>
        <w:t xml:space="preserve">; </w:t>
      </w:r>
      <w:r w:rsidRPr="009A28FC">
        <w:rPr>
          <w:rFonts w:ascii="Times New Roman" w:eastAsia="Times New Roman" w:hAnsi="Times New Roman" w:cs="Times New Roman"/>
          <w:color w:val="000000" w:themeColor="text1"/>
          <w:sz w:val="24"/>
          <w:szCs w:val="24"/>
        </w:rPr>
        <w:t xml:space="preserve">edaspidi </w:t>
      </w:r>
      <w:r w:rsidR="011E4BF6" w:rsidRPr="009A28FC">
        <w:rPr>
          <w:rFonts w:ascii="Times New Roman" w:eastAsia="Times New Roman" w:hAnsi="Times New Roman" w:cs="Times New Roman"/>
          <w:color w:val="000000" w:themeColor="text1"/>
          <w:sz w:val="24"/>
          <w:szCs w:val="24"/>
        </w:rPr>
        <w:t xml:space="preserve">ka </w:t>
      </w:r>
      <w:r w:rsidRPr="009A28FC">
        <w:rPr>
          <w:rFonts w:ascii="Times New Roman" w:eastAsia="Times New Roman" w:hAnsi="Times New Roman" w:cs="Times New Roman"/>
          <w:i/>
          <w:iCs/>
          <w:color w:val="000000" w:themeColor="text1"/>
          <w:sz w:val="24"/>
          <w:szCs w:val="24"/>
        </w:rPr>
        <w:t>ELV direktiiv</w:t>
      </w:r>
      <w:r w:rsidRPr="009A28FC">
        <w:rPr>
          <w:rFonts w:ascii="Times New Roman" w:eastAsia="Times New Roman" w:hAnsi="Times New Roman" w:cs="Times New Roman"/>
          <w:color w:val="000000" w:themeColor="text1"/>
          <w:sz w:val="24"/>
          <w:szCs w:val="24"/>
        </w:rPr>
        <w:t>)</w:t>
      </w:r>
      <w:r w:rsidR="04A1C445" w:rsidRPr="009A28FC">
        <w:rPr>
          <w:rFonts w:ascii="Times New Roman" w:eastAsia="Times New Roman" w:hAnsi="Times New Roman" w:cs="Times New Roman"/>
          <w:color w:val="000000" w:themeColor="text1"/>
          <w:sz w:val="24"/>
          <w:szCs w:val="24"/>
        </w:rPr>
        <w:t>, mille põhjenduspunkt</w:t>
      </w:r>
      <w:r w:rsidR="2E28E98C" w:rsidRPr="009A28FC">
        <w:rPr>
          <w:rFonts w:ascii="Times New Roman" w:eastAsia="Times New Roman" w:hAnsi="Times New Roman" w:cs="Times New Roman"/>
          <w:color w:val="000000" w:themeColor="text1"/>
          <w:sz w:val="24"/>
          <w:szCs w:val="24"/>
        </w:rPr>
        <w:t xml:space="preserve"> 18 </w:t>
      </w:r>
      <w:r w:rsidR="28F11D53" w:rsidRPr="009A28FC">
        <w:rPr>
          <w:rFonts w:ascii="Times New Roman" w:eastAsia="Times New Roman" w:hAnsi="Times New Roman" w:cs="Times New Roman"/>
          <w:color w:val="000000" w:themeColor="text1"/>
          <w:sz w:val="24"/>
          <w:szCs w:val="24"/>
        </w:rPr>
        <w:t xml:space="preserve">rõhutab, et </w:t>
      </w:r>
      <w:r w:rsidR="53AB42B9" w:rsidRPr="009A28FC">
        <w:rPr>
          <w:rFonts w:ascii="Times New Roman" w:eastAsia="Times New Roman" w:hAnsi="Times New Roman" w:cs="Times New Roman"/>
          <w:color w:val="000000" w:themeColor="text1"/>
          <w:sz w:val="24"/>
          <w:szCs w:val="24"/>
        </w:rPr>
        <w:t>romusõidukite</w:t>
      </w:r>
      <w:r w:rsidR="2E28E98C" w:rsidRPr="009A28FC">
        <w:rPr>
          <w:rFonts w:ascii="Times New Roman" w:eastAsia="Times New Roman" w:hAnsi="Times New Roman" w:cs="Times New Roman"/>
          <w:color w:val="000000" w:themeColor="text1"/>
          <w:sz w:val="24"/>
          <w:szCs w:val="24"/>
        </w:rPr>
        <w:t xml:space="preserve"> kogumine ja töötlemine</w:t>
      </w:r>
      <w:r w:rsidR="00BA549D">
        <w:rPr>
          <w:rFonts w:ascii="Times New Roman" w:eastAsia="Times New Roman" w:hAnsi="Times New Roman" w:cs="Times New Roman"/>
          <w:color w:val="000000" w:themeColor="text1"/>
          <w:sz w:val="24"/>
          <w:szCs w:val="24"/>
        </w:rPr>
        <w:t xml:space="preserve"> peab</w:t>
      </w:r>
      <w:r w:rsidR="2E28E98C" w:rsidRPr="009A28FC">
        <w:rPr>
          <w:rFonts w:ascii="Times New Roman" w:eastAsia="Times New Roman" w:hAnsi="Times New Roman" w:cs="Times New Roman"/>
          <w:color w:val="000000" w:themeColor="text1"/>
          <w:sz w:val="24"/>
          <w:szCs w:val="24"/>
        </w:rPr>
        <w:t xml:space="preserve"> olema lubatud ainult nendele ettevõtjatele, kes on saanud tegevusloa</w:t>
      </w:r>
      <w:r w:rsidR="63A10A69" w:rsidRPr="009A28FC">
        <w:rPr>
          <w:rFonts w:ascii="Times New Roman" w:eastAsia="Times New Roman" w:hAnsi="Times New Roman" w:cs="Times New Roman"/>
          <w:color w:val="000000" w:themeColor="text1"/>
          <w:sz w:val="24"/>
          <w:szCs w:val="24"/>
        </w:rPr>
        <w:t>.</w:t>
      </w:r>
      <w:r w:rsidR="75F0AC41" w:rsidRPr="009A28FC">
        <w:rPr>
          <w:rFonts w:ascii="Times New Roman" w:eastAsia="Times New Roman" w:hAnsi="Times New Roman" w:cs="Times New Roman"/>
          <w:color w:val="000000" w:themeColor="text1"/>
          <w:sz w:val="24"/>
          <w:szCs w:val="24"/>
        </w:rPr>
        <w:t xml:space="preserve"> ELV direktiivi art</w:t>
      </w:r>
      <w:r w:rsidR="00BA549D">
        <w:rPr>
          <w:rFonts w:ascii="Times New Roman" w:eastAsia="Times New Roman" w:hAnsi="Times New Roman" w:cs="Times New Roman"/>
          <w:color w:val="000000" w:themeColor="text1"/>
          <w:sz w:val="24"/>
          <w:szCs w:val="24"/>
        </w:rPr>
        <w:t>ikli</w:t>
      </w:r>
      <w:r w:rsidR="75F0AC41" w:rsidRPr="009A28FC">
        <w:rPr>
          <w:rFonts w:ascii="Times New Roman" w:eastAsia="Times New Roman" w:hAnsi="Times New Roman" w:cs="Times New Roman"/>
          <w:color w:val="000000" w:themeColor="text1"/>
          <w:sz w:val="24"/>
          <w:szCs w:val="24"/>
        </w:rPr>
        <w:t xml:space="preserve"> 5 l</w:t>
      </w:r>
      <w:r w:rsidR="00BA549D">
        <w:rPr>
          <w:rFonts w:ascii="Times New Roman" w:eastAsia="Times New Roman" w:hAnsi="Times New Roman" w:cs="Times New Roman"/>
          <w:color w:val="000000" w:themeColor="text1"/>
          <w:sz w:val="24"/>
          <w:szCs w:val="24"/>
        </w:rPr>
        <w:t>õige</w:t>
      </w:r>
      <w:r w:rsidR="75F0AC41" w:rsidRPr="009A28FC">
        <w:rPr>
          <w:rFonts w:ascii="Times New Roman" w:eastAsia="Times New Roman" w:hAnsi="Times New Roman" w:cs="Times New Roman"/>
          <w:color w:val="000000" w:themeColor="text1"/>
          <w:sz w:val="24"/>
          <w:szCs w:val="24"/>
        </w:rPr>
        <w:t xml:space="preserve"> 2 sätestab, et l</w:t>
      </w:r>
      <w:r w:rsidR="75F0AC41" w:rsidRPr="009A28FC">
        <w:rPr>
          <w:rFonts w:ascii="Times New Roman" w:eastAsia="Times New Roman" w:hAnsi="Times New Roman" w:cs="Times New Roman"/>
          <w:color w:val="333333"/>
          <w:sz w:val="24"/>
          <w:szCs w:val="24"/>
        </w:rPr>
        <w:t>iikmesriigid võtavad vajalikke meetmeid tagamaks, et kõik kasutuselt kõrvaldatud sõidukid viiakse tegevusloaga töötlemiskodadesse.</w:t>
      </w:r>
      <w:r w:rsidR="63A10A69" w:rsidRPr="009A28FC">
        <w:rPr>
          <w:rFonts w:ascii="Times New Roman" w:eastAsia="Times New Roman" w:hAnsi="Times New Roman" w:cs="Times New Roman"/>
          <w:color w:val="000000" w:themeColor="text1"/>
          <w:sz w:val="24"/>
          <w:szCs w:val="24"/>
        </w:rPr>
        <w:t xml:space="preserve"> ELV direktiiv</w:t>
      </w:r>
      <w:r w:rsidRPr="009A28FC">
        <w:rPr>
          <w:rFonts w:ascii="Times New Roman" w:eastAsia="Times New Roman" w:hAnsi="Times New Roman" w:cs="Times New Roman"/>
          <w:color w:val="000000" w:themeColor="text1"/>
          <w:sz w:val="24"/>
          <w:szCs w:val="24"/>
        </w:rPr>
        <w:t xml:space="preserve"> on võetud üle riigisisesesse õigusesse jäätmeseaduse § 26 lõigete 3 ja</w:t>
      </w:r>
      <w:r w:rsidR="0C3E2106" w:rsidRPr="009A28FC">
        <w:rPr>
          <w:rFonts w:ascii="Times New Roman" w:eastAsia="Times New Roman" w:hAnsi="Times New Roman" w:cs="Times New Roman"/>
          <w:color w:val="000000" w:themeColor="text1"/>
          <w:sz w:val="24"/>
          <w:szCs w:val="24"/>
        </w:rPr>
        <w:t xml:space="preserve"> </w:t>
      </w:r>
      <w:r w:rsidRPr="009A28FC">
        <w:rPr>
          <w:rFonts w:ascii="Times New Roman" w:eastAsia="Times New Roman" w:hAnsi="Times New Roman" w:cs="Times New Roman"/>
          <w:color w:val="000000" w:themeColor="text1"/>
          <w:sz w:val="24"/>
          <w:szCs w:val="24"/>
        </w:rPr>
        <w:t>8 alusel kehtestatud Vabariigi Valitsuse 17.06.2010. a määrusega nr 79 „Mootorsõidukitest ja nende osadest tekkinud jäätmete kogumise, tootjale tagastamise ning taaskasutamise või kõrvaldamise nõuded ja kord ning sihtarvud ja sihtarvude saavutamise tähtajad</w:t>
      </w:r>
      <w:r w:rsidRPr="009A28FC">
        <w:rPr>
          <w:rFonts w:ascii="Times New Roman" w:eastAsia="Times New Roman" w:hAnsi="Times New Roman" w:cs="Times New Roman"/>
          <w:color w:val="000000" w:themeColor="text1"/>
          <w:sz w:val="24"/>
          <w:szCs w:val="24"/>
          <w:vertAlign w:val="superscript"/>
        </w:rPr>
        <w:t>1</w:t>
      </w:r>
      <w:r w:rsidRPr="0004152A">
        <w:rPr>
          <w:rFonts w:ascii="Times New Roman" w:eastAsia="Times New Roman" w:hAnsi="Times New Roman" w:cs="Times New Roman"/>
          <w:color w:val="000000" w:themeColor="text1"/>
          <w:sz w:val="24"/>
          <w:szCs w:val="24"/>
        </w:rPr>
        <w:t>“</w:t>
      </w:r>
      <w:r w:rsidR="0004152A" w:rsidRPr="0004152A">
        <w:rPr>
          <w:rFonts w:ascii="Times New Roman" w:eastAsia="Times New Roman" w:hAnsi="Times New Roman" w:cs="Times New Roman"/>
          <w:color w:val="000000" w:themeColor="text1"/>
          <w:sz w:val="24"/>
          <w:szCs w:val="24"/>
        </w:rPr>
        <w:t xml:space="preserve"> (e</w:t>
      </w:r>
      <w:r w:rsidR="0004152A" w:rsidRPr="00FA5B9B">
        <w:rPr>
          <w:rStyle w:val="cf01"/>
          <w:rFonts w:ascii="Times New Roman" w:hAnsi="Times New Roman" w:cs="Times New Roman"/>
          <w:sz w:val="24"/>
          <w:szCs w:val="24"/>
        </w:rPr>
        <w:t>daspidi VV 17.06.2010 määrus nr 79)</w:t>
      </w:r>
      <w:r w:rsidRPr="009A28FC">
        <w:rPr>
          <w:rFonts w:ascii="Times New Roman" w:eastAsia="Times New Roman" w:hAnsi="Times New Roman" w:cs="Times New Roman"/>
          <w:color w:val="000000" w:themeColor="text1"/>
          <w:sz w:val="24"/>
          <w:szCs w:val="24"/>
        </w:rPr>
        <w:t xml:space="preserve"> ja jäätmeseaduse § 29 lõike 4 punkti 7 alusel kehtestatud keskkonnaministri 01.07.2011. a määrusega nr 33 „Romusõidukite käitlusnõuded</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w:t>
      </w:r>
      <w:r w:rsidR="5940CC1C" w:rsidRPr="009A28FC">
        <w:rPr>
          <w:rFonts w:ascii="Times New Roman" w:eastAsia="Times New Roman" w:hAnsi="Times New Roman" w:cs="Times New Roman"/>
          <w:color w:val="000000" w:themeColor="text1"/>
          <w:sz w:val="24"/>
          <w:szCs w:val="24"/>
        </w:rPr>
        <w:t xml:space="preserve"> Rakendamise raskuste kõrvaldamiseks taasesitatakse ELV direktiivi põhimõte lõikes</w:t>
      </w:r>
      <w:r w:rsidR="72AF68F0" w:rsidRPr="009A28FC">
        <w:rPr>
          <w:rFonts w:ascii="Times New Roman" w:eastAsia="Times New Roman" w:hAnsi="Times New Roman" w:cs="Times New Roman"/>
          <w:color w:val="000000" w:themeColor="text1"/>
          <w:sz w:val="24"/>
          <w:szCs w:val="24"/>
        </w:rPr>
        <w:t xml:space="preserve"> 1</w:t>
      </w:r>
      <w:r w:rsidR="72AF68F0" w:rsidRPr="009A28FC">
        <w:rPr>
          <w:rFonts w:ascii="Times New Roman" w:eastAsia="Times New Roman" w:hAnsi="Times New Roman" w:cs="Times New Roman"/>
          <w:color w:val="000000" w:themeColor="text1"/>
          <w:sz w:val="24"/>
          <w:szCs w:val="24"/>
          <w:vertAlign w:val="superscript"/>
        </w:rPr>
        <w:t>1</w:t>
      </w:r>
      <w:r w:rsidR="5D74CC4B" w:rsidRPr="009A28FC">
        <w:rPr>
          <w:rFonts w:ascii="Times New Roman" w:eastAsia="Times New Roman" w:hAnsi="Times New Roman" w:cs="Times New Roman"/>
          <w:color w:val="000000" w:themeColor="text1"/>
          <w:sz w:val="24"/>
          <w:szCs w:val="24"/>
        </w:rPr>
        <w:t>.</w:t>
      </w:r>
    </w:p>
    <w:p w14:paraId="2FB485C3" w14:textId="77777777" w:rsidR="00BA549D" w:rsidRDefault="00BA549D" w:rsidP="003C5E8D">
      <w:pPr>
        <w:spacing w:after="0" w:line="240" w:lineRule="auto"/>
        <w:jc w:val="both"/>
        <w:rPr>
          <w:rFonts w:ascii="Times New Roman" w:eastAsia="Times New Roman" w:hAnsi="Times New Roman" w:cs="Times New Roman"/>
          <w:color w:val="000000" w:themeColor="text1"/>
          <w:sz w:val="24"/>
          <w:szCs w:val="24"/>
        </w:rPr>
      </w:pPr>
    </w:p>
    <w:p w14:paraId="46655EB9" w14:textId="685C638E" w:rsidR="009C11D6" w:rsidRPr="009A28FC" w:rsidRDefault="1BA36180"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color w:val="000000" w:themeColor="text1"/>
          <w:sz w:val="24"/>
          <w:szCs w:val="24"/>
        </w:rPr>
        <w:t>Romusõiduki keskkonnaohutuks muutmine on esimene samm inimeste tervise-, keskkonna- ja tööohutusriskide ennetamise suunas. Selle sättega tagatakse romusõidukite</w:t>
      </w:r>
      <w:r w:rsidRPr="009A28FC">
        <w:rPr>
          <w:rFonts w:ascii="Times New Roman" w:eastAsia="Times New Roman" w:hAnsi="Times New Roman" w:cs="Times New Roman"/>
          <w:sz w:val="24"/>
          <w:szCs w:val="24"/>
        </w:rPr>
        <w:t xml:space="preserve"> käitlemine viisil, mis ei sea ohtu inimese tervist ega kahjusta keskkonda. Jäätmekäitlejad, kellele on väljastatud keskkonnaluba ning kellel on kirjalik leping </w:t>
      </w:r>
      <w:r w:rsidR="00452C3C">
        <w:rPr>
          <w:rFonts w:ascii="Times New Roman" w:eastAsia="Times New Roman" w:hAnsi="Times New Roman" w:cs="Times New Roman"/>
          <w:sz w:val="24"/>
          <w:szCs w:val="24"/>
        </w:rPr>
        <w:t xml:space="preserve">mootorsõiduki tootjate või  mootorsõiduki </w:t>
      </w:r>
      <w:r w:rsidRPr="009A28FC">
        <w:rPr>
          <w:rFonts w:ascii="Times New Roman" w:eastAsia="Times New Roman" w:hAnsi="Times New Roman" w:cs="Times New Roman"/>
          <w:sz w:val="24"/>
          <w:szCs w:val="24"/>
        </w:rPr>
        <w:t xml:space="preserve">tootjate </w:t>
      </w:r>
      <w:r w:rsidRPr="009A28FC">
        <w:rPr>
          <w:rFonts w:ascii="Times New Roman" w:eastAsia="Times New Roman" w:hAnsi="Times New Roman" w:cs="Times New Roman"/>
          <w:sz w:val="24"/>
          <w:szCs w:val="24"/>
        </w:rPr>
        <w:lastRenderedPageBreak/>
        <w:t>ühendusega, suudavad tagada, et kõik romusõidukid, nende tarvikud, osad ja materjalid ning sõidukite remondi käigus tekkinud jäätmed võetakse vastu ja neid töödeldakse kehtestatud nõuete</w:t>
      </w:r>
      <w:r w:rsidR="00BA549D">
        <w:rPr>
          <w:rFonts w:ascii="Times New Roman" w:eastAsia="Times New Roman" w:hAnsi="Times New Roman" w:cs="Times New Roman"/>
          <w:sz w:val="24"/>
          <w:szCs w:val="24"/>
        </w:rPr>
        <w:t xml:space="preserve"> kohaselt,</w:t>
      </w:r>
      <w:r w:rsidRPr="009A28FC">
        <w:rPr>
          <w:rFonts w:ascii="Times New Roman" w:eastAsia="Times New Roman" w:hAnsi="Times New Roman" w:cs="Times New Roman"/>
          <w:sz w:val="24"/>
          <w:szCs w:val="24"/>
        </w:rPr>
        <w:t xml:space="preserve"> ning kehtestatud sihtarvude täitmise.</w:t>
      </w:r>
    </w:p>
    <w:p w14:paraId="168855BA" w14:textId="77777777" w:rsidR="00BA549D" w:rsidRDefault="00BA549D" w:rsidP="003C5E8D">
      <w:pPr>
        <w:spacing w:after="0" w:line="240" w:lineRule="auto"/>
        <w:jc w:val="both"/>
        <w:rPr>
          <w:rFonts w:ascii="Times New Roman" w:eastAsia="Times New Roman" w:hAnsi="Times New Roman" w:cs="Times New Roman"/>
          <w:color w:val="000000" w:themeColor="text1"/>
          <w:sz w:val="24"/>
          <w:szCs w:val="24"/>
        </w:rPr>
      </w:pPr>
    </w:p>
    <w:p w14:paraId="60B0C42B" w14:textId="4DDCD2B7" w:rsidR="009C11D6" w:rsidRPr="009A28FC" w:rsidRDefault="1BA36180"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Eestis kohaldatakse laiendatud tootjavastutust mootorsõidukitele, mis on M1, N1 ja L2e</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kategooria sõidukid, ja nende kategooria sõidukite osadele. Laiendatud tootjavastutuse põhimõtte kohaselt vastutab tootja turule suunatud mootorsõidukite ja mootorsõidukite osade jäätmekäitluskohustuste täitmise eest. Laiendatud tootjavastutuse süsteemid tagavad kasutuselt kõrvaldatud sõiduki efektiivsema kogumise ning nõuetekohase töötluse kooskõlas jäätmeid käsitlevate ELi õigusaktide ja rahvusvaheliste lepingutega. Mootorsõidukite ja mootorsõidukite osade tootjad täidavad </w:t>
      </w:r>
      <w:r w:rsidR="0091481B">
        <w:rPr>
          <w:rFonts w:ascii="Times New Roman" w:eastAsia="Times New Roman" w:hAnsi="Times New Roman" w:cs="Times New Roman"/>
          <w:color w:val="000000" w:themeColor="text1"/>
          <w:sz w:val="24"/>
          <w:szCs w:val="24"/>
        </w:rPr>
        <w:t>praegu</w:t>
      </w:r>
      <w:r w:rsidRPr="009A28FC">
        <w:rPr>
          <w:rFonts w:ascii="Times New Roman" w:eastAsia="Times New Roman" w:hAnsi="Times New Roman" w:cs="Times New Roman"/>
          <w:color w:val="000000" w:themeColor="text1"/>
          <w:sz w:val="24"/>
          <w:szCs w:val="24"/>
        </w:rPr>
        <w:t xml:space="preserve"> tootjavastutuse kohustusi individuaalselt ning on sõlminud romusõidukite käitlemise lepingud jäätmekäitlejatega. Romusõiduk ehk kasutuselt kõrvaldatud mootorsõiduk on </w:t>
      </w:r>
      <w:proofErr w:type="spellStart"/>
      <w:r w:rsidRPr="009A28FC">
        <w:rPr>
          <w:rFonts w:ascii="Times New Roman" w:eastAsia="Times New Roman" w:hAnsi="Times New Roman" w:cs="Times New Roman"/>
          <w:color w:val="000000" w:themeColor="text1"/>
          <w:sz w:val="24"/>
          <w:szCs w:val="24"/>
        </w:rPr>
        <w:t>jäätmena</w:t>
      </w:r>
      <w:proofErr w:type="spellEnd"/>
      <w:r w:rsidRPr="009A28FC">
        <w:rPr>
          <w:rFonts w:ascii="Times New Roman" w:eastAsia="Times New Roman" w:hAnsi="Times New Roman" w:cs="Times New Roman"/>
          <w:color w:val="000000" w:themeColor="text1"/>
          <w:sz w:val="24"/>
          <w:szCs w:val="24"/>
        </w:rPr>
        <w:t xml:space="preserve"> käsit</w:t>
      </w:r>
      <w:r w:rsidR="0091481B">
        <w:rPr>
          <w:rFonts w:ascii="Times New Roman" w:eastAsia="Times New Roman" w:hAnsi="Times New Roman" w:cs="Times New Roman"/>
          <w:color w:val="000000" w:themeColor="text1"/>
          <w:sz w:val="24"/>
          <w:szCs w:val="24"/>
        </w:rPr>
        <w:t>atav</w:t>
      </w:r>
      <w:r w:rsidRPr="009A28FC">
        <w:rPr>
          <w:rFonts w:ascii="Times New Roman" w:eastAsia="Times New Roman" w:hAnsi="Times New Roman" w:cs="Times New Roman"/>
          <w:color w:val="000000" w:themeColor="text1"/>
          <w:sz w:val="24"/>
          <w:szCs w:val="24"/>
        </w:rPr>
        <w:t xml:space="preserve"> sõiduk, mille valdaja kasutuselt kõrvaldab, kavatseb kasutuselt kõrvaldada või on kohustatud kasutuselt kõrvaldama, sh ka ese või toode, mille kasutamine on seadusega keelatud, või toode, mille valdaja ei leia edasist kasutamist. Romusõiduk põhjustab või võib põhjustada tervise- või keskkonnaohtu, keskkonnahäiringuid või keskkonna ülemäärast risustamist. Keskkonnarisk kasvab sõiduki vanuse, õnnetuste või muude asjaolude tõttu, mille tagajärjel ei saa tagada ohutut seisundit. Romusõiduk on ohtlik jääde, kuna sisaldab ohtlikke vedelikke ja muid ohtlikke aineid. Ohtlikud vedelikud ja ained toovad kaasa märkimisväärse reostusohu. Romusõiduki kliimaseadmed ja külmutusseadmed sisaldavad osoonikihti kahandavaid aineid, mis tuleb eemaldada spetsiaalsete seadmetega, et need ei satuks keskkonda. Mittenõuetekohase lammutamise tulemusel võivad ohtlikud vedelikud või muud ohtlikud ained lekkida keskkonda, põhjustada tulekahju ning lisaks keskkonnakahjule põhjustada ka inimestele tervisekahjustusi. Romusõidukeid tuleb töödelda nõuetekohaselt. Nõuetekohane töötlemine vähendab romusõidukite mõju keskkonnale, tagab keskkonna säilimise ja kvaliteedi. Romusõidukite käitlus on lubatud keskkonnakaitseloa alusel.</w:t>
      </w:r>
    </w:p>
    <w:p w14:paraId="3362458D" w14:textId="0AF34560"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15C07C52" w14:textId="10F6A540" w:rsidR="009C11D6" w:rsidRPr="009A28FC" w:rsidRDefault="1BA36180"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Lisaks on mootorsõidukite tootjale kehtestatud taaskasutamise ja ringlussevõtu sihtarvud. Mootorsõidukite tootja ja romusõidukite käitlejad peavad tagama taaskasutamise ja ringlussevõtu sihtarvude täitmise, alates 1. jaanuarist 2015. a tuleb romusõidukitest taaskasutada vähemalt 95% romusõidukite aastasest keskmisest massist ning korduskasutusse ja ringlusse võetavate komponentide, materjalide ja ainete kogus peab olema vähemalt 85% romusõidukite aastasest keskmisest massist. Sihtarve võetakse arvesse juhul, kui romusõidukite taaskasutamise ja ringlussevõtu arvutamise jaoks on tehtud romusõidukite katsepurustamisi.</w:t>
      </w:r>
    </w:p>
    <w:p w14:paraId="17B2D54A" w14:textId="480EC179"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12576C77" w14:textId="22D8D246" w:rsidR="009C11D6" w:rsidRPr="009A28FC" w:rsidRDefault="50A4E296"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sz w:val="24"/>
          <w:szCs w:val="24"/>
        </w:rPr>
        <w:t>Paragrahvi täiendatakse lõikega 1</w:t>
      </w:r>
      <w:r w:rsidR="764506B4" w:rsidRPr="009A28FC">
        <w:rPr>
          <w:rFonts w:ascii="Times New Roman" w:eastAsia="Times New Roman" w:hAnsi="Times New Roman" w:cs="Times New Roman"/>
          <w:sz w:val="24"/>
          <w:szCs w:val="24"/>
          <w:vertAlign w:val="superscript"/>
        </w:rPr>
        <w:t>2</w:t>
      </w:r>
      <w:r w:rsidRPr="009A28FC">
        <w:rPr>
          <w:rFonts w:ascii="Times New Roman" w:eastAsia="Times New Roman" w:hAnsi="Times New Roman" w:cs="Times New Roman"/>
          <w:sz w:val="24"/>
          <w:szCs w:val="24"/>
        </w:rPr>
        <w:t xml:space="preserve">. </w:t>
      </w:r>
      <w:r w:rsidR="000029A8">
        <w:rPr>
          <w:rFonts w:ascii="Times New Roman" w:eastAsia="Times New Roman" w:hAnsi="Times New Roman" w:cs="Times New Roman"/>
          <w:sz w:val="24"/>
          <w:szCs w:val="24"/>
        </w:rPr>
        <w:t>Uues l</w:t>
      </w:r>
      <w:r w:rsidRPr="009A28FC">
        <w:rPr>
          <w:rFonts w:ascii="Times New Roman" w:eastAsia="Times New Roman" w:hAnsi="Times New Roman" w:cs="Times New Roman"/>
          <w:color w:val="000000" w:themeColor="text1"/>
          <w:sz w:val="24"/>
          <w:szCs w:val="24"/>
        </w:rPr>
        <w:t>õikes sätestatakse selgelt, et romusõiduk tuleb anda üle üksnes keskkonnaluba omavale jäätmekäitlejale, kellel on kirjalik leping tootjaga või tootjate ühendusega. Märgitud põhimõte ei ole uus. Märgitud kohustus tuleneb ELV direktiiv</w:t>
      </w:r>
      <w:r w:rsidR="394662BF" w:rsidRPr="009A28FC">
        <w:rPr>
          <w:rFonts w:ascii="Times New Roman" w:eastAsia="Times New Roman" w:hAnsi="Times New Roman" w:cs="Times New Roman"/>
          <w:color w:val="000000" w:themeColor="text1"/>
          <w:sz w:val="24"/>
          <w:szCs w:val="24"/>
        </w:rPr>
        <w:t>ist</w:t>
      </w:r>
      <w:r w:rsidR="6CD91F7F" w:rsidRPr="009A28FC">
        <w:rPr>
          <w:rFonts w:ascii="Times New Roman" w:eastAsia="Times New Roman" w:hAnsi="Times New Roman" w:cs="Times New Roman"/>
          <w:color w:val="000000" w:themeColor="text1"/>
          <w:sz w:val="24"/>
          <w:szCs w:val="24"/>
        </w:rPr>
        <w:t xml:space="preserve"> (</w:t>
      </w:r>
      <w:r w:rsidR="6CD91F7F" w:rsidRPr="009A28FC">
        <w:rPr>
          <w:rFonts w:ascii="Times New Roman" w:eastAsia="Times New Roman" w:hAnsi="Times New Roman" w:cs="Times New Roman"/>
          <w:i/>
          <w:iCs/>
          <w:color w:val="000000" w:themeColor="text1"/>
          <w:sz w:val="24"/>
          <w:szCs w:val="24"/>
        </w:rPr>
        <w:t xml:space="preserve">vt </w:t>
      </w:r>
      <w:r w:rsidR="000029A8">
        <w:rPr>
          <w:rFonts w:ascii="Times New Roman" w:eastAsia="Times New Roman" w:hAnsi="Times New Roman" w:cs="Times New Roman"/>
          <w:i/>
          <w:iCs/>
          <w:color w:val="000000" w:themeColor="text1"/>
          <w:sz w:val="24"/>
          <w:szCs w:val="24"/>
        </w:rPr>
        <w:t>ka</w:t>
      </w:r>
      <w:r w:rsidR="15AAF235" w:rsidRPr="009A28FC">
        <w:rPr>
          <w:rFonts w:ascii="Times New Roman" w:eastAsia="Times New Roman" w:hAnsi="Times New Roman" w:cs="Times New Roman"/>
          <w:i/>
          <w:iCs/>
          <w:color w:val="000000" w:themeColor="text1"/>
          <w:sz w:val="24"/>
          <w:szCs w:val="24"/>
        </w:rPr>
        <w:t xml:space="preserve"> </w:t>
      </w:r>
      <w:r w:rsidR="3891D893" w:rsidRPr="009A28FC">
        <w:rPr>
          <w:rFonts w:ascii="Times New Roman" w:eastAsia="Times New Roman" w:hAnsi="Times New Roman" w:cs="Times New Roman"/>
          <w:i/>
          <w:iCs/>
          <w:color w:val="000000" w:themeColor="text1"/>
          <w:sz w:val="24"/>
          <w:szCs w:val="24"/>
        </w:rPr>
        <w:t>seletuskirja</w:t>
      </w:r>
      <w:r w:rsidR="000029A8">
        <w:rPr>
          <w:rFonts w:ascii="Times New Roman" w:eastAsia="Times New Roman" w:hAnsi="Times New Roman" w:cs="Times New Roman"/>
          <w:i/>
          <w:iCs/>
          <w:color w:val="000000" w:themeColor="text1"/>
          <w:sz w:val="24"/>
          <w:szCs w:val="24"/>
        </w:rPr>
        <w:t>s</w:t>
      </w:r>
      <w:r w:rsidR="3891D893" w:rsidRPr="009A28FC">
        <w:rPr>
          <w:rFonts w:ascii="Times New Roman" w:eastAsia="Times New Roman" w:hAnsi="Times New Roman" w:cs="Times New Roman"/>
          <w:i/>
          <w:iCs/>
          <w:color w:val="000000" w:themeColor="text1"/>
          <w:sz w:val="24"/>
          <w:szCs w:val="24"/>
        </w:rPr>
        <w:t xml:space="preserve"> § </w:t>
      </w:r>
      <w:r w:rsidR="3891D893" w:rsidRPr="009A28FC">
        <w:rPr>
          <w:rFonts w:ascii="Times New Roman" w:eastAsia="Times New Roman" w:hAnsi="Times New Roman" w:cs="Times New Roman"/>
          <w:i/>
          <w:iCs/>
          <w:sz w:val="24"/>
          <w:szCs w:val="24"/>
        </w:rPr>
        <w:t>26</w:t>
      </w:r>
      <w:r w:rsidR="3891D893" w:rsidRPr="009A28FC">
        <w:rPr>
          <w:rFonts w:ascii="Times New Roman" w:eastAsia="Times New Roman" w:hAnsi="Times New Roman" w:cs="Times New Roman"/>
          <w:i/>
          <w:iCs/>
          <w:sz w:val="24"/>
          <w:szCs w:val="24"/>
          <w:vertAlign w:val="superscript"/>
        </w:rPr>
        <w:t xml:space="preserve">3 </w:t>
      </w:r>
      <w:r w:rsidR="7A5753EC" w:rsidRPr="009A28FC">
        <w:rPr>
          <w:rFonts w:ascii="Times New Roman" w:eastAsia="Times New Roman" w:hAnsi="Times New Roman" w:cs="Times New Roman"/>
          <w:i/>
          <w:iCs/>
          <w:color w:val="000000" w:themeColor="text1"/>
          <w:sz w:val="24"/>
          <w:szCs w:val="24"/>
        </w:rPr>
        <w:t>lõike 1</w:t>
      </w:r>
      <w:r w:rsidR="5D74CC4B" w:rsidRPr="009A28FC">
        <w:rPr>
          <w:rFonts w:ascii="Times New Roman" w:eastAsia="Times New Roman" w:hAnsi="Times New Roman" w:cs="Times New Roman"/>
          <w:i/>
          <w:iCs/>
          <w:color w:val="000000" w:themeColor="text1"/>
          <w:sz w:val="24"/>
          <w:szCs w:val="24"/>
          <w:vertAlign w:val="superscript"/>
        </w:rPr>
        <w:t>1</w:t>
      </w:r>
      <w:r w:rsidR="63AC03E8" w:rsidRPr="009A28FC">
        <w:rPr>
          <w:rFonts w:ascii="Times New Roman" w:eastAsia="Times New Roman" w:hAnsi="Times New Roman" w:cs="Times New Roman"/>
          <w:i/>
          <w:iCs/>
          <w:color w:val="000000" w:themeColor="text1"/>
          <w:sz w:val="24"/>
          <w:szCs w:val="24"/>
          <w:vertAlign w:val="superscript"/>
        </w:rPr>
        <w:t xml:space="preserve"> </w:t>
      </w:r>
      <w:r w:rsidR="528BC52D" w:rsidRPr="009A28FC">
        <w:rPr>
          <w:rFonts w:ascii="Times New Roman" w:eastAsia="Times New Roman" w:hAnsi="Times New Roman" w:cs="Times New Roman"/>
          <w:i/>
          <w:iCs/>
          <w:color w:val="000000" w:themeColor="text1"/>
          <w:sz w:val="24"/>
          <w:szCs w:val="24"/>
        </w:rPr>
        <w:t>sel</w:t>
      </w:r>
      <w:r w:rsidR="5D74CC4B" w:rsidRPr="009A28FC">
        <w:rPr>
          <w:rFonts w:ascii="Times New Roman" w:eastAsia="Times New Roman" w:hAnsi="Times New Roman" w:cs="Times New Roman"/>
          <w:i/>
          <w:iCs/>
          <w:color w:val="000000" w:themeColor="text1"/>
          <w:sz w:val="24"/>
          <w:szCs w:val="24"/>
        </w:rPr>
        <w:t>gitust</w:t>
      </w:r>
      <w:r w:rsidR="55A6A72B" w:rsidRPr="009A28FC">
        <w:rPr>
          <w:rFonts w:ascii="Times New Roman" w:eastAsia="Times New Roman" w:hAnsi="Times New Roman" w:cs="Times New Roman"/>
          <w:color w:val="000000" w:themeColor="text1"/>
          <w:sz w:val="24"/>
          <w:szCs w:val="24"/>
        </w:rPr>
        <w:t>)</w:t>
      </w:r>
      <w:r w:rsidR="5D74CC4B" w:rsidRPr="009A28FC">
        <w:rPr>
          <w:rFonts w:ascii="Times New Roman" w:eastAsia="Times New Roman" w:hAnsi="Times New Roman" w:cs="Times New Roman"/>
          <w:color w:val="000000" w:themeColor="text1"/>
          <w:sz w:val="24"/>
          <w:szCs w:val="24"/>
        </w:rPr>
        <w:t xml:space="preserve">, mis on riigisisesesse õigusesse </w:t>
      </w:r>
      <w:r w:rsidR="000029A8" w:rsidRPr="009A28FC">
        <w:rPr>
          <w:rFonts w:ascii="Times New Roman" w:eastAsia="Times New Roman" w:hAnsi="Times New Roman" w:cs="Times New Roman"/>
          <w:color w:val="000000" w:themeColor="text1"/>
          <w:sz w:val="24"/>
          <w:szCs w:val="24"/>
        </w:rPr>
        <w:t xml:space="preserve">võetud üle </w:t>
      </w:r>
      <w:r w:rsidR="5D74CC4B" w:rsidRPr="009A28FC">
        <w:rPr>
          <w:rFonts w:ascii="Times New Roman" w:eastAsia="Times New Roman" w:hAnsi="Times New Roman" w:cs="Times New Roman"/>
          <w:color w:val="000000" w:themeColor="text1"/>
          <w:sz w:val="24"/>
          <w:szCs w:val="24"/>
        </w:rPr>
        <w:t xml:space="preserve">jäätmeseaduse § 26 lõigete 3 ja 8 alusel </w:t>
      </w:r>
      <w:r w:rsidR="5D74CC4B" w:rsidRPr="0004152A">
        <w:rPr>
          <w:rFonts w:ascii="Times New Roman" w:eastAsia="Times New Roman" w:hAnsi="Times New Roman" w:cs="Times New Roman"/>
          <w:color w:val="000000" w:themeColor="text1"/>
          <w:sz w:val="24"/>
          <w:szCs w:val="24"/>
        </w:rPr>
        <w:t>kehtestatud</w:t>
      </w:r>
      <w:r w:rsidR="0004152A" w:rsidRPr="0004152A">
        <w:rPr>
          <w:rFonts w:ascii="Times New Roman" w:eastAsia="Times New Roman" w:hAnsi="Times New Roman" w:cs="Times New Roman"/>
          <w:color w:val="000000" w:themeColor="text1"/>
          <w:sz w:val="24"/>
          <w:szCs w:val="24"/>
        </w:rPr>
        <w:t xml:space="preserve"> </w:t>
      </w:r>
      <w:r w:rsidR="0004152A" w:rsidRPr="0004152A">
        <w:rPr>
          <w:rStyle w:val="cf01"/>
          <w:rFonts w:ascii="Times New Roman" w:hAnsi="Times New Roman" w:cs="Times New Roman"/>
          <w:sz w:val="24"/>
          <w:szCs w:val="24"/>
        </w:rPr>
        <w:t>VV 17.06.2010 määruse</w:t>
      </w:r>
      <w:r w:rsidR="004D59C4">
        <w:rPr>
          <w:rStyle w:val="cf01"/>
          <w:rFonts w:ascii="Times New Roman" w:hAnsi="Times New Roman" w:cs="Times New Roman"/>
          <w:sz w:val="24"/>
          <w:szCs w:val="24"/>
        </w:rPr>
        <w:t>ga</w:t>
      </w:r>
      <w:r w:rsidR="0004152A" w:rsidRPr="0004152A">
        <w:rPr>
          <w:rStyle w:val="cf01"/>
          <w:rFonts w:ascii="Times New Roman" w:hAnsi="Times New Roman" w:cs="Times New Roman"/>
          <w:sz w:val="24"/>
          <w:szCs w:val="24"/>
        </w:rPr>
        <w:t xml:space="preserve"> nr 79</w:t>
      </w:r>
      <w:r w:rsidR="5D74CC4B" w:rsidRPr="0004152A">
        <w:rPr>
          <w:rFonts w:ascii="Times New Roman" w:eastAsia="Times New Roman" w:hAnsi="Times New Roman" w:cs="Times New Roman"/>
          <w:color w:val="000000" w:themeColor="text1"/>
          <w:sz w:val="24"/>
          <w:szCs w:val="24"/>
        </w:rPr>
        <w:t xml:space="preserve"> </w:t>
      </w:r>
      <w:r w:rsidR="5D74CC4B" w:rsidRPr="009A28FC">
        <w:rPr>
          <w:rFonts w:ascii="Times New Roman" w:eastAsia="Times New Roman" w:hAnsi="Times New Roman" w:cs="Times New Roman"/>
          <w:color w:val="000000" w:themeColor="text1"/>
          <w:sz w:val="24"/>
          <w:szCs w:val="24"/>
        </w:rPr>
        <w:t>ja jäätmeseaduse § 29 lõike 4 punkti 7 alusel kehtestatud keskkonnaministri 01.07.2011. a määrusega nr 33 „Romusõidukite käitlusnõuded</w:t>
      </w:r>
      <w:r w:rsidR="5D74CC4B" w:rsidRPr="009A28FC">
        <w:rPr>
          <w:rFonts w:ascii="Times New Roman" w:eastAsia="Times New Roman" w:hAnsi="Times New Roman" w:cs="Times New Roman"/>
          <w:color w:val="000000" w:themeColor="text1"/>
          <w:sz w:val="24"/>
          <w:szCs w:val="24"/>
          <w:vertAlign w:val="superscript"/>
        </w:rPr>
        <w:t>1</w:t>
      </w:r>
      <w:r w:rsidR="5D74CC4B" w:rsidRPr="009A28FC">
        <w:rPr>
          <w:rFonts w:ascii="Times New Roman" w:eastAsia="Times New Roman" w:hAnsi="Times New Roman" w:cs="Times New Roman"/>
          <w:color w:val="000000" w:themeColor="text1"/>
          <w:sz w:val="24"/>
          <w:szCs w:val="24"/>
        </w:rPr>
        <w:t>“. Praktikas on ilmnenud, et kohustatud isikud ja järelevalveasutused tõlgendavad üleandmise kohustust erinevalt. Rakendamise raskuste kõrvaldamiseks taasesitatakse ELV direktiivi põhimõte selgelt jäätmeseaduses.</w:t>
      </w:r>
    </w:p>
    <w:p w14:paraId="5F8B9B50" w14:textId="6603B100"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00D124A5" w14:textId="2AF874C1" w:rsidR="009C11D6" w:rsidRPr="009A28FC" w:rsidRDefault="50A4E296"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Paragrahvi täiendatakse lõikega 1</w:t>
      </w:r>
      <w:r w:rsidR="3BC361A2" w:rsidRPr="009A28FC">
        <w:rPr>
          <w:rFonts w:ascii="Times New Roman" w:eastAsia="Times New Roman" w:hAnsi="Times New Roman" w:cs="Times New Roman"/>
          <w:sz w:val="24"/>
          <w:szCs w:val="24"/>
          <w:vertAlign w:val="superscript"/>
        </w:rPr>
        <w:t>3</w:t>
      </w:r>
      <w:r w:rsidRPr="000029A8">
        <w:rPr>
          <w:rFonts w:ascii="Times New Roman" w:eastAsia="Times New Roman" w:hAnsi="Times New Roman" w:cs="Times New Roman"/>
          <w:sz w:val="24"/>
          <w:szCs w:val="24"/>
        </w:rPr>
        <w:t>.</w:t>
      </w:r>
      <w:r w:rsidRPr="00FA5B9B">
        <w:rPr>
          <w:rFonts w:ascii="Times New Roman" w:eastAsia="Times New Roman" w:hAnsi="Times New Roman" w:cs="Times New Roman"/>
          <w:sz w:val="24"/>
          <w:szCs w:val="24"/>
        </w:rPr>
        <w:t xml:space="preserve"> </w:t>
      </w:r>
      <w:r w:rsidR="000029A8" w:rsidRPr="00FA5B9B">
        <w:rPr>
          <w:rFonts w:ascii="Times New Roman" w:eastAsia="Times New Roman" w:hAnsi="Times New Roman" w:cs="Times New Roman"/>
          <w:sz w:val="24"/>
          <w:szCs w:val="24"/>
        </w:rPr>
        <w:t>Uues l</w:t>
      </w:r>
      <w:r w:rsidR="23E734A5" w:rsidRPr="000029A8">
        <w:rPr>
          <w:rFonts w:ascii="Times New Roman" w:eastAsia="Times New Roman" w:hAnsi="Times New Roman" w:cs="Times New Roman"/>
          <w:sz w:val="24"/>
          <w:szCs w:val="24"/>
        </w:rPr>
        <w:t>õike</w:t>
      </w:r>
      <w:r w:rsidR="000029A8" w:rsidRPr="000029A8">
        <w:rPr>
          <w:rFonts w:ascii="Times New Roman" w:eastAsia="Times New Roman" w:hAnsi="Times New Roman" w:cs="Times New Roman"/>
          <w:sz w:val="24"/>
          <w:szCs w:val="24"/>
        </w:rPr>
        <w:t>s</w:t>
      </w:r>
      <w:r w:rsidR="23E734A5" w:rsidRPr="009A28FC">
        <w:rPr>
          <w:rFonts w:ascii="Times New Roman" w:eastAsia="Times New Roman" w:hAnsi="Times New Roman" w:cs="Times New Roman"/>
          <w:sz w:val="24"/>
          <w:szCs w:val="24"/>
        </w:rPr>
        <w:t xml:space="preserve"> </w:t>
      </w:r>
      <w:r w:rsidRPr="009A28FC">
        <w:rPr>
          <w:rFonts w:ascii="Times New Roman" w:eastAsia="Times New Roman" w:hAnsi="Times New Roman" w:cs="Times New Roman"/>
          <w:sz w:val="24"/>
          <w:szCs w:val="24"/>
        </w:rPr>
        <w:t xml:space="preserve">sätestatakse, et romusõiduk, mis on liiklusregistrist kustutatud, tuleb tasuta anda üle keskkonnaluba omavale jäätmekäitlejale, kellel on kirjalik leping tootjaga või tootjate ühendusega. </w:t>
      </w:r>
      <w:r w:rsidRPr="009A28FC">
        <w:rPr>
          <w:rFonts w:ascii="Times New Roman" w:eastAsia="Times New Roman" w:hAnsi="Times New Roman" w:cs="Times New Roman"/>
          <w:color w:val="000000" w:themeColor="text1"/>
          <w:sz w:val="24"/>
          <w:szCs w:val="24"/>
        </w:rPr>
        <w:t xml:space="preserve">Märgitud põhimõte on uus, see on seotud </w:t>
      </w:r>
      <w:r w:rsidR="4BE7766F" w:rsidRPr="009A28FC">
        <w:rPr>
          <w:rFonts w:ascii="Times New Roman" w:eastAsia="Times New Roman" w:hAnsi="Times New Roman" w:cs="Times New Roman"/>
          <w:color w:val="000000" w:themeColor="text1"/>
          <w:sz w:val="24"/>
          <w:szCs w:val="24"/>
        </w:rPr>
        <w:t xml:space="preserve">eelnõus käsitletud </w:t>
      </w:r>
      <w:r w:rsidRPr="009A28FC">
        <w:rPr>
          <w:rFonts w:ascii="Times New Roman" w:eastAsia="Times New Roman" w:hAnsi="Times New Roman" w:cs="Times New Roman"/>
          <w:color w:val="000000" w:themeColor="text1"/>
          <w:sz w:val="24"/>
          <w:szCs w:val="24"/>
        </w:rPr>
        <w:t>liiklusseaduse muudatustega</w:t>
      </w:r>
      <w:r w:rsidR="66D4F71C" w:rsidRPr="009A28FC">
        <w:rPr>
          <w:rFonts w:ascii="Times New Roman" w:eastAsia="Times New Roman" w:hAnsi="Times New Roman" w:cs="Times New Roman"/>
          <w:color w:val="000000" w:themeColor="text1"/>
          <w:sz w:val="24"/>
          <w:szCs w:val="24"/>
        </w:rPr>
        <w:t xml:space="preserve">, mille kohaselt </w:t>
      </w:r>
      <w:proofErr w:type="spellStart"/>
      <w:r w:rsidR="66D4F71C" w:rsidRPr="009A28FC">
        <w:rPr>
          <w:rFonts w:ascii="Times New Roman" w:eastAsia="Times New Roman" w:hAnsi="Times New Roman" w:cs="Times New Roman"/>
          <w:color w:val="000000" w:themeColor="text1"/>
          <w:sz w:val="24"/>
          <w:szCs w:val="24"/>
        </w:rPr>
        <w:t>LS</w:t>
      </w:r>
      <w:r w:rsidR="000029A8">
        <w:rPr>
          <w:rFonts w:ascii="Times New Roman" w:eastAsia="Times New Roman" w:hAnsi="Times New Roman" w:cs="Times New Roman"/>
          <w:color w:val="000000" w:themeColor="text1"/>
          <w:sz w:val="24"/>
          <w:szCs w:val="24"/>
        </w:rPr>
        <w:t>i</w:t>
      </w:r>
      <w:proofErr w:type="spellEnd"/>
      <w:r w:rsidR="66D4F71C" w:rsidRPr="009A28FC">
        <w:rPr>
          <w:rFonts w:ascii="Times New Roman" w:eastAsia="Times New Roman" w:hAnsi="Times New Roman" w:cs="Times New Roman"/>
          <w:color w:val="000000" w:themeColor="text1"/>
          <w:sz w:val="24"/>
          <w:szCs w:val="24"/>
        </w:rPr>
        <w:t xml:space="preserve"> § 77 </w:t>
      </w:r>
      <w:r w:rsidR="06ACA685" w:rsidRPr="009A28FC">
        <w:rPr>
          <w:rFonts w:ascii="Times New Roman" w:eastAsia="Times New Roman" w:hAnsi="Times New Roman" w:cs="Times New Roman"/>
          <w:color w:val="000000" w:themeColor="text1"/>
          <w:sz w:val="24"/>
          <w:szCs w:val="24"/>
        </w:rPr>
        <w:t xml:space="preserve">lisatava </w:t>
      </w:r>
      <w:r w:rsidR="66D4F71C" w:rsidRPr="009A28FC">
        <w:rPr>
          <w:rFonts w:ascii="Times New Roman" w:eastAsia="Times New Roman" w:hAnsi="Times New Roman" w:cs="Times New Roman"/>
          <w:color w:val="000000" w:themeColor="text1"/>
          <w:sz w:val="24"/>
          <w:szCs w:val="24"/>
        </w:rPr>
        <w:t>lõike 6</w:t>
      </w:r>
      <w:r w:rsidR="66D4F71C" w:rsidRPr="009A28FC">
        <w:rPr>
          <w:rFonts w:ascii="Times New Roman" w:eastAsia="Times New Roman" w:hAnsi="Times New Roman" w:cs="Times New Roman"/>
          <w:color w:val="000000" w:themeColor="text1"/>
          <w:sz w:val="24"/>
          <w:szCs w:val="24"/>
          <w:vertAlign w:val="superscript"/>
        </w:rPr>
        <w:t>1</w:t>
      </w:r>
      <w:r w:rsidR="66D4F71C" w:rsidRPr="009A28FC">
        <w:rPr>
          <w:rFonts w:ascii="Times New Roman" w:eastAsia="Times New Roman" w:hAnsi="Times New Roman" w:cs="Times New Roman"/>
          <w:color w:val="000000" w:themeColor="text1"/>
          <w:sz w:val="24"/>
          <w:szCs w:val="24"/>
        </w:rPr>
        <w:t xml:space="preserve"> </w:t>
      </w:r>
      <w:r w:rsidR="6D3B8D80" w:rsidRPr="009A28FC">
        <w:rPr>
          <w:rFonts w:ascii="Times New Roman" w:eastAsia="Times New Roman" w:hAnsi="Times New Roman" w:cs="Times New Roman"/>
          <w:color w:val="000000" w:themeColor="text1"/>
          <w:sz w:val="24"/>
          <w:szCs w:val="24"/>
        </w:rPr>
        <w:t>alusel on</w:t>
      </w:r>
      <w:r w:rsidRPr="009A28FC">
        <w:rPr>
          <w:rFonts w:ascii="Times New Roman" w:eastAsia="Times New Roman" w:hAnsi="Times New Roman" w:cs="Times New Roman"/>
          <w:sz w:val="24"/>
          <w:szCs w:val="24"/>
        </w:rPr>
        <w:t xml:space="preserve"> </w:t>
      </w:r>
      <w:r w:rsidR="4429C58D" w:rsidRPr="009A28FC">
        <w:rPr>
          <w:rFonts w:ascii="Times New Roman" w:eastAsia="Times New Roman" w:hAnsi="Times New Roman" w:cs="Times New Roman"/>
          <w:sz w:val="24"/>
          <w:szCs w:val="24"/>
        </w:rPr>
        <w:t xml:space="preserve">võimalik </w:t>
      </w:r>
      <w:r w:rsidRPr="009A28FC">
        <w:rPr>
          <w:rFonts w:ascii="Times New Roman" w:eastAsia="Times New Roman" w:hAnsi="Times New Roman" w:cs="Times New Roman"/>
          <w:sz w:val="24"/>
          <w:szCs w:val="24"/>
        </w:rPr>
        <w:t xml:space="preserve">liiklusregistrist kustutada sõidukeid, kui need on teadmata kadunud ja neid ei ole võimalik nõuetekohase lammutustõendi alusel kustutada. Omanik, kes on oma sõiduki kustutanud liiklusregistrist, loobub sellise sõiduki kasutamisest ja sõiduki omamisest. </w:t>
      </w:r>
      <w:r w:rsidRPr="009A28FC">
        <w:rPr>
          <w:rFonts w:ascii="Times New Roman" w:eastAsia="Times New Roman" w:hAnsi="Times New Roman" w:cs="Times New Roman"/>
          <w:sz w:val="24"/>
          <w:szCs w:val="24"/>
        </w:rPr>
        <w:lastRenderedPageBreak/>
        <w:t>Liiklusregistrist kustutatud sõidukid võivad olla kellegi hoovis, linna tänaval või varastatud, mistõttu sellised sõidukid võivad olla omanikuta. Selleks, et hoida ära kustutatud sõidukite kogumist ärilisel eesmärgil, keelatakse selliste sõidukite eest tasu maksmine. Keskkonnaluba omav jäätmekäitleja ei tohi maksta sellise sõiduki eest, mis on liiklusregistrist kustutatud.</w:t>
      </w:r>
    </w:p>
    <w:p w14:paraId="602BDAE1" w14:textId="18A3CF5B" w:rsidR="009C11D6" w:rsidRPr="009A28FC" w:rsidRDefault="009C11D6" w:rsidP="003C5E8D">
      <w:pPr>
        <w:spacing w:after="0" w:line="240" w:lineRule="auto"/>
        <w:jc w:val="both"/>
        <w:rPr>
          <w:rFonts w:ascii="Times New Roman" w:hAnsi="Times New Roman" w:cs="Times New Roman"/>
          <w:sz w:val="24"/>
          <w:szCs w:val="24"/>
        </w:rPr>
      </w:pPr>
    </w:p>
    <w:p w14:paraId="1D0BEADB" w14:textId="27BFE40C" w:rsidR="009C11D6" w:rsidRPr="009A28FC" w:rsidRDefault="50A4E296"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sz w:val="24"/>
          <w:szCs w:val="24"/>
        </w:rPr>
        <w:t>Paragrahvi täiendatakse lõikega 1</w:t>
      </w:r>
      <w:r w:rsidR="33E02981" w:rsidRPr="009A28FC">
        <w:rPr>
          <w:rFonts w:ascii="Times New Roman" w:eastAsia="Times New Roman" w:hAnsi="Times New Roman" w:cs="Times New Roman"/>
          <w:sz w:val="24"/>
          <w:szCs w:val="24"/>
          <w:vertAlign w:val="superscript"/>
        </w:rPr>
        <w:t>4</w:t>
      </w:r>
      <w:r w:rsidRPr="009A28FC">
        <w:rPr>
          <w:rFonts w:ascii="Times New Roman" w:eastAsia="Times New Roman" w:hAnsi="Times New Roman" w:cs="Times New Roman"/>
          <w:sz w:val="24"/>
          <w:szCs w:val="24"/>
        </w:rPr>
        <w:t xml:space="preserve">. Lõikega täpsustatakse õigusselguse eesmärgil, et romusõiduk, mis ei ole komplektne, tuleb anda üle üksnes keskkonnaluba omavale jäätmekäitlejale, kellel on kirjalik leping tootjaga või tootjate ühendusega. </w:t>
      </w:r>
      <w:r w:rsidRPr="009A28FC">
        <w:rPr>
          <w:rFonts w:ascii="Times New Roman" w:eastAsia="Times New Roman" w:hAnsi="Times New Roman" w:cs="Times New Roman"/>
          <w:color w:val="000000" w:themeColor="text1"/>
          <w:sz w:val="24"/>
          <w:szCs w:val="24"/>
        </w:rPr>
        <w:t xml:space="preserve">Märgitud põhimõte ei ole uus. Märgitud kohustus tuleneb ELV direktiivist, mis on riigisisesesse õigusesse </w:t>
      </w:r>
      <w:r w:rsidR="000029A8">
        <w:rPr>
          <w:rFonts w:ascii="Times New Roman" w:eastAsia="Times New Roman" w:hAnsi="Times New Roman" w:cs="Times New Roman"/>
          <w:color w:val="000000" w:themeColor="text1"/>
          <w:sz w:val="24"/>
          <w:szCs w:val="24"/>
        </w:rPr>
        <w:t xml:space="preserve">üle </w:t>
      </w:r>
      <w:r w:rsidR="000029A8" w:rsidRPr="009A28FC">
        <w:rPr>
          <w:rFonts w:ascii="Times New Roman" w:eastAsia="Times New Roman" w:hAnsi="Times New Roman" w:cs="Times New Roman"/>
          <w:color w:val="000000" w:themeColor="text1"/>
          <w:sz w:val="24"/>
          <w:szCs w:val="24"/>
        </w:rPr>
        <w:t xml:space="preserve">võetud </w:t>
      </w:r>
      <w:r w:rsidRPr="009A28FC">
        <w:rPr>
          <w:rFonts w:ascii="Times New Roman" w:eastAsia="Times New Roman" w:hAnsi="Times New Roman" w:cs="Times New Roman"/>
          <w:color w:val="000000" w:themeColor="text1"/>
          <w:sz w:val="24"/>
          <w:szCs w:val="24"/>
        </w:rPr>
        <w:t>jäätmeseaduse § 26 lõigete 3 ja 8 alusel kehtestatud</w:t>
      </w:r>
      <w:r w:rsidR="0004152A">
        <w:rPr>
          <w:rFonts w:ascii="Times New Roman" w:eastAsia="Times New Roman" w:hAnsi="Times New Roman" w:cs="Times New Roman"/>
          <w:color w:val="000000" w:themeColor="text1"/>
          <w:sz w:val="24"/>
          <w:szCs w:val="24"/>
        </w:rPr>
        <w:t xml:space="preserve"> </w:t>
      </w:r>
      <w:r w:rsidR="0004152A" w:rsidRPr="0004152A">
        <w:rPr>
          <w:rStyle w:val="cf01"/>
          <w:rFonts w:ascii="Times New Roman" w:hAnsi="Times New Roman" w:cs="Times New Roman"/>
          <w:sz w:val="24"/>
          <w:szCs w:val="24"/>
        </w:rPr>
        <w:t>VV 17.06.2010 määruses nr 79</w:t>
      </w:r>
      <w:r w:rsidRPr="009A28FC">
        <w:rPr>
          <w:rFonts w:ascii="Times New Roman" w:eastAsia="Times New Roman" w:hAnsi="Times New Roman" w:cs="Times New Roman"/>
          <w:color w:val="000000" w:themeColor="text1"/>
          <w:sz w:val="24"/>
          <w:szCs w:val="24"/>
        </w:rPr>
        <w:t xml:space="preserve">. Praktikas on ilmnenud, et kohustatud isikud ja järelevalveasutused tõlgendavad üleandmise kohustust erinevalt. Rakendamise raskuste kõrvaldamiseks taasesitatakse ELV direktiivi põhimõte selgelt jäätmeseaduses. </w:t>
      </w:r>
      <w:r w:rsidRPr="009A28FC">
        <w:rPr>
          <w:rFonts w:ascii="Times New Roman" w:eastAsia="Times New Roman" w:hAnsi="Times New Roman" w:cs="Times New Roman"/>
          <w:sz w:val="24"/>
          <w:szCs w:val="24"/>
        </w:rPr>
        <w:t xml:space="preserve">Jäätmeseaduse § 28 kohaselt peab jäätmevaldaja käitlema tema valduses olevaid jäätmeid nõuetekohaselt ning andma jäätmed käitlemiseks üle selleks õigust omavale isikule. </w:t>
      </w:r>
      <w:r w:rsidRPr="009A28FC">
        <w:rPr>
          <w:rFonts w:ascii="Times New Roman" w:eastAsia="Times New Roman" w:hAnsi="Times New Roman" w:cs="Times New Roman"/>
          <w:color w:val="000000" w:themeColor="text1"/>
          <w:sz w:val="24"/>
          <w:szCs w:val="24"/>
        </w:rPr>
        <w:t>Sõidukiomanikud peavad olema teadlikud sellest, et nad võivad tasuta anda üle mittekomplektse romusõiduki jäätmekäitlejale. Selle sätte eesmärk on vähendada romusõidukite hoiustamist keskkonnas ning suurendada romusõidukite kogumist ja töötlemist ning julgustada omanikke selliseid sõidukeid jäätmekäitlejale viima. Selle sättega tagatakse romusõidukite</w:t>
      </w:r>
      <w:r w:rsidRPr="009A28FC">
        <w:rPr>
          <w:rFonts w:ascii="Times New Roman" w:eastAsia="Times New Roman" w:hAnsi="Times New Roman" w:cs="Times New Roman"/>
          <w:sz w:val="24"/>
          <w:szCs w:val="24"/>
        </w:rPr>
        <w:t xml:space="preserve"> käitlemine viisil, mis ei sea ohtu inimese tervist ega kahjusta keskkonda. </w:t>
      </w:r>
      <w:r w:rsidRPr="009A28FC">
        <w:rPr>
          <w:rFonts w:ascii="Times New Roman" w:eastAsia="Times New Roman" w:hAnsi="Times New Roman" w:cs="Times New Roman"/>
          <w:color w:val="000000" w:themeColor="text1"/>
          <w:sz w:val="24"/>
          <w:szCs w:val="24"/>
        </w:rPr>
        <w:t>Mootorsõidukitele kohaldatakse tootjavastutust ja tootjad pea</w:t>
      </w:r>
      <w:r w:rsidR="000029A8">
        <w:rPr>
          <w:rFonts w:ascii="Times New Roman" w:eastAsia="Times New Roman" w:hAnsi="Times New Roman" w:cs="Times New Roman"/>
          <w:color w:val="000000" w:themeColor="text1"/>
          <w:sz w:val="24"/>
          <w:szCs w:val="24"/>
        </w:rPr>
        <w:t>vad</w:t>
      </w:r>
      <w:r w:rsidRPr="009A28FC">
        <w:rPr>
          <w:rFonts w:ascii="Times New Roman" w:eastAsia="Times New Roman" w:hAnsi="Times New Roman" w:cs="Times New Roman"/>
          <w:color w:val="000000" w:themeColor="text1"/>
          <w:sz w:val="24"/>
          <w:szCs w:val="24"/>
        </w:rPr>
        <w:t xml:space="preserve"> tagama turule suunatud mootorsõidukite ja mootorsõidukite osade jäätmekäitluskohustuste täitmise. Tootjad maksavad jäätmekäitlejatele romusõidukite käitlemise eest, mistõttu tuleb mittekomplektne sõiduk tasuta vastu võtta. Mittekomplektne romusõiduk tuleb anda üle jäätmekäitlejale, kellele on väljastatud keskkonnaluba ja kes tagab romusõidukite nõuetekohase töötlemise.</w:t>
      </w:r>
    </w:p>
    <w:p w14:paraId="28CDF698" w14:textId="079C6EBD" w:rsidR="009C11D6" w:rsidRPr="009A28FC" w:rsidRDefault="009C11D6" w:rsidP="003C5E8D">
      <w:pPr>
        <w:spacing w:after="0" w:line="240" w:lineRule="auto"/>
        <w:jc w:val="both"/>
        <w:rPr>
          <w:rFonts w:ascii="Times New Roman" w:hAnsi="Times New Roman" w:cs="Times New Roman"/>
          <w:sz w:val="24"/>
          <w:szCs w:val="24"/>
        </w:rPr>
      </w:pPr>
    </w:p>
    <w:p w14:paraId="571D8411" w14:textId="2BA0773A" w:rsidR="009C11D6" w:rsidRPr="009A28FC" w:rsidRDefault="50A4E296"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sz w:val="24"/>
          <w:szCs w:val="24"/>
        </w:rPr>
        <w:t>Paragrahvi täiendatakse lõikega 1</w:t>
      </w:r>
      <w:r w:rsidR="618BE4CF" w:rsidRPr="009A28FC">
        <w:rPr>
          <w:rFonts w:ascii="Times New Roman" w:eastAsia="Times New Roman" w:hAnsi="Times New Roman" w:cs="Times New Roman"/>
          <w:sz w:val="24"/>
          <w:szCs w:val="24"/>
          <w:vertAlign w:val="superscript"/>
        </w:rPr>
        <w:t>5</w:t>
      </w:r>
      <w:r w:rsidRPr="009A28FC">
        <w:rPr>
          <w:rFonts w:ascii="Times New Roman" w:eastAsia="Times New Roman" w:hAnsi="Times New Roman" w:cs="Times New Roman"/>
          <w:sz w:val="24"/>
          <w:szCs w:val="24"/>
        </w:rPr>
        <w:t xml:space="preserve">. Lõikes sätestatakse õigusselguse eesmärgil, et romusõiduki üleandmisel keskkonnaluba omavale jäätmekäitlejale väljastatakse tasuta lammutustõend. </w:t>
      </w:r>
      <w:r w:rsidRPr="009A28FC">
        <w:rPr>
          <w:rFonts w:ascii="Times New Roman" w:eastAsia="Times New Roman" w:hAnsi="Times New Roman" w:cs="Times New Roman"/>
          <w:color w:val="000000" w:themeColor="text1"/>
          <w:sz w:val="24"/>
          <w:szCs w:val="24"/>
        </w:rPr>
        <w:t>Märgitud põhimõte ei ole uus. Märgitud kohustus tuleneb ELV direktiivist</w:t>
      </w:r>
      <w:r w:rsidR="0FF057E3" w:rsidRPr="009A28FC">
        <w:rPr>
          <w:rFonts w:ascii="Times New Roman" w:eastAsia="Times New Roman" w:hAnsi="Times New Roman" w:cs="Times New Roman"/>
          <w:color w:val="000000" w:themeColor="text1"/>
          <w:sz w:val="24"/>
          <w:szCs w:val="24"/>
        </w:rPr>
        <w:t xml:space="preserve"> (</w:t>
      </w:r>
      <w:r w:rsidR="0FF057E3" w:rsidRPr="009A28FC">
        <w:rPr>
          <w:rFonts w:ascii="Times New Roman" w:eastAsia="Times New Roman" w:hAnsi="Times New Roman" w:cs="Times New Roman"/>
          <w:i/>
          <w:iCs/>
          <w:sz w:val="24"/>
          <w:szCs w:val="24"/>
        </w:rPr>
        <w:t>art</w:t>
      </w:r>
      <w:r w:rsidR="000029A8">
        <w:rPr>
          <w:rFonts w:ascii="Times New Roman" w:eastAsia="Times New Roman" w:hAnsi="Times New Roman" w:cs="Times New Roman"/>
          <w:i/>
          <w:iCs/>
          <w:sz w:val="24"/>
          <w:szCs w:val="24"/>
        </w:rPr>
        <w:t>ikli</w:t>
      </w:r>
      <w:r w:rsidR="0FF057E3" w:rsidRPr="009A28FC">
        <w:rPr>
          <w:rFonts w:ascii="Times New Roman" w:eastAsia="Times New Roman" w:hAnsi="Times New Roman" w:cs="Times New Roman"/>
          <w:i/>
          <w:iCs/>
          <w:sz w:val="24"/>
          <w:szCs w:val="24"/>
        </w:rPr>
        <w:t xml:space="preserve"> 5 </w:t>
      </w:r>
      <w:r w:rsidR="000029A8" w:rsidRPr="009A28FC">
        <w:rPr>
          <w:rFonts w:ascii="Times New Roman" w:eastAsia="Times New Roman" w:hAnsi="Times New Roman" w:cs="Times New Roman"/>
          <w:i/>
          <w:iCs/>
          <w:sz w:val="24"/>
          <w:szCs w:val="24"/>
        </w:rPr>
        <w:t>l</w:t>
      </w:r>
      <w:r w:rsidR="000029A8">
        <w:rPr>
          <w:rFonts w:ascii="Times New Roman" w:eastAsia="Times New Roman" w:hAnsi="Times New Roman" w:cs="Times New Roman"/>
          <w:i/>
          <w:iCs/>
          <w:sz w:val="24"/>
          <w:szCs w:val="24"/>
        </w:rPr>
        <w:t>õike</w:t>
      </w:r>
      <w:r w:rsidR="000029A8" w:rsidRPr="009A28FC">
        <w:rPr>
          <w:rFonts w:ascii="Times New Roman" w:eastAsia="Times New Roman" w:hAnsi="Times New Roman" w:cs="Times New Roman"/>
          <w:i/>
          <w:iCs/>
          <w:sz w:val="24"/>
          <w:szCs w:val="24"/>
        </w:rPr>
        <w:t xml:space="preserve"> </w:t>
      </w:r>
      <w:r w:rsidR="0FF057E3" w:rsidRPr="009A28FC">
        <w:rPr>
          <w:rFonts w:ascii="Times New Roman" w:eastAsia="Times New Roman" w:hAnsi="Times New Roman" w:cs="Times New Roman"/>
          <w:i/>
          <w:iCs/>
          <w:sz w:val="24"/>
          <w:szCs w:val="24"/>
        </w:rPr>
        <w:t xml:space="preserve">3 </w:t>
      </w:r>
      <w:r w:rsidR="000029A8">
        <w:rPr>
          <w:rFonts w:ascii="Times New Roman" w:eastAsia="Times New Roman" w:hAnsi="Times New Roman" w:cs="Times New Roman"/>
          <w:i/>
          <w:iCs/>
          <w:sz w:val="24"/>
          <w:szCs w:val="24"/>
        </w:rPr>
        <w:t>kohaselt ei anna l</w:t>
      </w:r>
      <w:r w:rsidR="0FF057E3" w:rsidRPr="009A28FC">
        <w:rPr>
          <w:rFonts w:ascii="Times New Roman" w:eastAsia="Times New Roman" w:hAnsi="Times New Roman" w:cs="Times New Roman"/>
          <w:i/>
          <w:iCs/>
          <w:sz w:val="24"/>
          <w:szCs w:val="24"/>
        </w:rPr>
        <w:t>ammutustõendi väljaandmine tegevusloaga töötlemiskoja nimel töötlejatele, müüjatele ega kogujatele õigust nõuda kulude mis tahes rahalist hüvitamist)</w:t>
      </w:r>
      <w:r w:rsidRPr="009A28FC">
        <w:rPr>
          <w:rFonts w:ascii="Times New Roman" w:eastAsia="Times New Roman" w:hAnsi="Times New Roman" w:cs="Times New Roman"/>
          <w:color w:val="000000" w:themeColor="text1"/>
          <w:sz w:val="24"/>
          <w:szCs w:val="24"/>
        </w:rPr>
        <w:t xml:space="preserve"> ja jäätmeseaduse § 25</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lõikest 1. Rakendamise raskuste kõrvaldamiseks taasesitatakse ELV direktiivi ja tootjavastutuse põhimõte lõikes 1</w:t>
      </w:r>
      <w:r w:rsidR="10219E58" w:rsidRPr="009A28FC">
        <w:rPr>
          <w:rFonts w:ascii="Times New Roman" w:eastAsia="Times New Roman" w:hAnsi="Times New Roman" w:cs="Times New Roman"/>
          <w:color w:val="000000" w:themeColor="text1"/>
          <w:sz w:val="24"/>
          <w:szCs w:val="24"/>
          <w:vertAlign w:val="superscript"/>
        </w:rPr>
        <w:t>5</w:t>
      </w:r>
      <w:r w:rsidRPr="009A28FC">
        <w:rPr>
          <w:rFonts w:ascii="Times New Roman" w:eastAsia="Times New Roman" w:hAnsi="Times New Roman" w:cs="Times New Roman"/>
          <w:color w:val="000000" w:themeColor="text1"/>
          <w:sz w:val="24"/>
          <w:szCs w:val="24"/>
        </w:rPr>
        <w:t>. Sõidukiomanikud peavad olema teadlikud sellest, et nad ei pea maksma lammutustõendi väljastamise eest. Selle sätte eesmärk on vähendada romusõidukite ebaseaduslikku kogumist ja töötlemist, mis põhjustab negatiivseid tagajärgi keskkonnale ja inimeste tervisele.</w:t>
      </w:r>
    </w:p>
    <w:p w14:paraId="79C88BEC" w14:textId="1448E9AD"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783DEBF5" w14:textId="1DFEEE1E" w:rsidR="009C11D6" w:rsidRPr="009A28FC" w:rsidRDefault="6ABC83B2" w:rsidP="003C5E8D">
      <w:pPr>
        <w:spacing w:after="0" w:line="240" w:lineRule="auto"/>
        <w:ind w:left="10" w:right="5" w:hanging="10"/>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P</w:t>
      </w:r>
      <w:r w:rsidR="68D02D32" w:rsidRPr="009A28FC">
        <w:rPr>
          <w:rFonts w:ascii="Times New Roman" w:eastAsia="Times New Roman" w:hAnsi="Times New Roman" w:cs="Times New Roman"/>
          <w:sz w:val="24"/>
          <w:szCs w:val="24"/>
        </w:rPr>
        <w:t>aragrahvi täiendatakse lõikega 1</w:t>
      </w:r>
      <w:r w:rsidR="3092969C" w:rsidRPr="009A28FC">
        <w:rPr>
          <w:rFonts w:ascii="Times New Roman" w:eastAsia="Times New Roman" w:hAnsi="Times New Roman" w:cs="Times New Roman"/>
          <w:sz w:val="24"/>
          <w:szCs w:val="24"/>
          <w:vertAlign w:val="superscript"/>
        </w:rPr>
        <w:t>6</w:t>
      </w:r>
      <w:r w:rsidR="68D02D32" w:rsidRPr="009A28FC">
        <w:rPr>
          <w:rFonts w:ascii="Times New Roman" w:eastAsia="Times New Roman" w:hAnsi="Times New Roman" w:cs="Times New Roman"/>
          <w:sz w:val="24"/>
          <w:szCs w:val="24"/>
        </w:rPr>
        <w:t>.</w:t>
      </w:r>
      <w:r w:rsidR="0BC9BF50" w:rsidRPr="009A28FC">
        <w:rPr>
          <w:rFonts w:ascii="Times New Roman" w:eastAsia="Times New Roman" w:hAnsi="Times New Roman" w:cs="Times New Roman"/>
          <w:sz w:val="24"/>
          <w:szCs w:val="24"/>
        </w:rPr>
        <w:t xml:space="preserve"> Lõikes sätestatakse õigusselguse eesmärgil, et lammutustõendi väljastamise õigus on keskkonnakaitseluba omaval jäätmekäitlejal, kellel on leping </w:t>
      </w:r>
      <w:r w:rsidR="00452C3C">
        <w:rPr>
          <w:rFonts w:ascii="Times New Roman" w:eastAsia="Times New Roman" w:hAnsi="Times New Roman" w:cs="Times New Roman"/>
          <w:sz w:val="24"/>
          <w:szCs w:val="24"/>
        </w:rPr>
        <w:t xml:space="preserve">tootjate või </w:t>
      </w:r>
      <w:r w:rsidR="0BC9BF50" w:rsidRPr="009A28FC">
        <w:rPr>
          <w:rFonts w:ascii="Times New Roman" w:eastAsia="Times New Roman" w:hAnsi="Times New Roman" w:cs="Times New Roman"/>
          <w:sz w:val="24"/>
          <w:szCs w:val="24"/>
        </w:rPr>
        <w:t xml:space="preserve">tootjate ühendusega ning kes tagab romusõiduki </w:t>
      </w:r>
      <w:r w:rsidR="00880536">
        <w:rPr>
          <w:rFonts w:ascii="Times New Roman" w:eastAsia="Times New Roman" w:hAnsi="Times New Roman" w:cs="Times New Roman"/>
          <w:sz w:val="24"/>
          <w:szCs w:val="24"/>
        </w:rPr>
        <w:t xml:space="preserve">nõuetekohase </w:t>
      </w:r>
      <w:r w:rsidR="0BC9BF50" w:rsidRPr="009A28FC">
        <w:rPr>
          <w:rFonts w:ascii="Times New Roman" w:eastAsia="Times New Roman" w:hAnsi="Times New Roman" w:cs="Times New Roman"/>
          <w:sz w:val="24"/>
          <w:szCs w:val="24"/>
        </w:rPr>
        <w:t>töötlemise</w:t>
      </w:r>
      <w:r w:rsidR="00880536">
        <w:rPr>
          <w:rFonts w:ascii="Times New Roman" w:eastAsia="Times New Roman" w:hAnsi="Times New Roman" w:cs="Times New Roman"/>
          <w:sz w:val="24"/>
          <w:szCs w:val="24"/>
        </w:rPr>
        <w:t>.</w:t>
      </w:r>
      <w:r w:rsidR="2792F1C8" w:rsidRPr="009A28FC">
        <w:rPr>
          <w:rFonts w:ascii="Times New Roman" w:eastAsia="Times New Roman" w:hAnsi="Times New Roman" w:cs="Times New Roman"/>
          <w:sz w:val="24"/>
          <w:szCs w:val="24"/>
        </w:rPr>
        <w:t xml:space="preserve"> Märgitud põhimõte ei ole uus. </w:t>
      </w:r>
      <w:r w:rsidR="255756D5" w:rsidRPr="009A28FC">
        <w:rPr>
          <w:rFonts w:ascii="Times New Roman" w:eastAsia="Times New Roman" w:hAnsi="Times New Roman" w:cs="Times New Roman"/>
          <w:sz w:val="24"/>
          <w:szCs w:val="24"/>
        </w:rPr>
        <w:t xml:space="preserve">Märgitud kohustus tuleneb ELV direktiivi artikli 5 lõikest 3, mille kohaselt </w:t>
      </w:r>
      <w:r w:rsidR="5C0F7098" w:rsidRPr="009A28FC">
        <w:rPr>
          <w:rFonts w:ascii="Times New Roman" w:eastAsia="Times New Roman" w:hAnsi="Times New Roman" w:cs="Times New Roman"/>
          <w:sz w:val="24"/>
          <w:szCs w:val="24"/>
        </w:rPr>
        <w:t xml:space="preserve">tegevusloa saanud töötlemiskodadel on lammutustõendi väljastamise õigus. </w:t>
      </w:r>
      <w:r w:rsidR="255756D5" w:rsidRPr="009A28FC">
        <w:rPr>
          <w:rFonts w:ascii="Times New Roman" w:eastAsia="Times New Roman" w:hAnsi="Times New Roman" w:cs="Times New Roman"/>
          <w:sz w:val="24"/>
          <w:szCs w:val="24"/>
        </w:rPr>
        <w:t>See kohustus on võetud üle riigisisesesse õigusesse jäätmeseaduse § 26 lõigete 3 ja 8 alusel kehtestatud</w:t>
      </w:r>
      <w:r w:rsidR="0004152A">
        <w:rPr>
          <w:rFonts w:ascii="Times New Roman" w:eastAsia="Times New Roman" w:hAnsi="Times New Roman" w:cs="Times New Roman"/>
          <w:sz w:val="24"/>
          <w:szCs w:val="24"/>
        </w:rPr>
        <w:t xml:space="preserve"> </w:t>
      </w:r>
      <w:r w:rsidR="0004152A" w:rsidRPr="0004152A">
        <w:rPr>
          <w:rStyle w:val="cf01"/>
          <w:rFonts w:ascii="Times New Roman" w:hAnsi="Times New Roman" w:cs="Times New Roman"/>
          <w:sz w:val="24"/>
          <w:szCs w:val="24"/>
        </w:rPr>
        <w:t>VV 17.06.2010 määruses nr 79</w:t>
      </w:r>
      <w:r w:rsidR="0004152A">
        <w:rPr>
          <w:rStyle w:val="cf01"/>
          <w:rFonts w:ascii="Times New Roman" w:hAnsi="Times New Roman" w:cs="Times New Roman"/>
          <w:sz w:val="24"/>
          <w:szCs w:val="24"/>
        </w:rPr>
        <w:t>.</w:t>
      </w:r>
    </w:p>
    <w:p w14:paraId="17177E04" w14:textId="46F986C3" w:rsidR="009C11D6" w:rsidRPr="009A28FC" w:rsidRDefault="009C11D6" w:rsidP="003C5E8D">
      <w:pPr>
        <w:spacing w:after="0" w:line="240" w:lineRule="auto"/>
        <w:ind w:right="5"/>
        <w:jc w:val="both"/>
        <w:rPr>
          <w:rFonts w:ascii="Times New Roman" w:eastAsia="Arial" w:hAnsi="Times New Roman" w:cs="Times New Roman"/>
          <w:color w:val="202020"/>
          <w:sz w:val="24"/>
          <w:szCs w:val="24"/>
        </w:rPr>
      </w:pPr>
    </w:p>
    <w:p w14:paraId="460BFB2A" w14:textId="036220AB" w:rsidR="009C11D6" w:rsidRPr="009A28FC" w:rsidRDefault="11F5CD0C" w:rsidP="003C5E8D">
      <w:pPr>
        <w:spacing w:after="0" w:line="240" w:lineRule="auto"/>
        <w:ind w:left="10" w:right="5" w:hanging="10"/>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Paragrahvi täiendatakse lõikega 1</w:t>
      </w:r>
      <w:r w:rsidRPr="009A28FC">
        <w:rPr>
          <w:rStyle w:val="normaltextrun"/>
          <w:rFonts w:ascii="Times New Roman" w:eastAsia="Times New Roman" w:hAnsi="Times New Roman" w:cs="Times New Roman"/>
          <w:color w:val="000000" w:themeColor="text1"/>
          <w:sz w:val="24"/>
          <w:szCs w:val="24"/>
          <w:vertAlign w:val="superscript"/>
        </w:rPr>
        <w:t>7</w:t>
      </w:r>
      <w:r w:rsidR="00880536">
        <w:rPr>
          <w:rStyle w:val="normaltextrun"/>
          <w:rFonts w:ascii="Times New Roman" w:eastAsia="Times New Roman" w:hAnsi="Times New Roman" w:cs="Times New Roman"/>
          <w:color w:val="000000" w:themeColor="text1"/>
          <w:sz w:val="24"/>
          <w:szCs w:val="24"/>
        </w:rPr>
        <w:t xml:space="preserve">. </w:t>
      </w:r>
      <w:r w:rsidR="1D63FAEF" w:rsidRPr="009A28FC">
        <w:rPr>
          <w:rFonts w:ascii="Times New Roman" w:eastAsia="Times New Roman" w:hAnsi="Times New Roman" w:cs="Times New Roman"/>
          <w:color w:val="000000" w:themeColor="text1"/>
          <w:sz w:val="24"/>
          <w:szCs w:val="24"/>
        </w:rPr>
        <w:t>Kuna praktikas on ilmnenud, et kogujad annavad enda nimel lammutustõendi välja nõuetekohast töötlust</w:t>
      </w:r>
      <w:r w:rsidR="00880536" w:rsidRPr="00880536">
        <w:rPr>
          <w:rFonts w:ascii="Times New Roman" w:eastAsia="Times New Roman" w:hAnsi="Times New Roman" w:cs="Times New Roman"/>
          <w:color w:val="000000" w:themeColor="text1"/>
          <w:sz w:val="24"/>
          <w:szCs w:val="24"/>
        </w:rPr>
        <w:t xml:space="preserve"> </w:t>
      </w:r>
      <w:r w:rsidR="00880536" w:rsidRPr="009A28FC">
        <w:rPr>
          <w:rFonts w:ascii="Times New Roman" w:eastAsia="Times New Roman" w:hAnsi="Times New Roman" w:cs="Times New Roman"/>
          <w:color w:val="000000" w:themeColor="text1"/>
          <w:sz w:val="24"/>
          <w:szCs w:val="24"/>
        </w:rPr>
        <w:t>tagamata</w:t>
      </w:r>
      <w:r w:rsidR="1D63FAEF" w:rsidRPr="009A28FC">
        <w:rPr>
          <w:rFonts w:ascii="Times New Roman" w:eastAsia="Times New Roman" w:hAnsi="Times New Roman" w:cs="Times New Roman"/>
          <w:color w:val="000000" w:themeColor="text1"/>
          <w:sz w:val="24"/>
          <w:szCs w:val="24"/>
        </w:rPr>
        <w:t xml:space="preserve">, siis täpsustatakse </w:t>
      </w:r>
      <w:r w:rsidR="00880536" w:rsidRPr="009A28FC">
        <w:rPr>
          <w:rFonts w:ascii="Times New Roman" w:eastAsia="Times New Roman" w:hAnsi="Times New Roman" w:cs="Times New Roman"/>
          <w:color w:val="000000" w:themeColor="text1"/>
          <w:sz w:val="24"/>
          <w:szCs w:val="24"/>
        </w:rPr>
        <w:t xml:space="preserve">koguja </w:t>
      </w:r>
      <w:r w:rsidR="00880536">
        <w:rPr>
          <w:rFonts w:ascii="Times New Roman" w:eastAsia="Times New Roman" w:hAnsi="Times New Roman" w:cs="Times New Roman"/>
          <w:color w:val="000000" w:themeColor="text1"/>
          <w:sz w:val="24"/>
          <w:szCs w:val="24"/>
        </w:rPr>
        <w:t xml:space="preserve">õigust väljastada </w:t>
      </w:r>
      <w:r w:rsidR="1D63FAEF" w:rsidRPr="009A28FC">
        <w:rPr>
          <w:rFonts w:ascii="Times New Roman" w:eastAsia="Times New Roman" w:hAnsi="Times New Roman" w:cs="Times New Roman"/>
          <w:color w:val="000000" w:themeColor="text1"/>
          <w:sz w:val="24"/>
          <w:szCs w:val="24"/>
        </w:rPr>
        <w:t>lammutustõendi</w:t>
      </w:r>
      <w:r w:rsidR="00880536">
        <w:rPr>
          <w:rFonts w:ascii="Times New Roman" w:eastAsia="Times New Roman" w:hAnsi="Times New Roman" w:cs="Times New Roman"/>
          <w:color w:val="000000" w:themeColor="text1"/>
          <w:sz w:val="24"/>
          <w:szCs w:val="24"/>
        </w:rPr>
        <w:t>t</w:t>
      </w:r>
      <w:r w:rsidR="66131811" w:rsidRPr="009A28FC">
        <w:rPr>
          <w:rFonts w:ascii="Times New Roman" w:eastAsia="Times New Roman" w:hAnsi="Times New Roman" w:cs="Times New Roman"/>
          <w:color w:val="000000" w:themeColor="text1"/>
          <w:sz w:val="24"/>
          <w:szCs w:val="24"/>
        </w:rPr>
        <w:t xml:space="preserve"> ja s</w:t>
      </w:r>
      <w:r w:rsidR="7D81EA9F" w:rsidRPr="009A28FC">
        <w:rPr>
          <w:rStyle w:val="normaltextrun"/>
          <w:rFonts w:ascii="Times New Roman" w:eastAsia="Times New Roman" w:hAnsi="Times New Roman" w:cs="Times New Roman"/>
          <w:color w:val="000000" w:themeColor="text1"/>
          <w:sz w:val="24"/>
          <w:szCs w:val="24"/>
        </w:rPr>
        <w:t>ätestatakse</w:t>
      </w:r>
      <w:r w:rsidR="107F7F69" w:rsidRPr="009A28FC">
        <w:rPr>
          <w:rStyle w:val="normaltextrun"/>
          <w:rFonts w:ascii="Times New Roman" w:eastAsia="Times New Roman" w:hAnsi="Times New Roman" w:cs="Times New Roman"/>
          <w:color w:val="000000" w:themeColor="text1"/>
          <w:sz w:val="24"/>
          <w:szCs w:val="24"/>
        </w:rPr>
        <w:t xml:space="preserve"> selgelt</w:t>
      </w:r>
      <w:r w:rsidR="7D81EA9F" w:rsidRPr="009A28FC">
        <w:rPr>
          <w:rStyle w:val="normaltextrun"/>
          <w:rFonts w:ascii="Times New Roman" w:eastAsia="Times New Roman" w:hAnsi="Times New Roman" w:cs="Times New Roman"/>
          <w:color w:val="000000" w:themeColor="text1"/>
          <w:sz w:val="24"/>
          <w:szCs w:val="24"/>
        </w:rPr>
        <w:t>, et keskkonnakaitseluba omav jäätmekäitleja, kellel on leping</w:t>
      </w:r>
      <w:r w:rsidR="00452C3C">
        <w:rPr>
          <w:rStyle w:val="normaltextrun"/>
          <w:rFonts w:ascii="Times New Roman" w:eastAsia="Times New Roman" w:hAnsi="Times New Roman" w:cs="Times New Roman"/>
          <w:color w:val="000000" w:themeColor="text1"/>
          <w:sz w:val="24"/>
          <w:szCs w:val="24"/>
        </w:rPr>
        <w:t xml:space="preserve"> tootjate või</w:t>
      </w:r>
      <w:r w:rsidR="7D81EA9F" w:rsidRPr="009A28FC">
        <w:rPr>
          <w:rStyle w:val="normaltextrun"/>
          <w:rFonts w:ascii="Times New Roman" w:eastAsia="Times New Roman" w:hAnsi="Times New Roman" w:cs="Times New Roman"/>
          <w:color w:val="000000" w:themeColor="text1"/>
          <w:sz w:val="24"/>
          <w:szCs w:val="24"/>
        </w:rPr>
        <w:t xml:space="preserve"> tootjate ühendusega</w:t>
      </w:r>
      <w:r w:rsidR="00880536">
        <w:rPr>
          <w:rStyle w:val="normaltextrun"/>
          <w:rFonts w:ascii="Times New Roman" w:eastAsia="Times New Roman" w:hAnsi="Times New Roman" w:cs="Times New Roman"/>
          <w:color w:val="000000" w:themeColor="text1"/>
          <w:sz w:val="24"/>
          <w:szCs w:val="24"/>
        </w:rPr>
        <w:t>,</w:t>
      </w:r>
      <w:r w:rsidR="7D81EA9F" w:rsidRPr="009A28FC">
        <w:rPr>
          <w:rStyle w:val="normaltextrun"/>
          <w:rFonts w:ascii="Times New Roman" w:eastAsia="Times New Roman" w:hAnsi="Times New Roman" w:cs="Times New Roman"/>
          <w:color w:val="000000" w:themeColor="text1"/>
          <w:sz w:val="24"/>
          <w:szCs w:val="24"/>
        </w:rPr>
        <w:t xml:space="preserve"> võib </w:t>
      </w:r>
      <w:r w:rsidRPr="009A28FC">
        <w:rPr>
          <w:rStyle w:val="normaltextrun"/>
          <w:rFonts w:ascii="Times New Roman" w:eastAsia="Times New Roman" w:hAnsi="Times New Roman" w:cs="Times New Roman"/>
          <w:color w:val="000000" w:themeColor="text1"/>
          <w:sz w:val="24"/>
          <w:szCs w:val="24"/>
        </w:rPr>
        <w:t xml:space="preserve">anda </w:t>
      </w:r>
      <w:r w:rsidR="00880536" w:rsidRPr="009A28FC">
        <w:rPr>
          <w:rStyle w:val="normaltextrun"/>
          <w:rFonts w:ascii="Times New Roman" w:eastAsia="Times New Roman" w:hAnsi="Times New Roman" w:cs="Times New Roman"/>
          <w:color w:val="000000" w:themeColor="text1"/>
          <w:sz w:val="24"/>
          <w:szCs w:val="24"/>
        </w:rPr>
        <w:t>kogujal</w:t>
      </w:r>
      <w:r w:rsidR="00880536">
        <w:rPr>
          <w:rStyle w:val="normaltextrun"/>
          <w:rFonts w:ascii="Times New Roman" w:eastAsia="Times New Roman" w:hAnsi="Times New Roman" w:cs="Times New Roman"/>
          <w:color w:val="000000" w:themeColor="text1"/>
          <w:sz w:val="24"/>
          <w:szCs w:val="24"/>
        </w:rPr>
        <w:t>e</w:t>
      </w:r>
      <w:r w:rsidR="00880536" w:rsidRPr="009A28FC">
        <w:rPr>
          <w:rStyle w:val="normaltextrun"/>
          <w:rFonts w:ascii="Times New Roman" w:eastAsia="Times New Roman" w:hAnsi="Times New Roman" w:cs="Times New Roman"/>
          <w:color w:val="000000" w:themeColor="text1"/>
          <w:sz w:val="24"/>
          <w:szCs w:val="24"/>
        </w:rPr>
        <w:t xml:space="preserve"> </w:t>
      </w:r>
      <w:r w:rsidRPr="009A28FC">
        <w:rPr>
          <w:rStyle w:val="normaltextrun"/>
          <w:rFonts w:ascii="Times New Roman" w:eastAsia="Times New Roman" w:hAnsi="Times New Roman" w:cs="Times New Roman"/>
          <w:color w:val="000000" w:themeColor="text1"/>
          <w:sz w:val="24"/>
          <w:szCs w:val="24"/>
        </w:rPr>
        <w:t>lepinguga üle õiguse väljastada lammutustõend</w:t>
      </w:r>
      <w:r w:rsidR="1A6C5CB1" w:rsidRPr="009A28FC">
        <w:rPr>
          <w:rStyle w:val="normaltextrun"/>
          <w:rFonts w:ascii="Times New Roman" w:eastAsia="Times New Roman" w:hAnsi="Times New Roman" w:cs="Times New Roman"/>
          <w:color w:val="000000" w:themeColor="text1"/>
          <w:sz w:val="24"/>
          <w:szCs w:val="24"/>
        </w:rPr>
        <w:t>,</w:t>
      </w:r>
      <w:r w:rsidRPr="009A28FC">
        <w:rPr>
          <w:rStyle w:val="normaltextrun"/>
          <w:rFonts w:ascii="Times New Roman" w:eastAsia="Times New Roman" w:hAnsi="Times New Roman" w:cs="Times New Roman"/>
          <w:color w:val="000000" w:themeColor="text1"/>
          <w:sz w:val="24"/>
          <w:szCs w:val="24"/>
        </w:rPr>
        <w:t xml:space="preserve"> kui on täidetud </w:t>
      </w:r>
      <w:r w:rsidR="00880536">
        <w:rPr>
          <w:rStyle w:val="normaltextrun"/>
          <w:rFonts w:ascii="Times New Roman" w:eastAsia="Times New Roman" w:hAnsi="Times New Roman" w:cs="Times New Roman"/>
          <w:color w:val="000000" w:themeColor="text1"/>
          <w:sz w:val="24"/>
          <w:szCs w:val="24"/>
        </w:rPr>
        <w:t>kõnealuse</w:t>
      </w:r>
      <w:r w:rsidR="00880536" w:rsidRPr="009A28FC">
        <w:rPr>
          <w:rStyle w:val="normaltextrun"/>
          <w:rFonts w:ascii="Times New Roman" w:eastAsia="Times New Roman" w:hAnsi="Times New Roman" w:cs="Times New Roman"/>
          <w:color w:val="000000" w:themeColor="text1"/>
          <w:sz w:val="24"/>
          <w:szCs w:val="24"/>
        </w:rPr>
        <w:t xml:space="preserve"> </w:t>
      </w:r>
      <w:r w:rsidRPr="009A28FC">
        <w:rPr>
          <w:rStyle w:val="normaltextrun"/>
          <w:rFonts w:ascii="Times New Roman" w:eastAsia="Times New Roman" w:hAnsi="Times New Roman" w:cs="Times New Roman"/>
          <w:color w:val="000000" w:themeColor="text1"/>
          <w:sz w:val="24"/>
          <w:szCs w:val="24"/>
        </w:rPr>
        <w:t>paragrahvi lõikes 1</w:t>
      </w:r>
      <w:r w:rsidRPr="009A28FC">
        <w:rPr>
          <w:rStyle w:val="normaltextrun"/>
          <w:rFonts w:ascii="Times New Roman" w:eastAsia="Times New Roman" w:hAnsi="Times New Roman" w:cs="Times New Roman"/>
          <w:color w:val="000000" w:themeColor="text1"/>
          <w:sz w:val="24"/>
          <w:szCs w:val="24"/>
          <w:vertAlign w:val="superscript"/>
        </w:rPr>
        <w:t>6</w:t>
      </w:r>
      <w:r w:rsidRPr="009A28FC">
        <w:rPr>
          <w:rStyle w:val="normaltextrun"/>
          <w:rFonts w:ascii="Times New Roman" w:eastAsia="Times New Roman" w:hAnsi="Times New Roman" w:cs="Times New Roman"/>
          <w:color w:val="000000" w:themeColor="text1"/>
          <w:sz w:val="24"/>
          <w:szCs w:val="24"/>
        </w:rPr>
        <w:t xml:space="preserve"> sätestatud nõuded.</w:t>
      </w:r>
      <w:r w:rsidR="6D3944CF" w:rsidRPr="009A28FC">
        <w:rPr>
          <w:rStyle w:val="normaltextrun"/>
          <w:rFonts w:ascii="Times New Roman" w:eastAsia="Times New Roman" w:hAnsi="Times New Roman" w:cs="Times New Roman"/>
          <w:color w:val="000000" w:themeColor="text1"/>
          <w:sz w:val="24"/>
          <w:szCs w:val="24"/>
        </w:rPr>
        <w:t xml:space="preserve"> </w:t>
      </w:r>
      <w:r w:rsidR="115E67B8" w:rsidRPr="009A28FC">
        <w:rPr>
          <w:rFonts w:ascii="Times New Roman" w:eastAsia="Times New Roman" w:hAnsi="Times New Roman" w:cs="Times New Roman"/>
          <w:color w:val="000000" w:themeColor="text1"/>
          <w:sz w:val="24"/>
          <w:szCs w:val="24"/>
        </w:rPr>
        <w:t>Märgitud põhimõte ei ole uus. Märgitud kohustus tuleneb ELV</w:t>
      </w:r>
      <w:r w:rsidR="115E67B8" w:rsidRPr="009A28FC">
        <w:rPr>
          <w:rFonts w:ascii="Times New Roman" w:eastAsia="Times New Roman" w:hAnsi="Times New Roman" w:cs="Times New Roman"/>
          <w:i/>
          <w:iCs/>
          <w:color w:val="000000" w:themeColor="text1"/>
          <w:sz w:val="24"/>
          <w:szCs w:val="24"/>
        </w:rPr>
        <w:t xml:space="preserve"> </w:t>
      </w:r>
      <w:r w:rsidR="115E67B8" w:rsidRPr="009A28FC">
        <w:rPr>
          <w:rFonts w:ascii="Times New Roman" w:eastAsia="Times New Roman" w:hAnsi="Times New Roman" w:cs="Times New Roman"/>
          <w:color w:val="000000" w:themeColor="text1"/>
          <w:sz w:val="24"/>
          <w:szCs w:val="24"/>
        </w:rPr>
        <w:t>direktiivi</w:t>
      </w:r>
      <w:r w:rsidR="2F42DCD0" w:rsidRPr="009A28FC">
        <w:rPr>
          <w:rFonts w:ascii="Times New Roman" w:eastAsia="Times New Roman" w:hAnsi="Times New Roman" w:cs="Times New Roman"/>
          <w:color w:val="000000" w:themeColor="text1"/>
          <w:sz w:val="24"/>
          <w:szCs w:val="24"/>
        </w:rPr>
        <w:t xml:space="preserve"> artikli 5 lõikest 3, mille kohaselt liikmesriigid</w:t>
      </w:r>
      <w:r w:rsidR="2F42DCD0" w:rsidRPr="009A28FC">
        <w:rPr>
          <w:rFonts w:ascii="Times New Roman" w:eastAsia="Times New Roman" w:hAnsi="Times New Roman" w:cs="Times New Roman"/>
          <w:color w:val="333333"/>
          <w:sz w:val="24"/>
          <w:szCs w:val="24"/>
        </w:rPr>
        <w:t xml:space="preserve"> võivad anda kogujatele loa väljastada tegevusloaga töötlemiskoja nimel lammutustõendeid, kui nad tagavad, et kasutuselt kõrvaldatud sõiduk viiakse </w:t>
      </w:r>
      <w:r w:rsidR="2F42DCD0" w:rsidRPr="009A28FC">
        <w:rPr>
          <w:rFonts w:ascii="Times New Roman" w:eastAsia="Times New Roman" w:hAnsi="Times New Roman" w:cs="Times New Roman"/>
          <w:color w:val="333333"/>
          <w:sz w:val="24"/>
          <w:szCs w:val="24"/>
        </w:rPr>
        <w:lastRenderedPageBreak/>
        <w:t>tegevusloaga töötlemiskotta</w:t>
      </w:r>
      <w:r w:rsidR="29062704" w:rsidRPr="009A28FC">
        <w:rPr>
          <w:rFonts w:ascii="Times New Roman" w:eastAsia="Times New Roman" w:hAnsi="Times New Roman" w:cs="Times New Roman"/>
          <w:color w:val="333333"/>
          <w:sz w:val="24"/>
          <w:szCs w:val="24"/>
        </w:rPr>
        <w:t>.</w:t>
      </w:r>
      <w:r w:rsidR="29062704" w:rsidRPr="009A28FC">
        <w:rPr>
          <w:rFonts w:ascii="Times New Roman" w:eastAsia="Tahoma" w:hAnsi="Times New Roman" w:cs="Times New Roman"/>
          <w:color w:val="333333"/>
          <w:sz w:val="24"/>
          <w:szCs w:val="24"/>
        </w:rPr>
        <w:t xml:space="preserve"> </w:t>
      </w:r>
      <w:r w:rsidR="69A725F9" w:rsidRPr="009A28FC">
        <w:rPr>
          <w:rFonts w:ascii="Times New Roman" w:eastAsia="Times New Roman" w:hAnsi="Times New Roman" w:cs="Times New Roman"/>
          <w:color w:val="000000" w:themeColor="text1"/>
          <w:sz w:val="24"/>
          <w:szCs w:val="24"/>
        </w:rPr>
        <w:t xml:space="preserve">See kohustus </w:t>
      </w:r>
      <w:r w:rsidR="115E67B8" w:rsidRPr="009A28FC">
        <w:rPr>
          <w:rFonts w:ascii="Times New Roman" w:eastAsia="Times New Roman" w:hAnsi="Times New Roman" w:cs="Times New Roman"/>
          <w:color w:val="000000" w:themeColor="text1"/>
          <w:sz w:val="24"/>
          <w:szCs w:val="24"/>
        </w:rPr>
        <w:t xml:space="preserve">on võetud riigisisesesse õigusesse </w:t>
      </w:r>
      <w:r w:rsidR="00880536" w:rsidRPr="009A28FC">
        <w:rPr>
          <w:rFonts w:ascii="Times New Roman" w:eastAsia="Times New Roman" w:hAnsi="Times New Roman" w:cs="Times New Roman"/>
          <w:color w:val="000000" w:themeColor="text1"/>
          <w:sz w:val="24"/>
          <w:szCs w:val="24"/>
        </w:rPr>
        <w:t xml:space="preserve">üle </w:t>
      </w:r>
      <w:r w:rsidR="115E67B8" w:rsidRPr="009A28FC">
        <w:rPr>
          <w:rFonts w:ascii="Times New Roman" w:eastAsia="Times New Roman" w:hAnsi="Times New Roman" w:cs="Times New Roman"/>
          <w:color w:val="000000" w:themeColor="text1"/>
          <w:sz w:val="24"/>
          <w:szCs w:val="24"/>
        </w:rPr>
        <w:t>jäätmeseaduse § 26 lõigete 3 ja 8 alusel kehtestatud</w:t>
      </w:r>
      <w:r w:rsidR="0004152A">
        <w:rPr>
          <w:rFonts w:ascii="Times New Roman" w:eastAsia="Times New Roman" w:hAnsi="Times New Roman" w:cs="Times New Roman"/>
          <w:color w:val="000000" w:themeColor="text1"/>
          <w:sz w:val="24"/>
          <w:szCs w:val="24"/>
        </w:rPr>
        <w:t xml:space="preserve"> </w:t>
      </w:r>
      <w:r w:rsidR="0004152A" w:rsidRPr="0004152A">
        <w:rPr>
          <w:rStyle w:val="cf01"/>
          <w:rFonts w:ascii="Times New Roman" w:hAnsi="Times New Roman" w:cs="Times New Roman"/>
          <w:sz w:val="24"/>
          <w:szCs w:val="24"/>
        </w:rPr>
        <w:t>VV 17.06.2010 määruses nr 79</w:t>
      </w:r>
      <w:r w:rsidR="115E67B8" w:rsidRPr="009A28FC">
        <w:rPr>
          <w:rFonts w:ascii="Times New Roman" w:eastAsia="Times New Roman" w:hAnsi="Times New Roman" w:cs="Times New Roman"/>
          <w:color w:val="000000" w:themeColor="text1"/>
          <w:sz w:val="24"/>
          <w:szCs w:val="24"/>
        </w:rPr>
        <w:t>.</w:t>
      </w:r>
    </w:p>
    <w:p w14:paraId="69BB5F74" w14:textId="28EBEB50" w:rsidR="009C11D6" w:rsidRPr="009A28FC" w:rsidRDefault="009C11D6" w:rsidP="003C5E8D">
      <w:pPr>
        <w:spacing w:after="0" w:line="240" w:lineRule="auto"/>
        <w:ind w:left="10" w:right="5" w:hanging="10"/>
        <w:jc w:val="both"/>
        <w:rPr>
          <w:rFonts w:ascii="Times New Roman" w:eastAsia="Times New Roman" w:hAnsi="Times New Roman" w:cs="Times New Roman"/>
          <w:color w:val="000000" w:themeColor="text1"/>
          <w:sz w:val="24"/>
          <w:szCs w:val="24"/>
        </w:rPr>
      </w:pPr>
    </w:p>
    <w:p w14:paraId="4A3B2360" w14:textId="1A3B0974" w:rsidR="009C11D6" w:rsidRPr="009A28FC" w:rsidRDefault="50A4E296"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Paragrahvi täiendatakse lõikega 1</w:t>
      </w:r>
      <w:r w:rsidR="2B77A4CA" w:rsidRPr="009A28FC">
        <w:rPr>
          <w:rFonts w:ascii="Times New Roman" w:eastAsia="Times New Roman" w:hAnsi="Times New Roman" w:cs="Times New Roman"/>
          <w:color w:val="000000" w:themeColor="text1"/>
          <w:sz w:val="24"/>
          <w:szCs w:val="24"/>
          <w:vertAlign w:val="superscript"/>
        </w:rPr>
        <w:t>8</w:t>
      </w:r>
      <w:r w:rsidRPr="009A28FC">
        <w:rPr>
          <w:rFonts w:ascii="Times New Roman" w:eastAsia="Times New Roman" w:hAnsi="Times New Roman" w:cs="Times New Roman"/>
          <w:color w:val="000000" w:themeColor="text1"/>
          <w:sz w:val="24"/>
          <w:szCs w:val="24"/>
        </w:rPr>
        <w:t>. Õigusselguse eesmärgil sätestatakse, et lammutustõend peab sisaldama vähemalt Euroopa Komisjoni otsuses kirjeldatud teavet.</w:t>
      </w:r>
      <w:r w:rsidR="07DA04B8" w:rsidRPr="009A28FC">
        <w:rPr>
          <w:rFonts w:ascii="Times New Roman" w:eastAsia="Times New Roman" w:hAnsi="Times New Roman" w:cs="Times New Roman"/>
          <w:color w:val="000000" w:themeColor="text1"/>
          <w:sz w:val="24"/>
          <w:szCs w:val="24"/>
        </w:rPr>
        <w:t xml:space="preserve"> Sätte eesmärk on tagada, et liiklusregistrist kustutatud sõiduki üleandmisel jäätmekäitlejale väljastatakse sellisele sõidukile lammutustõend miinimumnõuete kohaselt. </w:t>
      </w:r>
      <w:r w:rsidR="00880536">
        <w:rPr>
          <w:rFonts w:ascii="Times New Roman" w:eastAsia="Times New Roman" w:hAnsi="Times New Roman" w:cs="Times New Roman"/>
          <w:color w:val="000000" w:themeColor="text1"/>
          <w:sz w:val="24"/>
          <w:szCs w:val="24"/>
        </w:rPr>
        <w:t>K</w:t>
      </w:r>
      <w:r w:rsidR="07DA04B8" w:rsidRPr="009A28FC">
        <w:rPr>
          <w:rFonts w:ascii="Times New Roman" w:eastAsia="Times New Roman" w:hAnsi="Times New Roman" w:cs="Times New Roman"/>
          <w:color w:val="000000" w:themeColor="text1"/>
          <w:sz w:val="24"/>
          <w:szCs w:val="24"/>
        </w:rPr>
        <w:t xml:space="preserve">ehtiva korra järgi ei saa valdaja anda üle sõidukit, kui see ei kuulu talle ning kui tal puudub registrikaart. Uue sättega tagatakse, et valdaja saab anda üle liiklusregistrist kustutatud sõidukit ilma registreerimisdokumendita ning sellise sõiduki </w:t>
      </w:r>
      <w:r w:rsidR="00880536">
        <w:rPr>
          <w:rFonts w:ascii="Times New Roman" w:eastAsia="Times New Roman" w:hAnsi="Times New Roman" w:cs="Times New Roman"/>
          <w:color w:val="000000" w:themeColor="text1"/>
          <w:sz w:val="24"/>
          <w:szCs w:val="24"/>
        </w:rPr>
        <w:t>kohta</w:t>
      </w:r>
      <w:r w:rsidR="07DA04B8" w:rsidRPr="009A28FC">
        <w:rPr>
          <w:rFonts w:ascii="Times New Roman" w:eastAsia="Times New Roman" w:hAnsi="Times New Roman" w:cs="Times New Roman"/>
          <w:color w:val="000000" w:themeColor="text1"/>
          <w:sz w:val="24"/>
          <w:szCs w:val="24"/>
        </w:rPr>
        <w:t xml:space="preserve"> väljastatakse lammutustõend. </w:t>
      </w:r>
      <w:r w:rsidRPr="009A28FC">
        <w:rPr>
          <w:rFonts w:ascii="Times New Roman" w:eastAsia="Times New Roman" w:hAnsi="Times New Roman" w:cs="Times New Roman"/>
          <w:color w:val="000000" w:themeColor="text1"/>
          <w:sz w:val="24"/>
          <w:szCs w:val="24"/>
        </w:rPr>
        <w:t>Märgitud põhimõte ei ole uus</w:t>
      </w:r>
      <w:r w:rsidR="726587E9" w:rsidRPr="009A28FC">
        <w:rPr>
          <w:rFonts w:ascii="Times New Roman" w:eastAsia="Times New Roman" w:hAnsi="Times New Roman" w:cs="Times New Roman"/>
          <w:color w:val="000000" w:themeColor="text1"/>
          <w:sz w:val="24"/>
          <w:szCs w:val="24"/>
        </w:rPr>
        <w:t xml:space="preserve">. ELV direktiivi kohaselt väljaantava lammutustõendi miinimumnõuded on </w:t>
      </w:r>
      <w:r w:rsidR="00880536">
        <w:rPr>
          <w:rFonts w:ascii="Times New Roman" w:eastAsia="Times New Roman" w:hAnsi="Times New Roman" w:cs="Times New Roman"/>
          <w:color w:val="000000" w:themeColor="text1"/>
          <w:sz w:val="24"/>
          <w:szCs w:val="24"/>
        </w:rPr>
        <w:t>kehtestatud</w:t>
      </w:r>
      <w:r w:rsidR="726587E9" w:rsidRPr="009A28FC">
        <w:rPr>
          <w:rFonts w:ascii="Times New Roman" w:eastAsia="Times New Roman" w:hAnsi="Times New Roman" w:cs="Times New Roman"/>
          <w:color w:val="000000" w:themeColor="text1"/>
          <w:sz w:val="24"/>
          <w:szCs w:val="24"/>
        </w:rPr>
        <w:t xml:space="preserve"> </w:t>
      </w:r>
      <w:r w:rsidR="00880536">
        <w:rPr>
          <w:rFonts w:ascii="Times New Roman" w:eastAsia="Times New Roman" w:hAnsi="Times New Roman" w:cs="Times New Roman"/>
          <w:color w:val="000000" w:themeColor="text1"/>
          <w:sz w:val="24"/>
          <w:szCs w:val="24"/>
        </w:rPr>
        <w:t>k</w:t>
      </w:r>
      <w:r w:rsidR="1FCB1938" w:rsidRPr="009A28FC">
        <w:rPr>
          <w:rFonts w:ascii="Times New Roman" w:eastAsia="Times New Roman" w:hAnsi="Times New Roman" w:cs="Times New Roman"/>
          <w:color w:val="000000" w:themeColor="text1"/>
          <w:sz w:val="24"/>
          <w:szCs w:val="24"/>
        </w:rPr>
        <w:t>omisjoni 19. veebruari 2002. aasta otsus</w:t>
      </w:r>
      <w:r w:rsidR="0215259A" w:rsidRPr="009A28FC">
        <w:rPr>
          <w:rFonts w:ascii="Times New Roman" w:eastAsia="Times New Roman" w:hAnsi="Times New Roman" w:cs="Times New Roman"/>
          <w:color w:val="000000" w:themeColor="text1"/>
          <w:sz w:val="24"/>
          <w:szCs w:val="24"/>
        </w:rPr>
        <w:t>e</w:t>
      </w:r>
      <w:r w:rsidR="6600545E" w:rsidRPr="009A28FC">
        <w:rPr>
          <w:rFonts w:ascii="Times New Roman" w:eastAsia="Times New Roman" w:hAnsi="Times New Roman" w:cs="Times New Roman"/>
          <w:color w:val="000000" w:themeColor="text1"/>
          <w:sz w:val="24"/>
          <w:szCs w:val="24"/>
        </w:rPr>
        <w:t>ga</w:t>
      </w:r>
      <w:r w:rsidR="0215259A" w:rsidRPr="009A28FC">
        <w:rPr>
          <w:rFonts w:ascii="Times New Roman" w:eastAsia="Times New Roman" w:hAnsi="Times New Roman" w:cs="Times New Roman"/>
          <w:color w:val="000000" w:themeColor="text1"/>
          <w:sz w:val="24"/>
          <w:szCs w:val="24"/>
        </w:rPr>
        <w:t xml:space="preserve"> nr</w:t>
      </w:r>
      <w:r w:rsidR="1FCB1938" w:rsidRPr="009A28FC">
        <w:rPr>
          <w:rFonts w:ascii="Times New Roman" w:eastAsia="Times New Roman" w:hAnsi="Times New Roman" w:cs="Times New Roman"/>
          <w:color w:val="000000" w:themeColor="text1"/>
          <w:sz w:val="24"/>
          <w:szCs w:val="24"/>
        </w:rPr>
        <w:t xml:space="preserve"> </w:t>
      </w:r>
      <w:hyperlink r:id="rId18" w:history="1">
        <w:hyperlink r:id="rId19" w:history="1">
          <w:r w:rsidR="1FCB1938" w:rsidRPr="004D59C4">
            <w:rPr>
              <w:rStyle w:val="Hperlink"/>
              <w:rFonts w:ascii="Times New Roman" w:eastAsia="Times New Roman" w:hAnsi="Times New Roman" w:cs="Times New Roman"/>
              <w:sz w:val="24"/>
              <w:szCs w:val="24"/>
            </w:rPr>
            <w:t>2002/151/EÜ</w:t>
          </w:r>
        </w:hyperlink>
        <w:r w:rsidR="7C1C82AD" w:rsidRPr="004D59C4">
          <w:rPr>
            <w:rFonts w:ascii="Times New Roman" w:eastAsia="Times New Roman" w:hAnsi="Times New Roman" w:cs="Times New Roman"/>
            <w:color w:val="000000" w:themeColor="text1"/>
            <w:sz w:val="24"/>
            <w:szCs w:val="24"/>
            <w:u w:val="single"/>
          </w:rPr>
          <w:t>,</w:t>
        </w:r>
        <w:r w:rsidR="7C1C82AD" w:rsidRPr="009A28FC">
          <w:rPr>
            <w:rFonts w:ascii="Times New Roman" w:eastAsia="Times New Roman" w:hAnsi="Times New Roman" w:cs="Times New Roman"/>
            <w:color w:val="000000" w:themeColor="text1"/>
            <w:sz w:val="24"/>
            <w:szCs w:val="24"/>
          </w:rPr>
          <w:t xml:space="preserve"> </w:t>
        </w:r>
      </w:hyperlink>
      <w:r w:rsidR="1FCB1938" w:rsidRPr="009A28FC">
        <w:rPr>
          <w:rFonts w:ascii="Times New Roman" w:eastAsia="Times New Roman" w:hAnsi="Times New Roman" w:cs="Times New Roman"/>
          <w:sz w:val="24"/>
          <w:szCs w:val="24"/>
        </w:rPr>
        <w:t>E</w:t>
      </w:r>
      <w:r w:rsidR="1FCB1938" w:rsidRPr="009A28FC">
        <w:rPr>
          <w:rFonts w:ascii="Times New Roman" w:eastAsia="Times New Roman" w:hAnsi="Times New Roman" w:cs="Times New Roman"/>
          <w:color w:val="000000" w:themeColor="text1"/>
          <w:sz w:val="24"/>
          <w:szCs w:val="24"/>
        </w:rPr>
        <w:t>uroopa Parlamendi ja nõukogu kasutuselt kõrvaldatud sõidukeid käsitleva direktiivi 2000/53/EÜ artikli 5 lõike 3 kohaselt väljaantavas lammutustõendis esitatavate miinimumnõue</w:t>
      </w:r>
      <w:r w:rsidR="004D59C4">
        <w:rPr>
          <w:rFonts w:ascii="Times New Roman" w:eastAsia="Times New Roman" w:hAnsi="Times New Roman" w:cs="Times New Roman"/>
          <w:color w:val="000000" w:themeColor="text1"/>
          <w:sz w:val="24"/>
          <w:szCs w:val="24"/>
        </w:rPr>
        <w:t xml:space="preserve"> </w:t>
      </w:r>
      <w:r w:rsidR="1FCB1938" w:rsidRPr="009A28FC">
        <w:rPr>
          <w:rFonts w:ascii="Times New Roman" w:eastAsia="Times New Roman" w:hAnsi="Times New Roman" w:cs="Times New Roman"/>
          <w:color w:val="000000" w:themeColor="text1"/>
          <w:sz w:val="24"/>
          <w:szCs w:val="24"/>
        </w:rPr>
        <w:t>te kohta (ELT L 50, 21.2.2002, lk 94–95).</w:t>
      </w:r>
    </w:p>
    <w:p w14:paraId="49FD1644" w14:textId="481B569E"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6CFD1322" w14:textId="5A92D052" w:rsidR="009C11D6" w:rsidRPr="009A28FC" w:rsidRDefault="50A4E296"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Paragrahvi täiendatakse lõikega 1</w:t>
      </w:r>
      <w:r w:rsidR="6E844869" w:rsidRPr="009A28FC">
        <w:rPr>
          <w:rFonts w:ascii="Times New Roman" w:eastAsia="Times New Roman" w:hAnsi="Times New Roman" w:cs="Times New Roman"/>
          <w:sz w:val="24"/>
          <w:szCs w:val="24"/>
          <w:vertAlign w:val="superscript"/>
        </w:rPr>
        <w:t>9</w:t>
      </w:r>
      <w:r w:rsidRPr="009A28FC">
        <w:rPr>
          <w:rFonts w:ascii="Times New Roman" w:eastAsia="Times New Roman" w:hAnsi="Times New Roman" w:cs="Times New Roman"/>
          <w:sz w:val="24"/>
          <w:szCs w:val="24"/>
        </w:rPr>
        <w:t xml:space="preserve">. Lõikesse esitatakse uuesti </w:t>
      </w:r>
      <w:proofErr w:type="spellStart"/>
      <w:r w:rsidRPr="009A28FC">
        <w:rPr>
          <w:rFonts w:ascii="Times New Roman" w:eastAsia="Times New Roman" w:hAnsi="Times New Roman" w:cs="Times New Roman"/>
          <w:sz w:val="24"/>
          <w:szCs w:val="24"/>
        </w:rPr>
        <w:t>JäätSi</w:t>
      </w:r>
      <w:proofErr w:type="spellEnd"/>
      <w:r w:rsidRPr="009A28FC">
        <w:rPr>
          <w:rFonts w:ascii="Times New Roman" w:eastAsia="Times New Roman" w:hAnsi="Times New Roman" w:cs="Times New Roman"/>
          <w:sz w:val="24"/>
          <w:szCs w:val="24"/>
        </w:rPr>
        <w:t xml:space="preserve"> § 26 lõige 4</w:t>
      </w:r>
      <w:r w:rsidRPr="009A28FC">
        <w:rPr>
          <w:rFonts w:ascii="Times New Roman" w:eastAsia="Times New Roman" w:hAnsi="Times New Roman" w:cs="Times New Roman"/>
          <w:sz w:val="24"/>
          <w:szCs w:val="24"/>
          <w:vertAlign w:val="superscript"/>
        </w:rPr>
        <w:t>1</w:t>
      </w:r>
      <w:r w:rsidRPr="009A28FC">
        <w:rPr>
          <w:rFonts w:ascii="Times New Roman" w:eastAsia="Times New Roman" w:hAnsi="Times New Roman" w:cs="Times New Roman"/>
          <w:sz w:val="24"/>
          <w:szCs w:val="24"/>
        </w:rPr>
        <w:t xml:space="preserve">. Lõikes sätestatakse, et kui keskkonnaluba omavale jäätmekäitlejale, kellel on kirjalik leping </w:t>
      </w:r>
      <w:r w:rsidR="00452C3C">
        <w:rPr>
          <w:rFonts w:ascii="Times New Roman" w:eastAsia="Times New Roman" w:hAnsi="Times New Roman" w:cs="Times New Roman"/>
          <w:sz w:val="24"/>
          <w:szCs w:val="24"/>
        </w:rPr>
        <w:t xml:space="preserve">tootjate või </w:t>
      </w:r>
      <w:r w:rsidRPr="009A28FC">
        <w:rPr>
          <w:rFonts w:ascii="Times New Roman" w:eastAsia="Times New Roman" w:hAnsi="Times New Roman" w:cs="Times New Roman"/>
          <w:sz w:val="24"/>
          <w:szCs w:val="24"/>
        </w:rPr>
        <w:t>tootjate ühendusega, antakse üle romusõiduk, millel puuduvad sõiduki põhilised osad, eelkõige mootor ja kere, või kui see sisaldab jäätmeid, mis on lisatud romusõidukisse, siis võib jäätmekäitleja nõuda jäätmevaldajalt osalist jäätmekäitluskulude kandmist. Jäätmekäitleja peab võtma arvesse puuduvate osade materjalide väärtust tagastatavas sõidukis ja sõidukile lisatud jäätmete k</w:t>
      </w:r>
      <w:commentRangeStart w:id="11"/>
      <w:r w:rsidRPr="009A28FC">
        <w:rPr>
          <w:rFonts w:ascii="Times New Roman" w:eastAsia="Times New Roman" w:hAnsi="Times New Roman" w:cs="Times New Roman"/>
          <w:sz w:val="24"/>
          <w:szCs w:val="24"/>
        </w:rPr>
        <w:t>äitluskulusid</w:t>
      </w:r>
      <w:commentRangeEnd w:id="11"/>
      <w:r w:rsidR="004409D0">
        <w:rPr>
          <w:rStyle w:val="Kommentaariviide"/>
        </w:rPr>
        <w:commentReference w:id="11"/>
      </w:r>
      <w:r w:rsidRPr="009A28FC">
        <w:rPr>
          <w:rFonts w:ascii="Times New Roman" w:eastAsia="Times New Roman" w:hAnsi="Times New Roman" w:cs="Times New Roman"/>
          <w:sz w:val="24"/>
          <w:szCs w:val="24"/>
        </w:rPr>
        <w:t>.</w:t>
      </w:r>
    </w:p>
    <w:p w14:paraId="0DC02F0D" w14:textId="6B3F1E9F" w:rsidR="009C11D6" w:rsidRPr="009A28FC" w:rsidRDefault="009C11D6" w:rsidP="003C5E8D">
      <w:pPr>
        <w:spacing w:after="0" w:line="240" w:lineRule="auto"/>
        <w:jc w:val="both"/>
        <w:rPr>
          <w:rFonts w:ascii="Times New Roman" w:hAnsi="Times New Roman" w:cs="Times New Roman"/>
          <w:sz w:val="24"/>
          <w:szCs w:val="24"/>
        </w:rPr>
      </w:pPr>
    </w:p>
    <w:p w14:paraId="0B411A4B" w14:textId="49DCA57E" w:rsidR="009C11D6" w:rsidRPr="009A28FC" w:rsidRDefault="50A4E296"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sz w:val="24"/>
          <w:szCs w:val="24"/>
        </w:rPr>
        <w:t>Paragrahvi täiendatakse lõikega 1</w:t>
      </w:r>
      <w:r w:rsidR="09DF3BBE" w:rsidRPr="009A28FC">
        <w:rPr>
          <w:rFonts w:ascii="Times New Roman" w:eastAsia="Times New Roman" w:hAnsi="Times New Roman" w:cs="Times New Roman"/>
          <w:sz w:val="24"/>
          <w:szCs w:val="24"/>
          <w:vertAlign w:val="superscript"/>
        </w:rPr>
        <w:t>10</w:t>
      </w:r>
      <w:r w:rsidRPr="009A28FC">
        <w:rPr>
          <w:rFonts w:ascii="Times New Roman" w:eastAsia="Times New Roman" w:hAnsi="Times New Roman" w:cs="Times New Roman"/>
          <w:sz w:val="24"/>
          <w:szCs w:val="24"/>
        </w:rPr>
        <w:t xml:space="preserve">. </w:t>
      </w:r>
      <w:r w:rsidRPr="009A28FC">
        <w:rPr>
          <w:rFonts w:ascii="Times New Roman" w:eastAsia="Times New Roman" w:hAnsi="Times New Roman" w:cs="Times New Roman"/>
          <w:color w:val="000000" w:themeColor="text1"/>
          <w:sz w:val="24"/>
          <w:szCs w:val="24"/>
        </w:rPr>
        <w:t xml:space="preserve">Õigusselguse eesmärgil sätestatakse, et kui keskkonnaluba omavale jäätmekäitlejale, kellel on kirjalik leping </w:t>
      </w:r>
      <w:r w:rsidR="00452C3C">
        <w:rPr>
          <w:rFonts w:ascii="Times New Roman" w:eastAsia="Times New Roman" w:hAnsi="Times New Roman" w:cs="Times New Roman"/>
          <w:color w:val="000000" w:themeColor="text1"/>
          <w:sz w:val="24"/>
          <w:szCs w:val="24"/>
        </w:rPr>
        <w:t xml:space="preserve">tootjate või </w:t>
      </w:r>
      <w:r w:rsidRPr="009A28FC">
        <w:rPr>
          <w:rFonts w:ascii="Times New Roman" w:eastAsia="Times New Roman" w:hAnsi="Times New Roman" w:cs="Times New Roman"/>
          <w:sz w:val="24"/>
          <w:szCs w:val="24"/>
        </w:rPr>
        <w:t xml:space="preserve">tootjate ühendusega, </w:t>
      </w:r>
      <w:r w:rsidRPr="009A28FC">
        <w:rPr>
          <w:rFonts w:ascii="Times New Roman" w:eastAsia="Times New Roman" w:hAnsi="Times New Roman" w:cs="Times New Roman"/>
          <w:color w:val="000000" w:themeColor="text1"/>
          <w:sz w:val="24"/>
          <w:szCs w:val="24"/>
        </w:rPr>
        <w:t>antakse üle komplektne romusõiduk, millel puudub turuväärtus või selle turuväärtus on negatiivne, ei või keskkonnaluba omav jäätmekäitleja nõuda jäätmevaldajalt mistahes kulude kandmist. Märgitud põhimõte ei ole uus. Märgitud kohustus tuleneb ELV direktiivist</w:t>
      </w:r>
      <w:r w:rsidR="6B10CAE3" w:rsidRPr="009A28FC">
        <w:rPr>
          <w:rFonts w:ascii="Times New Roman" w:eastAsia="Times New Roman" w:hAnsi="Times New Roman" w:cs="Times New Roman"/>
          <w:color w:val="000000" w:themeColor="text1"/>
          <w:sz w:val="24"/>
          <w:szCs w:val="24"/>
        </w:rPr>
        <w:t xml:space="preserve"> (art</w:t>
      </w:r>
      <w:r w:rsidR="00880536">
        <w:rPr>
          <w:rFonts w:ascii="Times New Roman" w:eastAsia="Times New Roman" w:hAnsi="Times New Roman" w:cs="Times New Roman"/>
          <w:color w:val="000000" w:themeColor="text1"/>
          <w:sz w:val="24"/>
          <w:szCs w:val="24"/>
        </w:rPr>
        <w:t>ikli</w:t>
      </w:r>
      <w:r w:rsidR="6B10CAE3" w:rsidRPr="009A28FC">
        <w:rPr>
          <w:rFonts w:ascii="Times New Roman" w:eastAsia="Times New Roman" w:hAnsi="Times New Roman" w:cs="Times New Roman"/>
          <w:color w:val="000000" w:themeColor="text1"/>
          <w:sz w:val="24"/>
          <w:szCs w:val="24"/>
        </w:rPr>
        <w:t xml:space="preserve"> 5</w:t>
      </w:r>
      <w:r w:rsidR="044431BB" w:rsidRPr="009A28FC">
        <w:rPr>
          <w:rFonts w:ascii="Times New Roman" w:eastAsia="Times New Roman" w:hAnsi="Times New Roman" w:cs="Times New Roman"/>
          <w:color w:val="000000" w:themeColor="text1"/>
          <w:sz w:val="24"/>
          <w:szCs w:val="24"/>
        </w:rPr>
        <w:t xml:space="preserve"> </w:t>
      </w:r>
      <w:r w:rsidR="6B10CAE3" w:rsidRPr="009A28FC">
        <w:rPr>
          <w:rFonts w:ascii="Times New Roman" w:eastAsia="Times New Roman" w:hAnsi="Times New Roman" w:cs="Times New Roman"/>
          <w:color w:val="000000" w:themeColor="text1"/>
          <w:sz w:val="24"/>
          <w:szCs w:val="24"/>
        </w:rPr>
        <w:t>l</w:t>
      </w:r>
      <w:r w:rsidR="00880536">
        <w:rPr>
          <w:rFonts w:ascii="Times New Roman" w:eastAsia="Times New Roman" w:hAnsi="Times New Roman" w:cs="Times New Roman"/>
          <w:color w:val="000000" w:themeColor="text1"/>
          <w:sz w:val="24"/>
          <w:szCs w:val="24"/>
        </w:rPr>
        <w:t>õige</w:t>
      </w:r>
      <w:r w:rsidR="6B10CAE3" w:rsidRPr="009A28FC">
        <w:rPr>
          <w:rFonts w:ascii="Times New Roman" w:eastAsia="Times New Roman" w:hAnsi="Times New Roman" w:cs="Times New Roman"/>
          <w:color w:val="000000" w:themeColor="text1"/>
          <w:sz w:val="24"/>
          <w:szCs w:val="24"/>
        </w:rPr>
        <w:t xml:space="preserve"> 4)</w:t>
      </w:r>
      <w:r w:rsidRPr="009A28FC">
        <w:rPr>
          <w:rFonts w:ascii="Times New Roman" w:eastAsia="Times New Roman" w:hAnsi="Times New Roman" w:cs="Times New Roman"/>
          <w:color w:val="000000" w:themeColor="text1"/>
          <w:sz w:val="24"/>
          <w:szCs w:val="24"/>
        </w:rPr>
        <w:t xml:space="preserve"> ja jäätmeseaduse</w:t>
      </w:r>
      <w:r w:rsidRPr="009A28FC">
        <w:rPr>
          <w:rFonts w:ascii="Times New Roman" w:eastAsia="Times New Roman" w:hAnsi="Times New Roman" w:cs="Times New Roman"/>
          <w:i/>
          <w:iCs/>
          <w:color w:val="000000" w:themeColor="text1"/>
          <w:sz w:val="24"/>
          <w:szCs w:val="24"/>
        </w:rPr>
        <w:t xml:space="preserve"> </w:t>
      </w:r>
      <w:r w:rsidRPr="009A28FC">
        <w:rPr>
          <w:rFonts w:ascii="Times New Roman" w:eastAsia="Times New Roman" w:hAnsi="Times New Roman" w:cs="Times New Roman"/>
          <w:color w:val="000000" w:themeColor="text1"/>
          <w:sz w:val="24"/>
          <w:szCs w:val="24"/>
        </w:rPr>
        <w:t>§ 25</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lõikest 1. Praktikas on ilmnenud, et kohustatud isikud ja järelevalveasutused tõlgendavad tasu küsimise kohustust erinevalt. Rakendamise raskuste kõrvaldamiseks taasesitatakse ELV direktiivi põhimõte selgelt jäätmeseaduses.</w:t>
      </w:r>
      <w:r w:rsidR="4EB214EC" w:rsidRPr="009A28FC">
        <w:rPr>
          <w:rFonts w:ascii="Times New Roman" w:eastAsia="Times New Roman" w:hAnsi="Times New Roman" w:cs="Times New Roman"/>
          <w:color w:val="000000" w:themeColor="text1"/>
          <w:sz w:val="24"/>
          <w:szCs w:val="24"/>
        </w:rPr>
        <w:t xml:space="preserve"> Sõidukiomanikud peavad olema teadlikud sellest, et nad saavad jäätmekäitlejale tasuta ära anda komplektse romusõiduki, millel puudub turuväärus või millel on negatiivne turuväärtus. Selle sätte eesmärk on suurendada romusõidukite kogumist ja töötlemist ning julgustada omanikke selliseid sõidukeid jäätmekäitlejale üle andma. </w:t>
      </w:r>
      <w:r w:rsidR="4CC060C5" w:rsidRPr="009A28FC">
        <w:rPr>
          <w:rFonts w:ascii="Times New Roman" w:eastAsia="Times New Roman" w:hAnsi="Times New Roman" w:cs="Times New Roman"/>
          <w:color w:val="000000" w:themeColor="text1"/>
          <w:sz w:val="24"/>
          <w:szCs w:val="24"/>
        </w:rPr>
        <w:t xml:space="preserve">Selle sättega tagatakse romusõidukite käitlemine viisil, mis ei sea ohtu inimese tervist ega kahjusta keskkonda. Jäätmekäitlejad, kellele on väljastatud keskkonnaluba ning kellel on kirjalik leping tootja </w:t>
      </w:r>
      <w:r w:rsidR="4CC060C5" w:rsidRPr="009A28FC">
        <w:rPr>
          <w:rFonts w:ascii="Times New Roman" w:eastAsia="Times New Roman" w:hAnsi="Times New Roman" w:cs="Times New Roman"/>
          <w:sz w:val="24"/>
          <w:szCs w:val="24"/>
        </w:rPr>
        <w:t>või tootjate ühendusega,</w:t>
      </w:r>
      <w:r w:rsidR="4CC060C5" w:rsidRPr="009A28FC">
        <w:rPr>
          <w:rFonts w:ascii="Times New Roman" w:eastAsia="Times New Roman" w:hAnsi="Times New Roman" w:cs="Times New Roman"/>
          <w:color w:val="000000" w:themeColor="text1"/>
          <w:sz w:val="24"/>
          <w:szCs w:val="24"/>
        </w:rPr>
        <w:t xml:space="preserve"> saavad jäätmekäitluskulud nõuda tootjalt. Laiendatud tootjavastutuse põhimõtte </w:t>
      </w:r>
      <w:r w:rsidR="001E51BC">
        <w:rPr>
          <w:rFonts w:ascii="Times New Roman" w:eastAsia="Times New Roman" w:hAnsi="Times New Roman" w:cs="Times New Roman"/>
          <w:color w:val="000000" w:themeColor="text1"/>
          <w:sz w:val="24"/>
          <w:szCs w:val="24"/>
        </w:rPr>
        <w:t>järgi</w:t>
      </w:r>
      <w:r w:rsidR="4CC060C5" w:rsidRPr="009A28FC">
        <w:rPr>
          <w:rFonts w:ascii="Times New Roman" w:eastAsia="Times New Roman" w:hAnsi="Times New Roman" w:cs="Times New Roman"/>
          <w:color w:val="000000" w:themeColor="text1"/>
          <w:sz w:val="24"/>
          <w:szCs w:val="24"/>
        </w:rPr>
        <w:t xml:space="preserve"> vastutab tootja turule suunatud mootorsõidukite ja </w:t>
      </w:r>
      <w:r w:rsidR="001E51BC">
        <w:rPr>
          <w:rFonts w:ascii="Times New Roman" w:eastAsia="Times New Roman" w:hAnsi="Times New Roman" w:cs="Times New Roman"/>
          <w:color w:val="000000" w:themeColor="text1"/>
          <w:sz w:val="24"/>
          <w:szCs w:val="24"/>
        </w:rPr>
        <w:t>nende</w:t>
      </w:r>
      <w:r w:rsidR="4CC060C5" w:rsidRPr="009A28FC">
        <w:rPr>
          <w:rFonts w:ascii="Times New Roman" w:eastAsia="Times New Roman" w:hAnsi="Times New Roman" w:cs="Times New Roman"/>
          <w:color w:val="000000" w:themeColor="text1"/>
          <w:sz w:val="24"/>
          <w:szCs w:val="24"/>
        </w:rPr>
        <w:t xml:space="preserve"> osade jäätmekäitluskohustuste täitmise eest. </w:t>
      </w:r>
      <w:r w:rsidR="4EB214EC" w:rsidRPr="009A28FC">
        <w:rPr>
          <w:rFonts w:ascii="Times New Roman" w:eastAsia="Times New Roman" w:hAnsi="Times New Roman" w:cs="Times New Roman"/>
          <w:color w:val="000000" w:themeColor="text1"/>
          <w:sz w:val="24"/>
          <w:szCs w:val="24"/>
        </w:rPr>
        <w:t xml:space="preserve">Kui jäätmekäitlejal on leping </w:t>
      </w:r>
      <w:r w:rsidR="000E5F0E">
        <w:rPr>
          <w:rFonts w:ascii="Times New Roman" w:eastAsia="Times New Roman" w:hAnsi="Times New Roman" w:cs="Times New Roman"/>
          <w:color w:val="000000" w:themeColor="text1"/>
          <w:sz w:val="24"/>
          <w:szCs w:val="24"/>
        </w:rPr>
        <w:t xml:space="preserve">tootjaga või </w:t>
      </w:r>
      <w:r w:rsidR="4EB214EC" w:rsidRPr="009A28FC">
        <w:rPr>
          <w:rFonts w:ascii="Times New Roman" w:eastAsia="Times New Roman" w:hAnsi="Times New Roman" w:cs="Times New Roman"/>
          <w:color w:val="000000" w:themeColor="text1"/>
          <w:sz w:val="24"/>
          <w:szCs w:val="24"/>
        </w:rPr>
        <w:t xml:space="preserve">tootjate ühendusega, </w:t>
      </w:r>
      <w:r w:rsidR="001E51BC">
        <w:rPr>
          <w:rFonts w:ascii="Times New Roman" w:eastAsia="Times New Roman" w:hAnsi="Times New Roman" w:cs="Times New Roman"/>
          <w:color w:val="000000" w:themeColor="text1"/>
          <w:sz w:val="24"/>
          <w:szCs w:val="24"/>
        </w:rPr>
        <w:t>saab</w:t>
      </w:r>
      <w:r w:rsidR="4EB214EC" w:rsidRPr="009A28FC">
        <w:rPr>
          <w:rFonts w:ascii="Times New Roman" w:eastAsia="Times New Roman" w:hAnsi="Times New Roman" w:cs="Times New Roman"/>
          <w:color w:val="000000" w:themeColor="text1"/>
          <w:sz w:val="24"/>
          <w:szCs w:val="24"/>
        </w:rPr>
        <w:t xml:space="preserve"> romusõidukite käitluskulud tasaarveldada </w:t>
      </w:r>
      <w:r w:rsidR="000E5F0E">
        <w:rPr>
          <w:rFonts w:ascii="Times New Roman" w:eastAsia="Times New Roman" w:hAnsi="Times New Roman" w:cs="Times New Roman"/>
          <w:color w:val="000000" w:themeColor="text1"/>
          <w:sz w:val="24"/>
          <w:szCs w:val="24"/>
        </w:rPr>
        <w:t xml:space="preserve">tootjate või </w:t>
      </w:r>
      <w:r w:rsidR="4EB214EC" w:rsidRPr="009A28FC">
        <w:rPr>
          <w:rFonts w:ascii="Times New Roman" w:eastAsia="Times New Roman" w:hAnsi="Times New Roman" w:cs="Times New Roman"/>
          <w:color w:val="000000" w:themeColor="text1"/>
          <w:sz w:val="24"/>
          <w:szCs w:val="24"/>
        </w:rPr>
        <w:t>tootjate ühendusega</w:t>
      </w:r>
      <w:r w:rsidR="000E5F0E">
        <w:rPr>
          <w:rFonts w:ascii="Times New Roman" w:eastAsia="Times New Roman" w:hAnsi="Times New Roman" w:cs="Times New Roman"/>
          <w:color w:val="000000" w:themeColor="text1"/>
          <w:sz w:val="24"/>
          <w:szCs w:val="24"/>
        </w:rPr>
        <w:t>.</w:t>
      </w:r>
    </w:p>
    <w:p w14:paraId="60709728" w14:textId="725D1886"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7DB337D5" w14:textId="537C768F" w:rsidR="009C11D6" w:rsidRPr="009A28FC" w:rsidRDefault="50A4E296"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sz w:val="24"/>
          <w:szCs w:val="24"/>
        </w:rPr>
        <w:t>Paragrahvi täiendatakse lõikega 1</w:t>
      </w:r>
      <w:r w:rsidR="006FCD8C" w:rsidRPr="009A28FC">
        <w:rPr>
          <w:rFonts w:ascii="Times New Roman" w:eastAsia="Times New Roman" w:hAnsi="Times New Roman" w:cs="Times New Roman"/>
          <w:sz w:val="24"/>
          <w:szCs w:val="24"/>
          <w:vertAlign w:val="superscript"/>
        </w:rPr>
        <w:t>11</w:t>
      </w:r>
      <w:r w:rsidRPr="009A28FC">
        <w:rPr>
          <w:rFonts w:ascii="Times New Roman" w:eastAsia="Times New Roman" w:hAnsi="Times New Roman" w:cs="Times New Roman"/>
          <w:sz w:val="24"/>
          <w:szCs w:val="24"/>
        </w:rPr>
        <w:t>.</w:t>
      </w:r>
      <w:r w:rsidRPr="009A28FC">
        <w:rPr>
          <w:rFonts w:ascii="Times New Roman" w:eastAsia="Times New Roman" w:hAnsi="Times New Roman" w:cs="Times New Roman"/>
          <w:color w:val="000000" w:themeColor="text1"/>
          <w:sz w:val="24"/>
          <w:szCs w:val="24"/>
        </w:rPr>
        <w:t xml:space="preserve"> Õigusselguse eesmärgil sätestatakse, et tootja peab </w:t>
      </w:r>
      <w:r w:rsidR="4E9007F4" w:rsidRPr="009A28FC">
        <w:rPr>
          <w:rFonts w:ascii="Times New Roman" w:eastAsia="Times New Roman" w:hAnsi="Times New Roman" w:cs="Times New Roman"/>
          <w:color w:val="000000" w:themeColor="text1"/>
          <w:sz w:val="24"/>
          <w:szCs w:val="24"/>
        </w:rPr>
        <w:t xml:space="preserve">tagama romusõiduki üleandjale vähemalt üks kord aastas romusõiduki viimise </w:t>
      </w:r>
      <w:r w:rsidR="00B13F94">
        <w:rPr>
          <w:rFonts w:ascii="Times New Roman" w:eastAsia="Times New Roman" w:hAnsi="Times New Roman" w:cs="Times New Roman"/>
          <w:color w:val="000000" w:themeColor="text1"/>
          <w:sz w:val="24"/>
          <w:szCs w:val="24"/>
        </w:rPr>
        <w:t>sama</w:t>
      </w:r>
      <w:r w:rsidR="4E9007F4" w:rsidRPr="009A28FC">
        <w:rPr>
          <w:rFonts w:ascii="Times New Roman" w:eastAsia="Times New Roman" w:hAnsi="Times New Roman" w:cs="Times New Roman"/>
          <w:color w:val="000000" w:themeColor="text1"/>
          <w:sz w:val="24"/>
          <w:szCs w:val="24"/>
        </w:rPr>
        <w:t xml:space="preserve"> paragrahvi lõikes</w:t>
      </w:r>
      <w:r w:rsidR="00B13F94">
        <w:rPr>
          <w:rFonts w:ascii="Times New Roman" w:eastAsia="Times New Roman" w:hAnsi="Times New Roman" w:cs="Times New Roman"/>
          <w:color w:val="000000" w:themeColor="text1"/>
          <w:sz w:val="24"/>
          <w:szCs w:val="24"/>
        </w:rPr>
        <w:t> </w:t>
      </w:r>
      <w:r w:rsidR="4E9007F4" w:rsidRPr="009A28FC">
        <w:rPr>
          <w:rFonts w:ascii="Times New Roman" w:eastAsia="Times New Roman" w:hAnsi="Times New Roman" w:cs="Times New Roman"/>
          <w:color w:val="000000" w:themeColor="text1"/>
          <w:sz w:val="24"/>
          <w:szCs w:val="24"/>
        </w:rPr>
        <w:t>1</w:t>
      </w:r>
      <w:r w:rsidR="4E9007F4" w:rsidRPr="009A28FC">
        <w:rPr>
          <w:rStyle w:val="normaltextrun"/>
          <w:rFonts w:ascii="Times New Roman" w:eastAsia="Times New Roman" w:hAnsi="Times New Roman" w:cs="Times New Roman"/>
          <w:color w:val="000000" w:themeColor="text1"/>
          <w:sz w:val="24"/>
          <w:szCs w:val="24"/>
          <w:vertAlign w:val="superscript"/>
        </w:rPr>
        <w:t>1</w:t>
      </w:r>
      <w:r w:rsidR="4E9007F4" w:rsidRPr="009A28FC">
        <w:rPr>
          <w:rStyle w:val="normaltextrun"/>
          <w:rFonts w:ascii="Times New Roman" w:eastAsia="Times New Roman" w:hAnsi="Times New Roman" w:cs="Times New Roman"/>
          <w:color w:val="000000" w:themeColor="text1"/>
          <w:sz w:val="24"/>
          <w:szCs w:val="24"/>
        </w:rPr>
        <w:t xml:space="preserve"> märgitud jäätmekäitleja juurde tasuta. </w:t>
      </w:r>
      <w:r w:rsidR="4BE50EEC" w:rsidRPr="009A28FC">
        <w:rPr>
          <w:rStyle w:val="normaltextrun"/>
          <w:rFonts w:ascii="Times New Roman" w:eastAsia="Times New Roman" w:hAnsi="Times New Roman" w:cs="Times New Roman"/>
          <w:color w:val="000000" w:themeColor="text1"/>
          <w:sz w:val="24"/>
          <w:szCs w:val="24"/>
        </w:rPr>
        <w:t xml:space="preserve">Tagasivõtmine hõlmab kogu riigi territooriumi. </w:t>
      </w:r>
      <w:r w:rsidR="698415BC" w:rsidRPr="009A28FC">
        <w:rPr>
          <w:rFonts w:ascii="Times New Roman" w:eastAsia="Times New Roman" w:hAnsi="Times New Roman" w:cs="Times New Roman"/>
          <w:color w:val="000000" w:themeColor="text1"/>
          <w:sz w:val="24"/>
          <w:szCs w:val="24"/>
        </w:rPr>
        <w:t xml:space="preserve">Selle sätte eesmärk on toetada romusõidukite kogumist ja töötlemist ning julgustada omanikke seisvaid sõidukeid jäätmekäitlejale üle andma. Romukampaania korraldamise käigus on selgunud, et omanikud ei julge seisvale romusõidukile transporti tellida, kuna kardavad, et peavad sellise teenuse eest peale maksma. Jäätmekäitlejad, kellele on väljastatud keskkonnaluba ning kellel on kirjalik leping tootja või tootjate ühendusega, saavad jäätmekäitluskulud nõuda tootjalt. Laiendatud tootjavastutuse põhimõtte </w:t>
      </w:r>
      <w:r w:rsidR="001E51BC">
        <w:rPr>
          <w:rFonts w:ascii="Times New Roman" w:eastAsia="Times New Roman" w:hAnsi="Times New Roman" w:cs="Times New Roman"/>
          <w:color w:val="000000" w:themeColor="text1"/>
          <w:sz w:val="24"/>
          <w:szCs w:val="24"/>
        </w:rPr>
        <w:t>järgi</w:t>
      </w:r>
      <w:r w:rsidR="698415BC" w:rsidRPr="009A28FC">
        <w:rPr>
          <w:rFonts w:ascii="Times New Roman" w:eastAsia="Times New Roman" w:hAnsi="Times New Roman" w:cs="Times New Roman"/>
          <w:color w:val="000000" w:themeColor="text1"/>
          <w:sz w:val="24"/>
          <w:szCs w:val="24"/>
        </w:rPr>
        <w:t xml:space="preserve"> vastutab tootja turule suunatud mootorsõidukite ja mootorsõidukite osade jäätmekäitluskohustuste täitmise </w:t>
      </w:r>
      <w:r w:rsidR="698415BC" w:rsidRPr="009A28FC">
        <w:rPr>
          <w:rFonts w:ascii="Times New Roman" w:eastAsia="Times New Roman" w:hAnsi="Times New Roman" w:cs="Times New Roman"/>
          <w:color w:val="000000" w:themeColor="text1"/>
          <w:sz w:val="24"/>
          <w:szCs w:val="24"/>
        </w:rPr>
        <w:lastRenderedPageBreak/>
        <w:t>eest.</w:t>
      </w:r>
      <w:r w:rsidR="00B13F94">
        <w:rPr>
          <w:rFonts w:ascii="Times New Roman" w:eastAsia="Times New Roman" w:hAnsi="Times New Roman" w:cs="Times New Roman"/>
          <w:color w:val="000000" w:themeColor="text1"/>
          <w:sz w:val="24"/>
          <w:szCs w:val="24"/>
        </w:rPr>
        <w:t xml:space="preserve"> </w:t>
      </w:r>
      <w:r w:rsidR="001E51BC">
        <w:rPr>
          <w:rFonts w:ascii="Times New Roman" w:eastAsia="Times New Roman" w:hAnsi="Times New Roman" w:cs="Times New Roman"/>
          <w:color w:val="000000" w:themeColor="text1"/>
          <w:sz w:val="24"/>
          <w:szCs w:val="24"/>
        </w:rPr>
        <w:t>See</w:t>
      </w:r>
      <w:r w:rsidRPr="009A28FC">
        <w:rPr>
          <w:rFonts w:ascii="Times New Roman" w:eastAsia="Times New Roman" w:hAnsi="Times New Roman" w:cs="Times New Roman"/>
          <w:color w:val="000000" w:themeColor="text1"/>
          <w:sz w:val="24"/>
          <w:szCs w:val="24"/>
        </w:rPr>
        <w:t xml:space="preserve"> põhimõte ei ole uus. Märgitud kohustus tuleneb ELV direktiivist ja jäätmeseaduse</w:t>
      </w:r>
      <w:r w:rsidRPr="009A28FC">
        <w:rPr>
          <w:rFonts w:ascii="Times New Roman" w:eastAsia="Times New Roman" w:hAnsi="Times New Roman" w:cs="Times New Roman"/>
          <w:i/>
          <w:iCs/>
          <w:color w:val="000000" w:themeColor="text1"/>
          <w:sz w:val="24"/>
          <w:szCs w:val="24"/>
        </w:rPr>
        <w:t xml:space="preserve"> </w:t>
      </w:r>
      <w:r w:rsidRPr="009A28FC">
        <w:rPr>
          <w:rFonts w:ascii="Times New Roman" w:eastAsia="Times New Roman" w:hAnsi="Times New Roman" w:cs="Times New Roman"/>
          <w:color w:val="000000" w:themeColor="text1"/>
          <w:sz w:val="24"/>
          <w:szCs w:val="24"/>
        </w:rPr>
        <w:t>§ 25</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lõikest 1</w:t>
      </w:r>
      <w:r w:rsidR="382F0E56" w:rsidRPr="009A28FC">
        <w:rPr>
          <w:rFonts w:ascii="Times New Roman" w:eastAsia="Times New Roman" w:hAnsi="Times New Roman" w:cs="Times New Roman"/>
          <w:color w:val="000000" w:themeColor="text1"/>
          <w:sz w:val="24"/>
          <w:szCs w:val="24"/>
        </w:rPr>
        <w:t xml:space="preserve"> ning jäätmeseaduse § 26 lõigete 3 ja 8 alusel kehtestatud</w:t>
      </w:r>
      <w:r w:rsidR="004D59C4">
        <w:rPr>
          <w:rFonts w:ascii="Times New Roman" w:eastAsia="Times New Roman" w:hAnsi="Times New Roman" w:cs="Times New Roman"/>
          <w:color w:val="000000" w:themeColor="text1"/>
          <w:sz w:val="24"/>
          <w:szCs w:val="24"/>
        </w:rPr>
        <w:t xml:space="preserve"> </w:t>
      </w:r>
      <w:r w:rsidR="0004152A" w:rsidRPr="0004152A">
        <w:rPr>
          <w:rStyle w:val="cf01"/>
          <w:rFonts w:ascii="Times New Roman" w:hAnsi="Times New Roman" w:cs="Times New Roman"/>
          <w:sz w:val="24"/>
          <w:szCs w:val="24"/>
        </w:rPr>
        <w:t>VV 17.06.2010 määruses nr 79</w:t>
      </w:r>
      <w:r w:rsidR="00B13F94">
        <w:rPr>
          <w:rFonts w:ascii="Times New Roman" w:eastAsia="Times New Roman" w:hAnsi="Times New Roman" w:cs="Times New Roman"/>
          <w:color w:val="000000" w:themeColor="text1"/>
          <w:sz w:val="24"/>
          <w:szCs w:val="24"/>
        </w:rPr>
        <w:t xml:space="preserve">. </w:t>
      </w:r>
      <w:r w:rsidRPr="009A28FC">
        <w:rPr>
          <w:rFonts w:ascii="Times New Roman" w:eastAsia="Times New Roman" w:hAnsi="Times New Roman" w:cs="Times New Roman"/>
          <w:color w:val="000000" w:themeColor="text1"/>
          <w:sz w:val="24"/>
          <w:szCs w:val="24"/>
        </w:rPr>
        <w:t>Praktikas on ilmnenud, et kohustatud isikud ja järelevalveasutused tõlgendavad transpordi tagamise kohustust erinevalt. Rakendamise raskuste kõrvaldamiseks taasesitatakse ELV direktiivi põhimõte selgelt jäätmeseaduses.</w:t>
      </w:r>
    </w:p>
    <w:p w14:paraId="73322378" w14:textId="08364223"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316FFDC6" w14:textId="3E4E6E6C" w:rsidR="009C11D6" w:rsidRDefault="3E54AD13"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Var</w:t>
      </w:r>
      <w:r w:rsidR="00B13F94">
        <w:rPr>
          <w:rFonts w:ascii="Times New Roman" w:eastAsia="Times New Roman" w:hAnsi="Times New Roman" w:cs="Times New Roman"/>
          <w:color w:val="000000" w:themeColor="text1"/>
          <w:sz w:val="24"/>
          <w:szCs w:val="24"/>
        </w:rPr>
        <w:t>em</w:t>
      </w:r>
      <w:r w:rsidRPr="009A28FC">
        <w:rPr>
          <w:rFonts w:ascii="Times New Roman" w:eastAsia="Times New Roman" w:hAnsi="Times New Roman" w:cs="Times New Roman"/>
          <w:color w:val="000000" w:themeColor="text1"/>
          <w:sz w:val="24"/>
          <w:szCs w:val="24"/>
        </w:rPr>
        <w:t xml:space="preserve"> on </w:t>
      </w:r>
      <w:r w:rsidR="50A4E296" w:rsidRPr="009A28FC">
        <w:rPr>
          <w:rFonts w:ascii="Times New Roman" w:eastAsia="Times New Roman" w:hAnsi="Times New Roman" w:cs="Times New Roman"/>
          <w:color w:val="000000" w:themeColor="text1"/>
          <w:sz w:val="24"/>
          <w:szCs w:val="24"/>
        </w:rPr>
        <w:t xml:space="preserve">Keskkonnaministeerium koostöös romusõidukite käitlejatega korraldanud kord aastas romude kogumiseks kampaania. Romukampaania raames kogusid </w:t>
      </w:r>
      <w:r w:rsidR="767C5494" w:rsidRPr="009A28FC">
        <w:rPr>
          <w:rFonts w:ascii="Times New Roman" w:eastAsia="Times New Roman" w:hAnsi="Times New Roman" w:cs="Times New Roman"/>
          <w:color w:val="000000" w:themeColor="text1"/>
          <w:sz w:val="24"/>
          <w:szCs w:val="24"/>
        </w:rPr>
        <w:t xml:space="preserve">AS </w:t>
      </w:r>
      <w:r w:rsidR="50A4E296" w:rsidRPr="009A28FC">
        <w:rPr>
          <w:rFonts w:ascii="Times New Roman" w:eastAsia="Times New Roman" w:hAnsi="Times New Roman" w:cs="Times New Roman"/>
          <w:color w:val="000000" w:themeColor="text1"/>
          <w:sz w:val="24"/>
          <w:szCs w:val="24"/>
        </w:rPr>
        <w:t>Kuusakoski ja Eesti Autolammutuste Liit 2018. a 250 romusõidukit, 2019</w:t>
      </w:r>
      <w:r w:rsidR="001E51BC">
        <w:rPr>
          <w:rFonts w:ascii="Times New Roman" w:eastAsia="Times New Roman" w:hAnsi="Times New Roman" w:cs="Times New Roman"/>
          <w:color w:val="000000" w:themeColor="text1"/>
          <w:sz w:val="24"/>
          <w:szCs w:val="24"/>
        </w:rPr>
        <w:t xml:space="preserve"> – </w:t>
      </w:r>
      <w:r w:rsidR="50A4E296" w:rsidRPr="009A28FC">
        <w:rPr>
          <w:rFonts w:ascii="Times New Roman" w:eastAsia="Times New Roman" w:hAnsi="Times New Roman" w:cs="Times New Roman"/>
          <w:color w:val="000000" w:themeColor="text1"/>
          <w:sz w:val="24"/>
          <w:szCs w:val="24"/>
        </w:rPr>
        <w:t>430, 2020</w:t>
      </w:r>
      <w:r w:rsidR="001E51BC">
        <w:rPr>
          <w:rFonts w:ascii="Times New Roman" w:eastAsia="Times New Roman" w:hAnsi="Times New Roman" w:cs="Times New Roman"/>
          <w:color w:val="000000" w:themeColor="text1"/>
          <w:sz w:val="24"/>
          <w:szCs w:val="24"/>
        </w:rPr>
        <w:t xml:space="preserve"> –</w:t>
      </w:r>
      <w:r w:rsidR="50A4E296" w:rsidRPr="009A28FC">
        <w:rPr>
          <w:rFonts w:ascii="Times New Roman" w:eastAsia="Times New Roman" w:hAnsi="Times New Roman" w:cs="Times New Roman"/>
          <w:color w:val="000000" w:themeColor="text1"/>
          <w:sz w:val="24"/>
          <w:szCs w:val="24"/>
        </w:rPr>
        <w:t xml:space="preserve"> 256 ja 2021. a kampaania käigus koguti 104 romusõidukit.</w:t>
      </w:r>
      <w:r w:rsidR="0059240D">
        <w:rPr>
          <w:rFonts w:ascii="Times New Roman" w:eastAsia="Times New Roman" w:hAnsi="Times New Roman" w:cs="Times New Roman"/>
          <w:color w:val="000000" w:themeColor="text1"/>
          <w:sz w:val="24"/>
          <w:szCs w:val="24"/>
        </w:rPr>
        <w:t xml:space="preserve"> </w:t>
      </w:r>
      <w:r w:rsidR="50A4E296" w:rsidRPr="009A28FC">
        <w:rPr>
          <w:rFonts w:ascii="Times New Roman" w:eastAsia="Times New Roman" w:hAnsi="Times New Roman" w:cs="Times New Roman"/>
          <w:color w:val="000000" w:themeColor="text1"/>
          <w:sz w:val="24"/>
          <w:szCs w:val="24"/>
        </w:rPr>
        <w:t>Tasuta kogumise võimaldamine motiveerib omanikku ja valdajat sõidukit keskkonnaloaga jäätmekäitlejale üle andma.</w:t>
      </w:r>
    </w:p>
    <w:p w14:paraId="06CEAA42" w14:textId="77777777" w:rsidR="004D59C4" w:rsidRPr="009A28FC" w:rsidRDefault="004D59C4" w:rsidP="003C5E8D">
      <w:pPr>
        <w:spacing w:after="0" w:line="240" w:lineRule="auto"/>
        <w:jc w:val="both"/>
        <w:rPr>
          <w:rFonts w:ascii="Times New Roman" w:eastAsia="Times New Roman" w:hAnsi="Times New Roman" w:cs="Times New Roman"/>
          <w:color w:val="000000" w:themeColor="text1"/>
          <w:sz w:val="24"/>
          <w:szCs w:val="24"/>
        </w:rPr>
      </w:pPr>
    </w:p>
    <w:p w14:paraId="54FAB6CA" w14:textId="1C390658" w:rsidR="009C11D6" w:rsidRPr="009A28FC" w:rsidRDefault="50A4E296" w:rsidP="003C5E8D">
      <w:pPr>
        <w:spacing w:after="0" w:line="240" w:lineRule="auto"/>
        <w:jc w:val="both"/>
        <w:rPr>
          <w:rFonts w:ascii="Times New Roman" w:eastAsia="Times New Roman" w:hAnsi="Times New Roman" w:cs="Times New Roman"/>
          <w:color w:val="000000" w:themeColor="text1"/>
          <w:sz w:val="24"/>
          <w:szCs w:val="24"/>
        </w:rPr>
      </w:pPr>
      <w:commentRangeStart w:id="12"/>
      <w:r w:rsidRPr="009A28FC">
        <w:rPr>
          <w:rFonts w:ascii="Times New Roman" w:eastAsia="Times New Roman" w:hAnsi="Times New Roman" w:cs="Times New Roman"/>
          <w:color w:val="000000" w:themeColor="text1"/>
          <w:sz w:val="24"/>
          <w:szCs w:val="24"/>
        </w:rPr>
        <w:t>Lõikega 2 esitatakse uuesti kehtiv lõige 2. Kuna lõikes 1</w:t>
      </w:r>
      <w:r w:rsidR="43B0DA1F" w:rsidRPr="009A28FC">
        <w:rPr>
          <w:rFonts w:ascii="Times New Roman" w:eastAsia="Times New Roman" w:hAnsi="Times New Roman" w:cs="Times New Roman"/>
          <w:color w:val="000000" w:themeColor="text1"/>
          <w:sz w:val="24"/>
          <w:szCs w:val="24"/>
          <w:vertAlign w:val="superscript"/>
        </w:rPr>
        <w:t>9</w:t>
      </w:r>
      <w:r w:rsidRPr="009A28FC">
        <w:rPr>
          <w:rFonts w:ascii="Times New Roman" w:eastAsia="Times New Roman" w:hAnsi="Times New Roman" w:cs="Times New Roman"/>
          <w:color w:val="000000" w:themeColor="text1"/>
          <w:sz w:val="24"/>
          <w:szCs w:val="24"/>
        </w:rPr>
        <w:t xml:space="preserve"> taasesitatakse § 26 lõige 4</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siis ajakohastatakse ka lõike 2 viidet – viide § 26 lõikele 4</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asendatakse viitega lõikele 1</w:t>
      </w:r>
      <w:r w:rsidR="5F63C49D" w:rsidRPr="009A28FC">
        <w:rPr>
          <w:rFonts w:ascii="Times New Roman" w:eastAsia="Times New Roman" w:hAnsi="Times New Roman" w:cs="Times New Roman"/>
          <w:color w:val="000000" w:themeColor="text1"/>
          <w:sz w:val="24"/>
          <w:szCs w:val="24"/>
          <w:vertAlign w:val="superscript"/>
        </w:rPr>
        <w:t>9</w:t>
      </w:r>
      <w:r w:rsidRPr="009A28FC">
        <w:rPr>
          <w:rFonts w:ascii="Times New Roman" w:eastAsia="Times New Roman" w:hAnsi="Times New Roman" w:cs="Times New Roman"/>
          <w:color w:val="000000" w:themeColor="text1"/>
          <w:sz w:val="24"/>
          <w:szCs w:val="24"/>
        </w:rPr>
        <w:t>.</w:t>
      </w:r>
      <w:commentRangeEnd w:id="12"/>
      <w:r w:rsidR="00FD20F6">
        <w:rPr>
          <w:rStyle w:val="Kommentaariviide"/>
        </w:rPr>
        <w:commentReference w:id="12"/>
      </w:r>
    </w:p>
    <w:p w14:paraId="5D32B28B" w14:textId="61EEFF12" w:rsidR="009C11D6" w:rsidRPr="009A28FC" w:rsidRDefault="009C11D6" w:rsidP="003C5E8D">
      <w:pPr>
        <w:spacing w:after="0" w:line="240" w:lineRule="auto"/>
        <w:jc w:val="both"/>
        <w:rPr>
          <w:rFonts w:ascii="Times New Roman" w:hAnsi="Times New Roman" w:cs="Times New Roman"/>
          <w:sz w:val="24"/>
          <w:szCs w:val="24"/>
        </w:rPr>
      </w:pPr>
    </w:p>
    <w:p w14:paraId="2945323A" w14:textId="78D017CA" w:rsidR="009C11D6" w:rsidRPr="009A28FC" w:rsidRDefault="50A4E296"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Lõikega 3 esitatakse kehtiv lõige 3. Lõi</w:t>
      </w:r>
      <w:r w:rsidR="00BD04E1">
        <w:rPr>
          <w:rFonts w:ascii="Times New Roman" w:eastAsia="Times New Roman" w:hAnsi="Times New Roman" w:cs="Times New Roman"/>
          <w:sz w:val="24"/>
          <w:szCs w:val="24"/>
        </w:rPr>
        <w:t>k</w:t>
      </w:r>
      <w:r w:rsidRPr="009A28FC">
        <w:rPr>
          <w:rFonts w:ascii="Times New Roman" w:eastAsia="Times New Roman" w:hAnsi="Times New Roman" w:cs="Times New Roman"/>
          <w:sz w:val="24"/>
          <w:szCs w:val="24"/>
        </w:rPr>
        <w:t xml:space="preserve">e 3 </w:t>
      </w:r>
      <w:r w:rsidR="004D59C4">
        <w:rPr>
          <w:rFonts w:ascii="Times New Roman" w:eastAsia="Times New Roman" w:hAnsi="Times New Roman" w:cs="Times New Roman"/>
          <w:sz w:val="24"/>
          <w:szCs w:val="24"/>
        </w:rPr>
        <w:t xml:space="preserve">ülesehitust </w:t>
      </w:r>
      <w:r w:rsidRPr="009A28FC">
        <w:rPr>
          <w:rFonts w:ascii="Times New Roman" w:eastAsia="Times New Roman" w:hAnsi="Times New Roman" w:cs="Times New Roman"/>
          <w:sz w:val="24"/>
          <w:szCs w:val="24"/>
        </w:rPr>
        <w:t xml:space="preserve">muudetakse ja </w:t>
      </w:r>
      <w:r w:rsidR="004D59C4">
        <w:rPr>
          <w:rFonts w:ascii="Times New Roman" w:eastAsia="Times New Roman" w:hAnsi="Times New Roman" w:cs="Times New Roman"/>
          <w:sz w:val="24"/>
          <w:szCs w:val="24"/>
        </w:rPr>
        <w:t xml:space="preserve">selle tekst </w:t>
      </w:r>
      <w:r w:rsidRPr="009A28FC">
        <w:rPr>
          <w:rFonts w:ascii="Times New Roman" w:eastAsia="Times New Roman" w:hAnsi="Times New Roman" w:cs="Times New Roman"/>
          <w:sz w:val="24"/>
          <w:szCs w:val="24"/>
        </w:rPr>
        <w:t xml:space="preserve">jaotatakse punktideks. Lõike 3 punktiga 1 esitatakse uuesti kehtiv lõige 3. Lõikesse 3 lisatakse punkt 2, mis on seotud </w:t>
      </w:r>
      <w:r w:rsidR="312729A8" w:rsidRPr="009A28FC">
        <w:rPr>
          <w:rFonts w:ascii="Times New Roman" w:eastAsia="Times New Roman" w:hAnsi="Times New Roman" w:cs="Times New Roman"/>
          <w:color w:val="000000" w:themeColor="text1"/>
          <w:sz w:val="24"/>
          <w:szCs w:val="24"/>
        </w:rPr>
        <w:t xml:space="preserve">eelnõus käsitletud liiklusseaduse muudatustega, mille kohaselt </w:t>
      </w:r>
      <w:proofErr w:type="spellStart"/>
      <w:r w:rsidR="312729A8" w:rsidRPr="009A28FC">
        <w:rPr>
          <w:rFonts w:ascii="Times New Roman" w:eastAsia="Times New Roman" w:hAnsi="Times New Roman" w:cs="Times New Roman"/>
          <w:color w:val="000000" w:themeColor="text1"/>
          <w:sz w:val="24"/>
          <w:szCs w:val="24"/>
        </w:rPr>
        <w:t>LS</w:t>
      </w:r>
      <w:r w:rsidR="00B13F94">
        <w:rPr>
          <w:rFonts w:ascii="Times New Roman" w:eastAsia="Times New Roman" w:hAnsi="Times New Roman" w:cs="Times New Roman"/>
          <w:color w:val="000000" w:themeColor="text1"/>
          <w:sz w:val="24"/>
          <w:szCs w:val="24"/>
        </w:rPr>
        <w:t>i</w:t>
      </w:r>
      <w:proofErr w:type="spellEnd"/>
      <w:r w:rsidR="312729A8" w:rsidRPr="009A28FC">
        <w:rPr>
          <w:rFonts w:ascii="Times New Roman" w:eastAsia="Times New Roman" w:hAnsi="Times New Roman" w:cs="Times New Roman"/>
          <w:color w:val="000000" w:themeColor="text1"/>
          <w:sz w:val="24"/>
          <w:szCs w:val="24"/>
        </w:rPr>
        <w:t xml:space="preserve"> § 77 lisatava lõike 6</w:t>
      </w:r>
      <w:r w:rsidR="312729A8" w:rsidRPr="009A28FC">
        <w:rPr>
          <w:rFonts w:ascii="Times New Roman" w:eastAsia="Times New Roman" w:hAnsi="Times New Roman" w:cs="Times New Roman"/>
          <w:color w:val="000000" w:themeColor="text1"/>
          <w:sz w:val="24"/>
          <w:szCs w:val="24"/>
          <w:vertAlign w:val="superscript"/>
        </w:rPr>
        <w:t>1</w:t>
      </w:r>
      <w:r w:rsidR="312729A8" w:rsidRPr="009A28FC">
        <w:rPr>
          <w:rFonts w:ascii="Times New Roman" w:eastAsia="Times New Roman" w:hAnsi="Times New Roman" w:cs="Times New Roman"/>
          <w:color w:val="000000" w:themeColor="text1"/>
          <w:sz w:val="24"/>
          <w:szCs w:val="24"/>
        </w:rPr>
        <w:t xml:space="preserve"> alusel on</w:t>
      </w:r>
      <w:r w:rsidR="312729A8" w:rsidRPr="009A28FC">
        <w:rPr>
          <w:rFonts w:ascii="Times New Roman" w:eastAsia="Times New Roman" w:hAnsi="Times New Roman" w:cs="Times New Roman"/>
          <w:sz w:val="24"/>
          <w:szCs w:val="24"/>
        </w:rPr>
        <w:t xml:space="preserve"> võimalik</w:t>
      </w:r>
      <w:r w:rsidRPr="009A28FC">
        <w:rPr>
          <w:rFonts w:ascii="Times New Roman" w:eastAsia="Times New Roman" w:hAnsi="Times New Roman" w:cs="Times New Roman"/>
          <w:sz w:val="24"/>
          <w:szCs w:val="24"/>
        </w:rPr>
        <w:t xml:space="preserve"> liiklusregistrist kustutada sõidukeid, kui need on teadmata kadunud ja neid ei ole võimalik nõuetekohase lammutustõendi alusel kustutada. Omanik, kes on oma sõiduki kustutanud liiklusregistrist, loobub sellise sõiduki kasutamisest ja sõiduki omamisest. Liiklusregistrist kustutatud sõidukid võivad olla kellegi hoovis, tänaval või varastatud, mistõttu sellised sõidukid võivad olla omanikuta.</w:t>
      </w:r>
    </w:p>
    <w:p w14:paraId="255A1960" w14:textId="01BB4954" w:rsidR="009C11D6" w:rsidRPr="009A28FC" w:rsidRDefault="55B04990"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 xml:space="preserve">Selle sätte eesmärk on tagada, et valdaja ja KeA/KOV saaks osaliselt lammutatud romusõidukid </w:t>
      </w:r>
      <w:r w:rsidR="26654A05" w:rsidRPr="009A28FC">
        <w:rPr>
          <w:rFonts w:ascii="Times New Roman" w:eastAsia="Times New Roman" w:hAnsi="Times New Roman" w:cs="Times New Roman"/>
          <w:color w:val="000000" w:themeColor="text1"/>
          <w:sz w:val="24"/>
          <w:szCs w:val="24"/>
        </w:rPr>
        <w:t xml:space="preserve">üle </w:t>
      </w:r>
      <w:r w:rsidRPr="009A28FC">
        <w:rPr>
          <w:rFonts w:ascii="Times New Roman" w:eastAsia="Times New Roman" w:hAnsi="Times New Roman" w:cs="Times New Roman"/>
          <w:color w:val="000000" w:themeColor="text1"/>
          <w:sz w:val="24"/>
          <w:szCs w:val="24"/>
        </w:rPr>
        <w:t xml:space="preserve">anda tasuta. </w:t>
      </w:r>
      <w:r w:rsidR="2360AA18" w:rsidRPr="009A28FC">
        <w:rPr>
          <w:rFonts w:ascii="Times New Roman" w:eastAsia="Times New Roman" w:hAnsi="Times New Roman" w:cs="Times New Roman"/>
          <w:color w:val="000000" w:themeColor="text1"/>
          <w:sz w:val="24"/>
          <w:szCs w:val="24"/>
        </w:rPr>
        <w:t xml:space="preserve">Mootorsõidukitele kohaldatakse tootjavastutust ja tootjad peavad tagama turule suunatud mootorsõidukite ja mootorsõidukite osade jäätmekäitluskohustuste täitmise. Tootjad maksavad jäätmekäitlejatele romusõidukite käitlemise eest, mistõttu tuleb mittekomplektne sõiduk tasuta vastu võtta. </w:t>
      </w:r>
      <w:commentRangeStart w:id="13"/>
      <w:r w:rsidR="2360AA18" w:rsidRPr="009A28FC">
        <w:rPr>
          <w:rFonts w:ascii="Times New Roman" w:eastAsia="Times New Roman" w:hAnsi="Times New Roman" w:cs="Times New Roman"/>
          <w:color w:val="000000" w:themeColor="text1"/>
          <w:sz w:val="24"/>
          <w:szCs w:val="24"/>
        </w:rPr>
        <w:t>Mittekomplektne romusõiduk tuleb anda üle jäätmekäitlejale, kellele on väljastatud keskkonnaluba ja kes tagab romusõidukite nõuetekohase töötlemise</w:t>
      </w:r>
      <w:commentRangeEnd w:id="13"/>
      <w:r w:rsidR="008129A1">
        <w:rPr>
          <w:rStyle w:val="Kommentaariviide"/>
        </w:rPr>
        <w:commentReference w:id="13"/>
      </w:r>
      <w:r w:rsidR="2360AA18" w:rsidRPr="009A28FC">
        <w:rPr>
          <w:rFonts w:ascii="Times New Roman" w:eastAsia="Times New Roman" w:hAnsi="Times New Roman" w:cs="Times New Roman"/>
          <w:color w:val="000000" w:themeColor="text1"/>
          <w:sz w:val="24"/>
          <w:szCs w:val="24"/>
        </w:rPr>
        <w:t>. K</w:t>
      </w:r>
      <w:r w:rsidRPr="009A28FC">
        <w:rPr>
          <w:rFonts w:ascii="Times New Roman" w:eastAsia="Times New Roman" w:hAnsi="Times New Roman" w:cs="Times New Roman"/>
          <w:color w:val="000000" w:themeColor="text1"/>
          <w:sz w:val="24"/>
          <w:szCs w:val="24"/>
        </w:rPr>
        <w:t>ui jäätmekäitlejal on leping</w:t>
      </w:r>
      <w:r w:rsidR="00452C3C">
        <w:rPr>
          <w:rFonts w:ascii="Times New Roman" w:eastAsia="Times New Roman" w:hAnsi="Times New Roman" w:cs="Times New Roman"/>
          <w:color w:val="000000" w:themeColor="text1"/>
          <w:sz w:val="24"/>
          <w:szCs w:val="24"/>
        </w:rPr>
        <w:t xml:space="preserve"> tootjate või</w:t>
      </w:r>
      <w:r w:rsidRPr="009A28FC">
        <w:rPr>
          <w:rFonts w:ascii="Times New Roman" w:eastAsia="Times New Roman" w:hAnsi="Times New Roman" w:cs="Times New Roman"/>
          <w:color w:val="000000" w:themeColor="text1"/>
          <w:sz w:val="24"/>
          <w:szCs w:val="24"/>
        </w:rPr>
        <w:t xml:space="preserve"> tootjate ühendusega, siis romusõidukite käitluskulud saab tasaarveldada </w:t>
      </w:r>
      <w:r w:rsidR="00452C3C">
        <w:rPr>
          <w:rFonts w:ascii="Times New Roman" w:eastAsia="Times New Roman" w:hAnsi="Times New Roman" w:cs="Times New Roman"/>
          <w:color w:val="000000" w:themeColor="text1"/>
          <w:sz w:val="24"/>
          <w:szCs w:val="24"/>
        </w:rPr>
        <w:t xml:space="preserve">tootjate või </w:t>
      </w:r>
      <w:r w:rsidRPr="009A28FC">
        <w:rPr>
          <w:rFonts w:ascii="Times New Roman" w:eastAsia="Times New Roman" w:hAnsi="Times New Roman" w:cs="Times New Roman"/>
          <w:color w:val="000000" w:themeColor="text1"/>
          <w:sz w:val="24"/>
          <w:szCs w:val="24"/>
        </w:rPr>
        <w:t>tootjate ühendusega, kes omakorda tasaarveldab tootjatega.</w:t>
      </w:r>
    </w:p>
    <w:p w14:paraId="71CC2B8E" w14:textId="478C4E56" w:rsidR="009C11D6" w:rsidRDefault="50A4E296"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color w:val="000000" w:themeColor="text1"/>
          <w:sz w:val="24"/>
          <w:szCs w:val="24"/>
        </w:rPr>
        <w:t>Selle sätte eesmärk on</w:t>
      </w:r>
      <w:r w:rsidR="249014C2" w:rsidRPr="009A28FC">
        <w:rPr>
          <w:rFonts w:ascii="Times New Roman" w:eastAsia="Times New Roman" w:hAnsi="Times New Roman" w:cs="Times New Roman"/>
          <w:color w:val="000000" w:themeColor="text1"/>
          <w:sz w:val="24"/>
          <w:szCs w:val="24"/>
        </w:rPr>
        <w:t xml:space="preserve"> ka</w:t>
      </w:r>
      <w:r w:rsidRPr="009A28FC">
        <w:rPr>
          <w:rFonts w:ascii="Times New Roman" w:eastAsia="Times New Roman" w:hAnsi="Times New Roman" w:cs="Times New Roman"/>
          <w:color w:val="000000" w:themeColor="text1"/>
          <w:sz w:val="24"/>
          <w:szCs w:val="24"/>
        </w:rPr>
        <w:t xml:space="preserve"> vähendada romusõidukite hoiustamist keskkonnas ning suurendada romusõidukite kogumist ja töötlemist ning julgustada valdajaid selliseid sõidukeid jäätmekäitlejale üle andma. Selle sättega tagatakse romusõidukite</w:t>
      </w:r>
      <w:r w:rsidRPr="009A28FC">
        <w:rPr>
          <w:rFonts w:ascii="Times New Roman" w:eastAsia="Times New Roman" w:hAnsi="Times New Roman" w:cs="Times New Roman"/>
          <w:sz w:val="24"/>
          <w:szCs w:val="24"/>
        </w:rPr>
        <w:t xml:space="preserve"> käitlemine viisil, mis ei sea ohtu inimese tervist ega kahjusta keskkonda.</w:t>
      </w:r>
    </w:p>
    <w:p w14:paraId="6FB3D734" w14:textId="77777777" w:rsidR="00B13F94" w:rsidRPr="00FA5B9B" w:rsidRDefault="00B13F94" w:rsidP="003C5E8D">
      <w:pPr>
        <w:spacing w:after="0" w:line="240" w:lineRule="auto"/>
        <w:jc w:val="both"/>
        <w:rPr>
          <w:rFonts w:ascii="Times New Roman" w:eastAsia="Times New Roman" w:hAnsi="Times New Roman" w:cs="Times New Roman"/>
          <w:sz w:val="24"/>
          <w:szCs w:val="24"/>
        </w:rPr>
      </w:pPr>
    </w:p>
    <w:p w14:paraId="6F75BA6C" w14:textId="77777777" w:rsidR="00C9460A" w:rsidRPr="00C9460A" w:rsidRDefault="00C9460A" w:rsidP="00C9460A">
      <w:pPr>
        <w:spacing w:after="0" w:line="240" w:lineRule="auto"/>
        <w:jc w:val="both"/>
        <w:rPr>
          <w:rFonts w:ascii="Times New Roman" w:hAnsi="Times New Roman" w:cs="Times New Roman"/>
          <w:color w:val="000000"/>
          <w:sz w:val="24"/>
          <w:szCs w:val="24"/>
          <w:shd w:val="clear" w:color="auto" w:fill="FFFFFF"/>
        </w:rPr>
      </w:pPr>
      <w:r w:rsidRPr="00C9460A">
        <w:rPr>
          <w:rFonts w:ascii="Times New Roman" w:hAnsi="Times New Roman" w:cs="Times New Roman"/>
          <w:color w:val="000000" w:themeColor="text1"/>
          <w:sz w:val="24"/>
          <w:szCs w:val="24"/>
        </w:rPr>
        <w:t>Lõikes 4 sätestatakse rakendamise raskuste kõrvaldamiseks, et t</w:t>
      </w:r>
      <w:r w:rsidRPr="00C9460A">
        <w:rPr>
          <w:rFonts w:ascii="Times New Roman" w:hAnsi="Times New Roman" w:cs="Times New Roman"/>
          <w:color w:val="000000"/>
          <w:sz w:val="24"/>
          <w:szCs w:val="24"/>
          <w:shd w:val="clear" w:color="auto" w:fill="FFFFFF"/>
        </w:rPr>
        <w:t xml:space="preserve">ootjad või mootorsõiduki tootjate ühendus loovad kogumissüsteemid, sealhulgas kogumiskohad, või osalevad nende loomises kõigi selliste romusõidukite jaoks, mis kuuluvad nendesse sõidukikategooriatesse, mille nad on liikmesriigi territooriumil esimest korda turul kättesaadavaks teinud. </w:t>
      </w:r>
    </w:p>
    <w:p w14:paraId="127DBC0C" w14:textId="77777777" w:rsidR="00C9460A" w:rsidRPr="00C9460A" w:rsidRDefault="00C9460A" w:rsidP="00C9460A">
      <w:pPr>
        <w:spacing w:after="0" w:line="240" w:lineRule="auto"/>
        <w:jc w:val="both"/>
        <w:rPr>
          <w:rFonts w:ascii="Times New Roman" w:eastAsia="Times New Roman" w:hAnsi="Times New Roman" w:cs="Times New Roman"/>
          <w:color w:val="000000" w:themeColor="text1"/>
          <w:sz w:val="24"/>
          <w:szCs w:val="24"/>
        </w:rPr>
      </w:pPr>
      <w:r w:rsidRPr="00C9460A">
        <w:rPr>
          <w:rFonts w:ascii="Times New Roman" w:eastAsia="Times New Roman" w:hAnsi="Times New Roman" w:cs="Times New Roman"/>
          <w:color w:val="000000" w:themeColor="text1"/>
          <w:sz w:val="24"/>
          <w:szCs w:val="24"/>
        </w:rPr>
        <w:t>See põhimõte ei ole uus. Märgitud kohustus tuleneb ELV direktiivist ja jäätmete raamdirektiivist, mis on võetud üle jäätmeseaduse</w:t>
      </w:r>
      <w:r w:rsidRPr="00C9460A">
        <w:rPr>
          <w:rFonts w:ascii="Times New Roman" w:eastAsia="Times New Roman" w:hAnsi="Times New Roman" w:cs="Times New Roman"/>
          <w:i/>
          <w:iCs/>
          <w:color w:val="000000" w:themeColor="text1"/>
          <w:sz w:val="24"/>
          <w:szCs w:val="24"/>
        </w:rPr>
        <w:t xml:space="preserve"> </w:t>
      </w:r>
      <w:r w:rsidRPr="00C9460A">
        <w:rPr>
          <w:rFonts w:ascii="Times New Roman" w:eastAsia="Times New Roman" w:hAnsi="Times New Roman" w:cs="Times New Roman"/>
          <w:color w:val="000000" w:themeColor="text1"/>
          <w:sz w:val="24"/>
          <w:szCs w:val="24"/>
        </w:rPr>
        <w:t>§ 25</w:t>
      </w:r>
      <w:r w:rsidRPr="00C9460A">
        <w:rPr>
          <w:rFonts w:ascii="Times New Roman" w:eastAsia="Times New Roman" w:hAnsi="Times New Roman" w:cs="Times New Roman"/>
          <w:color w:val="000000" w:themeColor="text1"/>
          <w:sz w:val="24"/>
          <w:szCs w:val="24"/>
          <w:vertAlign w:val="superscript"/>
        </w:rPr>
        <w:t>1</w:t>
      </w:r>
      <w:r w:rsidRPr="00C9460A">
        <w:rPr>
          <w:rFonts w:ascii="Times New Roman" w:eastAsia="Times New Roman" w:hAnsi="Times New Roman" w:cs="Times New Roman"/>
          <w:color w:val="000000" w:themeColor="text1"/>
          <w:sz w:val="24"/>
          <w:szCs w:val="24"/>
        </w:rPr>
        <w:t xml:space="preserve"> lõikega 1 ning jäätmeseaduse § 26 lõigete 3 ja 8 alusel kehtestatud </w:t>
      </w:r>
      <w:r w:rsidRPr="00C9460A">
        <w:rPr>
          <w:rStyle w:val="cf01"/>
          <w:rFonts w:ascii="Times New Roman" w:hAnsi="Times New Roman" w:cs="Times New Roman"/>
          <w:sz w:val="24"/>
          <w:szCs w:val="24"/>
        </w:rPr>
        <w:t xml:space="preserve">VV 17.06.2010 määrusega nr 79. </w:t>
      </w:r>
    </w:p>
    <w:p w14:paraId="7CA3C0BE" w14:textId="77777777" w:rsidR="00C9460A" w:rsidRPr="00C9460A" w:rsidRDefault="00C9460A" w:rsidP="00C9460A">
      <w:pPr>
        <w:pStyle w:val="li"/>
        <w:shd w:val="clear" w:color="auto" w:fill="FFFFFF"/>
        <w:spacing w:before="0" w:beforeAutospacing="0" w:after="0" w:afterAutospacing="0"/>
        <w:jc w:val="both"/>
        <w:textAlignment w:val="baseline"/>
        <w:rPr>
          <w:color w:val="000000"/>
          <w:shd w:val="clear" w:color="auto" w:fill="FFFFFF"/>
        </w:rPr>
      </w:pPr>
    </w:p>
    <w:p w14:paraId="3126358E" w14:textId="77777777" w:rsidR="00C9460A" w:rsidRPr="00C9460A" w:rsidRDefault="00C9460A" w:rsidP="00C9460A">
      <w:pPr>
        <w:spacing w:after="0" w:line="240" w:lineRule="auto"/>
        <w:jc w:val="both"/>
        <w:rPr>
          <w:rFonts w:ascii="Times New Roman" w:eastAsia="Times New Roman" w:hAnsi="Times New Roman" w:cs="Times New Roman"/>
          <w:color w:val="000000" w:themeColor="text1"/>
          <w:sz w:val="24"/>
          <w:szCs w:val="24"/>
        </w:rPr>
      </w:pPr>
      <w:r w:rsidRPr="00C9460A">
        <w:rPr>
          <w:rFonts w:ascii="Times New Roman" w:hAnsi="Times New Roman" w:cs="Times New Roman"/>
          <w:color w:val="000000"/>
          <w:sz w:val="24"/>
          <w:szCs w:val="24"/>
          <w:shd w:val="clear" w:color="auto" w:fill="FFFFFF"/>
        </w:rPr>
        <w:t>Lõikes 5 sätestatakse, et t</w:t>
      </w:r>
      <w:r w:rsidRPr="00C9460A">
        <w:rPr>
          <w:rFonts w:ascii="Times New Roman" w:hAnsi="Times New Roman" w:cs="Times New Roman"/>
          <w:color w:val="000000"/>
          <w:sz w:val="24"/>
          <w:szCs w:val="24"/>
          <w:bdr w:val="none" w:sz="0" w:space="0" w:color="auto" w:frame="1"/>
        </w:rPr>
        <w:t xml:space="preserve">ootjad või mootorsõiduki tootjate ühendus tagavad, et kogumissüsteem hõlmab kogu riigi territooriumi, </w:t>
      </w:r>
      <w:r w:rsidRPr="00C9460A">
        <w:rPr>
          <w:rStyle w:val="num"/>
          <w:rFonts w:ascii="Times New Roman" w:hAnsi="Times New Roman" w:cs="Times New Roman"/>
          <w:color w:val="000000"/>
          <w:sz w:val="24"/>
          <w:szCs w:val="24"/>
          <w:bdr w:val="none" w:sz="0" w:space="0" w:color="auto" w:frame="1"/>
        </w:rPr>
        <w:t xml:space="preserve">on elanikkonnale piisavalt kättesaadav, sh võtab arvesse </w:t>
      </w:r>
      <w:r w:rsidRPr="00C9460A">
        <w:rPr>
          <w:rFonts w:ascii="Times New Roman" w:hAnsi="Times New Roman" w:cs="Times New Roman"/>
          <w:color w:val="000000"/>
          <w:sz w:val="24"/>
          <w:szCs w:val="24"/>
          <w:bdr w:val="none" w:sz="0" w:space="0" w:color="auto" w:frame="1"/>
        </w:rPr>
        <w:t xml:space="preserve">elanikkonna suurust ja tihedust.  </w:t>
      </w:r>
      <w:r w:rsidRPr="00C9460A">
        <w:rPr>
          <w:rFonts w:ascii="Times New Roman" w:eastAsia="Times New Roman" w:hAnsi="Times New Roman" w:cs="Times New Roman"/>
          <w:color w:val="000000" w:themeColor="text1"/>
          <w:sz w:val="24"/>
          <w:szCs w:val="24"/>
        </w:rPr>
        <w:t>Märgitud põhimõte ei ole uus. Kohustus tuleneb ELV direktiivist ja jäätmeseaduse</w:t>
      </w:r>
      <w:r w:rsidRPr="00C9460A">
        <w:rPr>
          <w:rFonts w:ascii="Times New Roman" w:eastAsia="Times New Roman" w:hAnsi="Times New Roman" w:cs="Times New Roman"/>
          <w:i/>
          <w:iCs/>
          <w:color w:val="000000" w:themeColor="text1"/>
          <w:sz w:val="24"/>
          <w:szCs w:val="24"/>
        </w:rPr>
        <w:t xml:space="preserve"> </w:t>
      </w:r>
      <w:r w:rsidRPr="00C9460A">
        <w:rPr>
          <w:rFonts w:ascii="Times New Roman" w:eastAsia="Times New Roman" w:hAnsi="Times New Roman" w:cs="Times New Roman"/>
          <w:color w:val="000000" w:themeColor="text1"/>
          <w:sz w:val="24"/>
          <w:szCs w:val="24"/>
        </w:rPr>
        <w:t>§ 25</w:t>
      </w:r>
      <w:r w:rsidRPr="00C9460A">
        <w:rPr>
          <w:rFonts w:ascii="Times New Roman" w:eastAsia="Times New Roman" w:hAnsi="Times New Roman" w:cs="Times New Roman"/>
          <w:color w:val="000000" w:themeColor="text1"/>
          <w:sz w:val="24"/>
          <w:szCs w:val="24"/>
          <w:vertAlign w:val="superscript"/>
        </w:rPr>
        <w:t>1</w:t>
      </w:r>
      <w:r w:rsidRPr="00C9460A">
        <w:rPr>
          <w:rFonts w:ascii="Times New Roman" w:eastAsia="Times New Roman" w:hAnsi="Times New Roman" w:cs="Times New Roman"/>
          <w:color w:val="000000" w:themeColor="text1"/>
          <w:sz w:val="24"/>
          <w:szCs w:val="24"/>
        </w:rPr>
        <w:t xml:space="preserve"> lõikest 1. Mootorsõidukitele kohaldatakse tootjavastutust ja tootjad peavad tagama turule suunatud mootorsõidukite ja mootorsõidukite osade jäätmekäitluskohustuste täitmise. </w:t>
      </w:r>
      <w:r w:rsidRPr="00C9460A">
        <w:rPr>
          <w:rStyle w:val="cf01"/>
          <w:rFonts w:ascii="Times New Roman" w:hAnsi="Times New Roman" w:cs="Times New Roman"/>
          <w:sz w:val="24"/>
          <w:szCs w:val="24"/>
        </w:rPr>
        <w:t xml:space="preserve">Kehtiva VV 17.06.2010 määruse nr 79 </w:t>
      </w:r>
      <w:r w:rsidRPr="00C9460A">
        <w:rPr>
          <w:rFonts w:ascii="Times New Roman" w:eastAsia="Times New Roman" w:hAnsi="Times New Roman" w:cs="Times New Roman"/>
          <w:color w:val="000000" w:themeColor="text1"/>
          <w:sz w:val="24"/>
          <w:szCs w:val="24"/>
        </w:rPr>
        <w:t xml:space="preserve">kohaselt on </w:t>
      </w:r>
      <w:r w:rsidRPr="00C9460A">
        <w:rPr>
          <w:rFonts w:ascii="Times New Roman" w:hAnsi="Times New Roman" w:cs="Times New Roman"/>
          <w:sz w:val="24"/>
          <w:szCs w:val="24"/>
        </w:rPr>
        <w:t xml:space="preserve">tootjal kohustus </w:t>
      </w:r>
      <w:r w:rsidRPr="00C9460A">
        <w:rPr>
          <w:rFonts w:ascii="Times New Roman" w:eastAsia="Times New Roman" w:hAnsi="Times New Roman" w:cs="Times New Roman"/>
          <w:sz w:val="24"/>
          <w:szCs w:val="24"/>
          <w:bdr w:val="none" w:sz="0" w:space="0" w:color="auto" w:frame="1"/>
          <w:lang w:eastAsia="et-EE"/>
        </w:rPr>
        <w:t xml:space="preserve">korraldada romusõidukite kogumine, sh tagada romusõidukite kogumine </w:t>
      </w:r>
      <w:r w:rsidRPr="00C9460A">
        <w:rPr>
          <w:rFonts w:ascii="Times New Roman" w:eastAsia="Times New Roman" w:hAnsi="Times New Roman" w:cs="Times New Roman"/>
          <w:sz w:val="24"/>
          <w:szCs w:val="24"/>
          <w:bdr w:val="none" w:sz="0" w:space="0" w:color="auto" w:frame="1"/>
          <w:lang w:eastAsia="et-EE"/>
        </w:rPr>
        <w:lastRenderedPageBreak/>
        <w:t xml:space="preserve">selliselt, et </w:t>
      </w:r>
      <w:r w:rsidRPr="00C9460A">
        <w:rPr>
          <w:rFonts w:ascii="Times New Roman" w:eastAsia="Times New Roman" w:hAnsi="Times New Roman" w:cs="Times New Roman"/>
          <w:sz w:val="24"/>
          <w:szCs w:val="24"/>
          <w:lang w:eastAsia="et-EE"/>
        </w:rPr>
        <w:t xml:space="preserve">romusõiduki omanikule oleks romusõidukist loobumine võimalikult mugav ning romusõiduki kogumiskohta üleandmine peab olema võimaldatud maakonna piires.  </w:t>
      </w:r>
    </w:p>
    <w:p w14:paraId="21E15E3B" w14:textId="77777777" w:rsidR="00C9460A" w:rsidRPr="00C9460A" w:rsidRDefault="00C9460A" w:rsidP="00C9460A">
      <w:pPr>
        <w:spacing w:after="0" w:line="240" w:lineRule="auto"/>
        <w:jc w:val="both"/>
        <w:rPr>
          <w:rFonts w:ascii="Times New Roman" w:hAnsi="Times New Roman" w:cs="Times New Roman"/>
          <w:sz w:val="24"/>
          <w:szCs w:val="24"/>
        </w:rPr>
      </w:pPr>
    </w:p>
    <w:p w14:paraId="5DE8C883" w14:textId="77777777" w:rsidR="00C9460A" w:rsidRPr="00C9460A" w:rsidRDefault="00C9460A" w:rsidP="00C9460A">
      <w:pPr>
        <w:spacing w:after="0" w:line="240" w:lineRule="auto"/>
        <w:jc w:val="both"/>
        <w:rPr>
          <w:rFonts w:ascii="Times New Roman" w:hAnsi="Times New Roman" w:cs="Times New Roman"/>
          <w:sz w:val="24"/>
          <w:szCs w:val="24"/>
        </w:rPr>
      </w:pPr>
      <w:r w:rsidRPr="00C9460A">
        <w:rPr>
          <w:rFonts w:ascii="Times New Roman" w:eastAsia="Times New Roman" w:hAnsi="Times New Roman" w:cs="Times New Roman"/>
          <w:sz w:val="24"/>
          <w:szCs w:val="24"/>
        </w:rPr>
        <w:t xml:space="preserve">Lõikega 6 esitatakse kehtiv lõige 4. </w:t>
      </w:r>
      <w:commentRangeStart w:id="14"/>
      <w:r w:rsidRPr="00C9460A">
        <w:rPr>
          <w:rFonts w:ascii="Times New Roman" w:eastAsia="Times New Roman" w:hAnsi="Times New Roman" w:cs="Times New Roman"/>
          <w:sz w:val="24"/>
          <w:szCs w:val="24"/>
        </w:rPr>
        <w:t xml:space="preserve">Lõikesse 4 </w:t>
      </w:r>
      <w:commentRangeEnd w:id="14"/>
      <w:r w:rsidR="00DB53F4">
        <w:rPr>
          <w:rStyle w:val="Kommentaariviide"/>
        </w:rPr>
        <w:commentReference w:id="14"/>
      </w:r>
      <w:r w:rsidRPr="00C9460A">
        <w:rPr>
          <w:rFonts w:ascii="Times New Roman" w:eastAsia="Times New Roman" w:hAnsi="Times New Roman" w:cs="Times New Roman"/>
          <w:sz w:val="24"/>
          <w:szCs w:val="24"/>
        </w:rPr>
        <w:t xml:space="preserve">lisatakse, et ka </w:t>
      </w:r>
      <w:r w:rsidRPr="00C9460A">
        <w:rPr>
          <w:rFonts w:ascii="Times New Roman" w:eastAsia="Times New Roman" w:hAnsi="Times New Roman" w:cs="Times New Roman"/>
          <w:color w:val="000000" w:themeColor="text1"/>
          <w:sz w:val="24"/>
          <w:szCs w:val="24"/>
        </w:rPr>
        <w:t xml:space="preserve">keskkonnaluba omav jäätmekäitleja, kellel on leping tootjate või  tootjate ühendusega, on kohustatud võtma vastu mootorsõidukite hooldamisel ja remondi käigus tekkinud kasutatud osad </w:t>
      </w:r>
      <w:proofErr w:type="spellStart"/>
      <w:r w:rsidRPr="00C9460A">
        <w:rPr>
          <w:rFonts w:ascii="Times New Roman" w:eastAsia="Times New Roman" w:hAnsi="Times New Roman" w:cs="Times New Roman"/>
          <w:color w:val="000000" w:themeColor="text1"/>
          <w:sz w:val="24"/>
          <w:szCs w:val="24"/>
        </w:rPr>
        <w:t>turustajalt</w:t>
      </w:r>
      <w:proofErr w:type="spellEnd"/>
      <w:r w:rsidRPr="00C9460A">
        <w:rPr>
          <w:rFonts w:ascii="Times New Roman" w:eastAsia="Times New Roman" w:hAnsi="Times New Roman" w:cs="Times New Roman"/>
          <w:color w:val="000000" w:themeColor="text1"/>
          <w:sz w:val="24"/>
          <w:szCs w:val="24"/>
        </w:rPr>
        <w:t>, mootorsõidukite hooldustöökojalt, kohalikult omavalitsuselt ning kohaliku omavalitsuse jäätmejaama lepingu alusel haldavalt jäätmekäitlejalt. Märgitud põhimõte ei ole uus. Kohustus tuleneb ELV direktiivist ja jäätmeseaduse</w:t>
      </w:r>
      <w:r w:rsidRPr="00C9460A">
        <w:rPr>
          <w:rFonts w:ascii="Times New Roman" w:eastAsia="Times New Roman" w:hAnsi="Times New Roman" w:cs="Times New Roman"/>
          <w:i/>
          <w:iCs/>
          <w:color w:val="000000" w:themeColor="text1"/>
          <w:sz w:val="24"/>
          <w:szCs w:val="24"/>
        </w:rPr>
        <w:t xml:space="preserve"> </w:t>
      </w:r>
      <w:r w:rsidRPr="00C9460A">
        <w:rPr>
          <w:rFonts w:ascii="Times New Roman" w:eastAsia="Times New Roman" w:hAnsi="Times New Roman" w:cs="Times New Roman"/>
          <w:color w:val="000000" w:themeColor="text1"/>
          <w:sz w:val="24"/>
          <w:szCs w:val="24"/>
        </w:rPr>
        <w:t>§ 25</w:t>
      </w:r>
      <w:r w:rsidRPr="00C9460A">
        <w:rPr>
          <w:rFonts w:ascii="Times New Roman" w:eastAsia="Times New Roman" w:hAnsi="Times New Roman" w:cs="Times New Roman"/>
          <w:color w:val="000000" w:themeColor="text1"/>
          <w:sz w:val="24"/>
          <w:szCs w:val="24"/>
          <w:vertAlign w:val="superscript"/>
        </w:rPr>
        <w:t>1</w:t>
      </w:r>
      <w:r w:rsidRPr="00C9460A">
        <w:rPr>
          <w:rFonts w:ascii="Times New Roman" w:eastAsia="Times New Roman" w:hAnsi="Times New Roman" w:cs="Times New Roman"/>
          <w:color w:val="000000" w:themeColor="text1"/>
          <w:sz w:val="24"/>
          <w:szCs w:val="24"/>
        </w:rPr>
        <w:t xml:space="preserve"> lõikest 1. Mootorsõidukitele kohaldatakse tootjavastutust ja tootjad peavad tagama turule suunatud mootorsõidukite ja mootorsõidukite osade jäätmekäitluskohustuste täitmise. Tootjad maksavad jäätmekäitlejatele romusõidukite käitlemise eest. Jäätmekäitlejad, kellele on väljastatud keskkonnaluba ning kellel on kirjalik leping tootja või tootjate ühendusega, saavad jäätmekäitluskulud nõuda tootjalt. Laiendatud tootjavastutuse põhimõtte kohaselt vastutab tootja turule suunatud mootorsõidukite ja mootorsõidukite osade jäätmekäitluskohustuste täitmise eest.</w:t>
      </w:r>
    </w:p>
    <w:p w14:paraId="7EF1C4CB" w14:textId="3CDA0D98" w:rsidR="009C11D6" w:rsidRPr="009A28FC" w:rsidRDefault="009C11D6" w:rsidP="003C5E8D">
      <w:pPr>
        <w:spacing w:after="0" w:line="240" w:lineRule="auto"/>
        <w:jc w:val="both"/>
        <w:rPr>
          <w:rFonts w:ascii="Times New Roman" w:hAnsi="Times New Roman" w:cs="Times New Roman"/>
          <w:sz w:val="24"/>
          <w:szCs w:val="24"/>
        </w:rPr>
      </w:pPr>
    </w:p>
    <w:p w14:paraId="3E1A2397" w14:textId="40F05F4A" w:rsidR="009C11D6" w:rsidRPr="009A28FC" w:rsidRDefault="009C11D6" w:rsidP="00273D8E">
      <w:pPr>
        <w:pStyle w:val="Pealkiri3"/>
        <w:spacing w:before="0" w:beforeAutospacing="0" w:after="0" w:afterAutospacing="0"/>
        <w:jc w:val="both"/>
        <w:rPr>
          <w:rFonts w:ascii="Times New Roman" w:eastAsia="Times New Roman" w:hAnsi="Times New Roman" w:cs="Times New Roman"/>
          <w:color w:val="000000" w:themeColor="text1"/>
          <w:sz w:val="24"/>
          <w:szCs w:val="24"/>
        </w:rPr>
      </w:pPr>
    </w:p>
    <w:p w14:paraId="2522482D" w14:textId="76A7D385"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79061DA2" w14:textId="6670E51D" w:rsidR="009C11D6" w:rsidRPr="009A28FC" w:rsidRDefault="63856901" w:rsidP="003C5E8D">
      <w:pPr>
        <w:spacing w:after="0" w:line="240" w:lineRule="auto"/>
        <w:jc w:val="both"/>
        <w:rPr>
          <w:rFonts w:ascii="Times New Roman" w:eastAsia="Times New Roman" w:hAnsi="Times New Roman" w:cs="Times New Roman"/>
          <w:color w:val="000000" w:themeColor="text1"/>
          <w:sz w:val="24"/>
          <w:szCs w:val="24"/>
        </w:rPr>
      </w:pPr>
      <w:r w:rsidRPr="009A28FC">
        <w:rPr>
          <w:rStyle w:val="normaltextrun"/>
          <w:rFonts w:ascii="Times New Roman" w:eastAsia="Times New Roman" w:hAnsi="Times New Roman" w:cs="Times New Roman"/>
          <w:b/>
          <w:bCs/>
          <w:color w:val="000000" w:themeColor="text1"/>
          <w:sz w:val="24"/>
          <w:szCs w:val="24"/>
        </w:rPr>
        <w:t xml:space="preserve">Punktiga </w:t>
      </w:r>
      <w:r w:rsidR="009559D8">
        <w:rPr>
          <w:rStyle w:val="normaltextrun"/>
          <w:rFonts w:ascii="Times New Roman" w:eastAsia="Times New Roman" w:hAnsi="Times New Roman" w:cs="Times New Roman"/>
          <w:b/>
          <w:bCs/>
          <w:color w:val="000000" w:themeColor="text1"/>
          <w:sz w:val="24"/>
          <w:szCs w:val="24"/>
        </w:rPr>
        <w:t>4</w:t>
      </w:r>
      <w:r w:rsidRPr="009A28FC">
        <w:rPr>
          <w:rStyle w:val="normaltextrun"/>
          <w:rFonts w:ascii="Times New Roman" w:eastAsia="Times New Roman" w:hAnsi="Times New Roman" w:cs="Times New Roman"/>
          <w:b/>
          <w:bCs/>
          <w:color w:val="000000" w:themeColor="text1"/>
          <w:sz w:val="24"/>
          <w:szCs w:val="24"/>
        </w:rPr>
        <w:t xml:space="preserve"> </w:t>
      </w:r>
      <w:r w:rsidRPr="009A28FC">
        <w:rPr>
          <w:rStyle w:val="normaltextrun"/>
          <w:rFonts w:ascii="Times New Roman" w:eastAsia="Times New Roman" w:hAnsi="Times New Roman" w:cs="Times New Roman"/>
          <w:color w:val="000000" w:themeColor="text1"/>
          <w:sz w:val="24"/>
          <w:szCs w:val="24"/>
        </w:rPr>
        <w:t>täiendatakse</w:t>
      </w:r>
      <w:r w:rsidR="595E1BFA" w:rsidRPr="009A28FC">
        <w:rPr>
          <w:rStyle w:val="normaltextrun"/>
          <w:rFonts w:ascii="Times New Roman" w:eastAsia="Times New Roman" w:hAnsi="Times New Roman" w:cs="Times New Roman"/>
          <w:color w:val="000000" w:themeColor="text1"/>
          <w:sz w:val="24"/>
          <w:szCs w:val="24"/>
        </w:rPr>
        <w:t xml:space="preserve"> </w:t>
      </w:r>
      <w:r w:rsidR="595E1BFA" w:rsidRPr="009A28FC">
        <w:rPr>
          <w:rFonts w:ascii="Times New Roman" w:eastAsia="Times New Roman" w:hAnsi="Times New Roman" w:cs="Times New Roman"/>
          <w:sz w:val="24"/>
          <w:szCs w:val="24"/>
        </w:rPr>
        <w:t>seadust §-ga 125</w:t>
      </w:r>
      <w:r w:rsidR="64896BB1" w:rsidRPr="009A28FC">
        <w:rPr>
          <w:rFonts w:ascii="Times New Roman" w:eastAsia="Times New Roman" w:hAnsi="Times New Roman" w:cs="Times New Roman"/>
          <w:color w:val="000000" w:themeColor="text1"/>
          <w:sz w:val="24"/>
          <w:szCs w:val="24"/>
          <w:vertAlign w:val="superscript"/>
        </w:rPr>
        <w:t>1</w:t>
      </w:r>
      <w:r w:rsidR="595E1BFA" w:rsidRPr="009A28FC">
        <w:rPr>
          <w:rFonts w:ascii="Times New Roman" w:eastAsia="Times New Roman" w:hAnsi="Times New Roman" w:cs="Times New Roman"/>
          <w:sz w:val="24"/>
          <w:szCs w:val="24"/>
        </w:rPr>
        <w:t xml:space="preserve"> </w:t>
      </w:r>
      <w:r w:rsidR="7E1C0ED4" w:rsidRPr="009A28FC">
        <w:rPr>
          <w:rFonts w:ascii="Times New Roman" w:eastAsia="Times New Roman" w:hAnsi="Times New Roman" w:cs="Times New Roman"/>
          <w:sz w:val="24"/>
          <w:szCs w:val="24"/>
        </w:rPr>
        <w:t>, mille</w:t>
      </w:r>
      <w:r w:rsidR="00D216EC">
        <w:rPr>
          <w:rFonts w:ascii="Times New Roman" w:eastAsia="Times New Roman" w:hAnsi="Times New Roman" w:cs="Times New Roman"/>
          <w:sz w:val="24"/>
          <w:szCs w:val="24"/>
        </w:rPr>
        <w:t>s</w:t>
      </w:r>
      <w:r w:rsidR="009916CD" w:rsidRPr="009A28FC">
        <w:rPr>
          <w:rFonts w:ascii="Times New Roman" w:eastAsia="Times New Roman" w:hAnsi="Times New Roman" w:cs="Times New Roman"/>
          <w:sz w:val="24"/>
          <w:szCs w:val="24"/>
        </w:rPr>
        <w:t xml:space="preserve"> </w:t>
      </w:r>
      <w:r w:rsidR="22E85988" w:rsidRPr="009A28FC">
        <w:rPr>
          <w:rFonts w:ascii="Times New Roman" w:eastAsia="Times New Roman" w:hAnsi="Times New Roman" w:cs="Times New Roman"/>
          <w:color w:val="000000" w:themeColor="text1"/>
          <w:sz w:val="24"/>
          <w:szCs w:val="24"/>
        </w:rPr>
        <w:t xml:space="preserve">sätestatakse väärteokoosseis jäätmeks muutunud mootorsõiduki ja selle osade jäätmehooldusnõuete rikkumise eest. Põhimõte ei ole uus. Nimetatud väärteokoosseis liigituks sisu poolest seaduse § 120 koosseisu, samas on see käsitlus vastuolus Euroopa Parlamendi ja nõukogu direktiivist (EL) 2018/851, millega muudetakse direktiivi 2008/98/EÜ, mis käsitleb jäätmeid (ELT L 150, 14.6.2018, lk 109–140), tuleneva kohustusega liikmesriikidele – kehtestada karistused, mida kohaldatakse nende direktiivide alusel vastu võetud riigisiseste õigusnormide rikkumise korral. </w:t>
      </w:r>
      <w:r w:rsidR="00D216EC">
        <w:rPr>
          <w:rFonts w:ascii="Times New Roman" w:eastAsia="Times New Roman" w:hAnsi="Times New Roman" w:cs="Times New Roman"/>
          <w:color w:val="000000" w:themeColor="text1"/>
          <w:sz w:val="24"/>
          <w:szCs w:val="24"/>
        </w:rPr>
        <w:t>Paragrahvis</w:t>
      </w:r>
      <w:r w:rsidR="22E85988" w:rsidRPr="009A28FC">
        <w:rPr>
          <w:rFonts w:ascii="Times New Roman" w:eastAsia="Times New Roman" w:hAnsi="Times New Roman" w:cs="Times New Roman"/>
          <w:color w:val="000000" w:themeColor="text1"/>
          <w:sz w:val="24"/>
          <w:szCs w:val="24"/>
        </w:rPr>
        <w:t xml:space="preserve"> 120 sätestatu on liiga üldine ning isik ei saa aru, kas jäätmeks muutunud mootorsõiduki või selle osa hooldusnõuete rikkumise korral võib ta konkreetse teo eest karistada saada või mitte.</w:t>
      </w:r>
    </w:p>
    <w:p w14:paraId="071420B4" w14:textId="0459554E" w:rsidR="009C11D6" w:rsidRPr="009A28FC" w:rsidRDefault="22E85988"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 xml:space="preserve">Sätet rakendatakse järgmiste </w:t>
      </w:r>
      <w:proofErr w:type="spellStart"/>
      <w:r w:rsidRPr="009A28FC">
        <w:rPr>
          <w:rFonts w:ascii="Times New Roman" w:eastAsia="Times New Roman" w:hAnsi="Times New Roman" w:cs="Times New Roman"/>
          <w:color w:val="000000" w:themeColor="text1"/>
          <w:sz w:val="24"/>
          <w:szCs w:val="24"/>
        </w:rPr>
        <w:t>JäätS-i</w:t>
      </w:r>
      <w:proofErr w:type="spellEnd"/>
      <w:r w:rsidRPr="009A28FC">
        <w:rPr>
          <w:rFonts w:ascii="Times New Roman" w:eastAsia="Times New Roman" w:hAnsi="Times New Roman" w:cs="Times New Roman"/>
          <w:color w:val="000000" w:themeColor="text1"/>
          <w:sz w:val="24"/>
          <w:szCs w:val="24"/>
        </w:rPr>
        <w:t xml:space="preserve"> kohustuste rikkumise korral: jäätmete tekke vältimise nõuded, mis on sätestatud </w:t>
      </w:r>
      <w:proofErr w:type="spellStart"/>
      <w:r w:rsidRPr="009A28FC">
        <w:rPr>
          <w:rFonts w:ascii="Times New Roman" w:eastAsia="Times New Roman" w:hAnsi="Times New Roman" w:cs="Times New Roman"/>
          <w:color w:val="000000" w:themeColor="text1"/>
          <w:sz w:val="24"/>
          <w:szCs w:val="24"/>
        </w:rPr>
        <w:t>JäätS-i</w:t>
      </w:r>
      <w:proofErr w:type="spellEnd"/>
      <w:r w:rsidRPr="009A28FC">
        <w:rPr>
          <w:rFonts w:ascii="Times New Roman" w:eastAsia="Times New Roman" w:hAnsi="Times New Roman" w:cs="Times New Roman"/>
          <w:color w:val="000000" w:themeColor="text1"/>
          <w:sz w:val="24"/>
          <w:szCs w:val="24"/>
        </w:rPr>
        <w:t xml:space="preserve"> §-des 21 ja 22</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 jäätmetekke vältimise nõue ning kohustus juhinduda jäätmetekke vältimise ja jäätmehooldusmeetmete väljatöötamisel ning rakendamisel jäätmehierarhiast. Jäätmehooldusnõuded on </w:t>
      </w:r>
      <w:proofErr w:type="spellStart"/>
      <w:r w:rsidRPr="009A28FC">
        <w:rPr>
          <w:rFonts w:ascii="Times New Roman" w:eastAsia="Times New Roman" w:hAnsi="Times New Roman" w:cs="Times New Roman"/>
          <w:color w:val="000000" w:themeColor="text1"/>
          <w:sz w:val="24"/>
          <w:szCs w:val="24"/>
        </w:rPr>
        <w:t>JäätS-i</w:t>
      </w:r>
      <w:proofErr w:type="spellEnd"/>
      <w:r w:rsidRPr="009A28FC">
        <w:rPr>
          <w:rFonts w:ascii="Times New Roman" w:eastAsia="Times New Roman" w:hAnsi="Times New Roman" w:cs="Times New Roman"/>
          <w:color w:val="000000" w:themeColor="text1"/>
          <w:sz w:val="24"/>
          <w:szCs w:val="24"/>
        </w:rPr>
        <w:t xml:space="preserve"> 3. jao §-des 28 ja 29 (välja arvatud lõiked 4</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ja 4</w:t>
      </w:r>
      <w:r w:rsidRPr="009A28FC">
        <w:rPr>
          <w:rFonts w:ascii="Times New Roman" w:eastAsia="Times New Roman" w:hAnsi="Times New Roman" w:cs="Times New Roman"/>
          <w:color w:val="000000" w:themeColor="text1"/>
          <w:sz w:val="24"/>
          <w:szCs w:val="24"/>
          <w:vertAlign w:val="superscript"/>
        </w:rPr>
        <w:t>2</w:t>
      </w:r>
      <w:r w:rsidRPr="009A28FC">
        <w:rPr>
          <w:rFonts w:ascii="Times New Roman" w:eastAsia="Times New Roman" w:hAnsi="Times New Roman" w:cs="Times New Roman"/>
          <w:color w:val="000000" w:themeColor="text1"/>
          <w:sz w:val="24"/>
          <w:szCs w:val="24"/>
        </w:rPr>
        <w:t>), mis käsitlevad jäätmehoolduse üldnõudeid ning muid jäätmealaseid hoolsuskohustusi.</w:t>
      </w:r>
    </w:p>
    <w:p w14:paraId="7C63080D" w14:textId="74CDB2F6" w:rsidR="009C11D6" w:rsidRPr="009A28FC" w:rsidRDefault="009C11D6" w:rsidP="003C5E8D">
      <w:pPr>
        <w:shd w:val="clear" w:color="auto" w:fill="FFFFFF" w:themeFill="background1"/>
        <w:spacing w:after="0" w:line="240" w:lineRule="auto"/>
        <w:jc w:val="both"/>
        <w:rPr>
          <w:rFonts w:ascii="Times New Roman" w:eastAsia="Times New Roman" w:hAnsi="Times New Roman" w:cs="Times New Roman"/>
          <w:sz w:val="24"/>
          <w:szCs w:val="24"/>
        </w:rPr>
      </w:pPr>
    </w:p>
    <w:p w14:paraId="1A9211CF" w14:textId="72861AA4" w:rsidR="009C11D6" w:rsidRPr="009A28FC" w:rsidRDefault="22E85988"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Mootorsõiduki ja nende osadest tekkinud jäätmete käitlemine on keskkonnaloaga tegevus, seega suure keskkonnaohuga toiming. Romusõiduk on ohtlik jääde, sest sisaldab ohtlikke vedelikke ja muid ohtlikke aineid.</w:t>
      </w:r>
      <w:r w:rsidRPr="009A28FC">
        <w:rPr>
          <w:rFonts w:ascii="Times New Roman" w:eastAsia="Times New Roman" w:hAnsi="Times New Roman" w:cs="Times New Roman"/>
          <w:i/>
          <w:iCs/>
          <w:color w:val="7B7B7B" w:themeColor="accent3" w:themeShade="BF"/>
          <w:sz w:val="24"/>
          <w:szCs w:val="24"/>
        </w:rPr>
        <w:t xml:space="preserve"> </w:t>
      </w:r>
      <w:r w:rsidRPr="009A28FC">
        <w:rPr>
          <w:rFonts w:ascii="Times New Roman" w:eastAsia="Times New Roman" w:hAnsi="Times New Roman" w:cs="Times New Roman"/>
          <w:color w:val="000000" w:themeColor="text1"/>
          <w:sz w:val="24"/>
          <w:szCs w:val="24"/>
        </w:rPr>
        <w:t xml:space="preserve">Romusõiduki keskkonnaohutuks muutmine on esimene samm inimeste tervise-, keskkonna- ja tööohutusriskide ennetamise suunas. Seetõttu on oluline, et enne edasist töötlemist tehtaks romusõidukil vajalikud keskkonnaohutuks muutmise toimingud niipea kui võimalik pärast selle viimist tegevusloaga lammutuskotta. Selles etapis tuleks vanaõli koguda ja ladustada muudest voolavatest ainetest ja vedelikest eraldi ning selle edasine töötlemine peaks olema kooskõlas direktiiviga 2008/98/EÜ. </w:t>
      </w:r>
      <w:r w:rsidR="00D216EC">
        <w:rPr>
          <w:rFonts w:ascii="Times New Roman" w:eastAsia="Times New Roman" w:hAnsi="Times New Roman" w:cs="Times New Roman"/>
          <w:color w:val="000000" w:themeColor="text1"/>
          <w:sz w:val="24"/>
          <w:szCs w:val="24"/>
        </w:rPr>
        <w:t>Lisaks sellele</w:t>
      </w:r>
      <w:r w:rsidRPr="009A28FC">
        <w:rPr>
          <w:rFonts w:ascii="Times New Roman" w:eastAsia="Times New Roman" w:hAnsi="Times New Roman" w:cs="Times New Roman"/>
          <w:color w:val="000000" w:themeColor="text1"/>
          <w:sz w:val="24"/>
          <w:szCs w:val="24"/>
        </w:rPr>
        <w:t xml:space="preserve"> tuleks romusõidukilt eemaldada pliid, kaadmiumi, elavhõbedat ja kuuevalentset kroomi sisaldavad tarvikud, osad ja materjalid, et vältida kahjulikku mõju inimestele või keskkonnale.</w:t>
      </w:r>
    </w:p>
    <w:p w14:paraId="1DEC9228" w14:textId="1CA5AAB4" w:rsidR="009C11D6" w:rsidRPr="009A28FC" w:rsidRDefault="009C11D6" w:rsidP="003C5E8D">
      <w:pPr>
        <w:shd w:val="clear" w:color="auto" w:fill="FFFFFF" w:themeFill="background1"/>
        <w:spacing w:after="0" w:line="240" w:lineRule="auto"/>
        <w:jc w:val="both"/>
        <w:rPr>
          <w:rFonts w:ascii="Times New Roman" w:eastAsia="Times New Roman" w:hAnsi="Times New Roman" w:cs="Times New Roman"/>
          <w:sz w:val="24"/>
          <w:szCs w:val="24"/>
        </w:rPr>
      </w:pPr>
    </w:p>
    <w:p w14:paraId="03C7A34F" w14:textId="6B198DF1" w:rsidR="009C11D6" w:rsidRPr="009A28FC" w:rsidRDefault="22E85988"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sz w:val="24"/>
          <w:szCs w:val="24"/>
        </w:rPr>
        <w:t xml:space="preserve">Kuna jäätmekäitluse valdkond on üsna suur, hõlmates nii jäätmete kogumist, vedamist, taaskasutamist </w:t>
      </w:r>
      <w:r w:rsidR="00171F09">
        <w:rPr>
          <w:rFonts w:ascii="Times New Roman" w:eastAsia="Times New Roman" w:hAnsi="Times New Roman" w:cs="Times New Roman"/>
          <w:sz w:val="24"/>
          <w:szCs w:val="24"/>
        </w:rPr>
        <w:t>kui ka</w:t>
      </w:r>
      <w:r w:rsidRPr="009A28FC">
        <w:rPr>
          <w:rFonts w:ascii="Times New Roman" w:eastAsia="Times New Roman" w:hAnsi="Times New Roman" w:cs="Times New Roman"/>
          <w:sz w:val="24"/>
          <w:szCs w:val="24"/>
        </w:rPr>
        <w:t xml:space="preserve"> kõrvaldamist, sealhulgas vahendaja või edasimüüja tegevust, saab keskkonnale põhjustatud kahju olla väga suur. </w:t>
      </w:r>
      <w:r w:rsidRPr="009A28FC">
        <w:rPr>
          <w:rFonts w:ascii="Times New Roman" w:eastAsia="Times New Roman" w:hAnsi="Times New Roman" w:cs="Times New Roman"/>
          <w:color w:val="000000" w:themeColor="text1"/>
          <w:sz w:val="24"/>
          <w:szCs w:val="24"/>
        </w:rPr>
        <w:t xml:space="preserve">Rikkumiste korral, kus tegemist on otsese tahtluse või </w:t>
      </w:r>
      <w:proofErr w:type="spellStart"/>
      <w:r w:rsidRPr="009A28FC">
        <w:rPr>
          <w:rFonts w:ascii="Times New Roman" w:eastAsia="Times New Roman" w:hAnsi="Times New Roman" w:cs="Times New Roman"/>
          <w:color w:val="000000" w:themeColor="text1"/>
          <w:sz w:val="24"/>
          <w:szCs w:val="24"/>
        </w:rPr>
        <w:t>kavatsetusega</w:t>
      </w:r>
      <w:proofErr w:type="spellEnd"/>
      <w:r w:rsidRPr="009A28FC">
        <w:rPr>
          <w:rFonts w:ascii="Times New Roman" w:eastAsia="Times New Roman" w:hAnsi="Times New Roman" w:cs="Times New Roman"/>
          <w:color w:val="000000" w:themeColor="text1"/>
          <w:sz w:val="24"/>
          <w:szCs w:val="24"/>
        </w:rPr>
        <w:t xml:space="preserve"> toime pandud teoga, on rangelt karistamine põhjendatud ja sellel peaks olema ka </w:t>
      </w:r>
      <w:proofErr w:type="spellStart"/>
      <w:r w:rsidRPr="009A28FC">
        <w:rPr>
          <w:rFonts w:ascii="Times New Roman" w:eastAsia="Times New Roman" w:hAnsi="Times New Roman" w:cs="Times New Roman"/>
          <w:color w:val="000000" w:themeColor="text1"/>
          <w:sz w:val="24"/>
          <w:szCs w:val="24"/>
        </w:rPr>
        <w:t>üldpreventiivne</w:t>
      </w:r>
      <w:proofErr w:type="spellEnd"/>
      <w:r w:rsidRPr="009A28FC">
        <w:rPr>
          <w:rFonts w:ascii="Times New Roman" w:eastAsia="Times New Roman" w:hAnsi="Times New Roman" w:cs="Times New Roman"/>
          <w:color w:val="000000" w:themeColor="text1"/>
          <w:sz w:val="24"/>
          <w:szCs w:val="24"/>
        </w:rPr>
        <w:t xml:space="preserve"> iseloom. Loata tegevus on üks keskkonnaohtlikumaid tegevusi. Seega peaks võimalik karistus olema selline, mis suunab isikuid jäätmeks muutunud mootorsõidukeid ja nende osi käitlema jäätmehooldusnõuete kohaselt.</w:t>
      </w:r>
      <w:r w:rsidRPr="009A28FC">
        <w:rPr>
          <w:rFonts w:ascii="Times New Roman" w:eastAsia="Times New Roman" w:hAnsi="Times New Roman" w:cs="Times New Roman"/>
          <w:b/>
          <w:bCs/>
          <w:color w:val="000000" w:themeColor="text1"/>
          <w:sz w:val="24"/>
          <w:szCs w:val="24"/>
        </w:rPr>
        <w:t xml:space="preserve"> </w:t>
      </w:r>
      <w:r w:rsidRPr="009A28FC">
        <w:rPr>
          <w:rFonts w:ascii="Times New Roman" w:eastAsia="Times New Roman" w:hAnsi="Times New Roman" w:cs="Times New Roman"/>
          <w:color w:val="000000" w:themeColor="text1"/>
          <w:sz w:val="24"/>
          <w:szCs w:val="24"/>
        </w:rPr>
        <w:t xml:space="preserve">Jäätmeloata isikutel enamasti puudub nõuetekohane käitluskoht, tehnilised vahendid, teadmised ja oskused ning </w:t>
      </w:r>
      <w:r w:rsidRPr="009A28FC">
        <w:rPr>
          <w:rFonts w:ascii="Times New Roman" w:eastAsia="Times New Roman" w:hAnsi="Times New Roman" w:cs="Times New Roman"/>
          <w:color w:val="000000" w:themeColor="text1"/>
          <w:sz w:val="24"/>
          <w:szCs w:val="24"/>
        </w:rPr>
        <w:lastRenderedPageBreak/>
        <w:t xml:space="preserve">seetõttu on oht, et jäätmed satuvad looduskeskkonda, neid põletatakse või jäetakse nõuetekohaselt käitlemata, ladestades suurtes kogustes kohas, kus ladestamine on keelatud. Rikkumistega selles valdkonnas (veendumise kohustuse täitmata jätmisega) soodustatakse ebavõrdset konkurentsi õiguskuulekalt käituvate isikute ees. </w:t>
      </w:r>
      <w:proofErr w:type="spellStart"/>
      <w:r w:rsidRPr="009A28FC">
        <w:rPr>
          <w:rFonts w:ascii="Times New Roman" w:eastAsia="Times New Roman" w:hAnsi="Times New Roman" w:cs="Times New Roman"/>
          <w:color w:val="000000" w:themeColor="text1"/>
          <w:sz w:val="24"/>
          <w:szCs w:val="24"/>
        </w:rPr>
        <w:t>JäätSi</w:t>
      </w:r>
      <w:proofErr w:type="spellEnd"/>
      <w:r w:rsidRPr="009A28FC">
        <w:rPr>
          <w:rFonts w:ascii="Times New Roman" w:eastAsia="Times New Roman" w:hAnsi="Times New Roman" w:cs="Times New Roman"/>
          <w:color w:val="000000" w:themeColor="text1"/>
          <w:sz w:val="24"/>
          <w:szCs w:val="24"/>
        </w:rPr>
        <w:t xml:space="preserve"> kohaselt on kõik isikud kohustatud veenduma, kellele nad jäätmeid üle annavad. Sama nõue kehtib ka juriidilistele isikutele, eriti kui nad annavad üle jäätmeid, mis on tekkinud nende majandustegevuse käigus. Seega ei ole oluline, kas juriidiline isik oli </w:t>
      </w:r>
      <w:r w:rsidR="00561B52">
        <w:rPr>
          <w:rFonts w:ascii="Times New Roman" w:eastAsia="Times New Roman" w:hAnsi="Times New Roman" w:cs="Times New Roman"/>
          <w:color w:val="000000" w:themeColor="text1"/>
          <w:sz w:val="24"/>
          <w:szCs w:val="24"/>
        </w:rPr>
        <w:t>teadlik, et tegu on keelatud,</w:t>
      </w:r>
      <w:r w:rsidRPr="009A28FC">
        <w:rPr>
          <w:rFonts w:ascii="Times New Roman" w:eastAsia="Times New Roman" w:hAnsi="Times New Roman" w:cs="Times New Roman"/>
          <w:color w:val="000000" w:themeColor="text1"/>
          <w:sz w:val="24"/>
          <w:szCs w:val="24"/>
        </w:rPr>
        <w:t xml:space="preserve"> peab </w:t>
      </w:r>
      <w:r w:rsidR="00171F09" w:rsidRPr="009A28FC">
        <w:rPr>
          <w:rFonts w:ascii="Times New Roman" w:eastAsia="Times New Roman" w:hAnsi="Times New Roman" w:cs="Times New Roman"/>
          <w:color w:val="000000" w:themeColor="text1"/>
          <w:sz w:val="24"/>
          <w:szCs w:val="24"/>
        </w:rPr>
        <w:t xml:space="preserve">ta </w:t>
      </w:r>
      <w:r w:rsidRPr="009A28FC">
        <w:rPr>
          <w:rFonts w:ascii="Times New Roman" w:eastAsia="Times New Roman" w:hAnsi="Times New Roman" w:cs="Times New Roman"/>
          <w:color w:val="000000" w:themeColor="text1"/>
          <w:sz w:val="24"/>
          <w:szCs w:val="24"/>
        </w:rPr>
        <w:t>tegema kõik, et tema valduses olevad jäätmed oleksid üle antud seadusega ettenähtud korras ning nõuetekohaselt käideldud. Vastasel juhul soodustab selline tegevus ebaseaduslikku äri jäätmevaldkonnas.</w:t>
      </w:r>
    </w:p>
    <w:p w14:paraId="417320B1" w14:textId="56B3C08E" w:rsidR="009C11D6" w:rsidRPr="009A28FC" w:rsidRDefault="22E85988"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Seega on võimalus nõudeid rikkuva tegevusega tekitada kahju nii keskkonnale kui ka saavutada ebaaus konkurentsieelis teiste, õiguskuulekate jäätmekäitlejate ees.</w:t>
      </w:r>
    </w:p>
    <w:p w14:paraId="3920CC5F" w14:textId="4E6749A4" w:rsidR="009C11D6" w:rsidRPr="009A28FC" w:rsidRDefault="009C11D6" w:rsidP="003C5E8D">
      <w:pPr>
        <w:shd w:val="clear" w:color="auto" w:fill="FFFFFF" w:themeFill="background1"/>
        <w:spacing w:after="0" w:line="240" w:lineRule="auto"/>
        <w:jc w:val="both"/>
        <w:rPr>
          <w:rFonts w:ascii="Times New Roman" w:eastAsia="Times New Roman" w:hAnsi="Times New Roman" w:cs="Times New Roman"/>
          <w:sz w:val="24"/>
          <w:szCs w:val="24"/>
        </w:rPr>
      </w:pPr>
    </w:p>
    <w:p w14:paraId="5D13B00A" w14:textId="79B8421D" w:rsidR="009C11D6" w:rsidRPr="009A28FC" w:rsidRDefault="22E85988"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color w:val="000000" w:themeColor="text1"/>
          <w:sz w:val="24"/>
          <w:szCs w:val="24"/>
        </w:rPr>
        <w:t>ELis läheb aastas kaduma 35% sõidukitest ehk ligikaudu neli miljonit sõidukit aastas. Eesti Liiklusregistris on 02.08.2023 seisuga peatatud kandega sõidukite registris 191 944 nn kadunud mootorsõidukit (M1, N1, L1), millest 118 000 mootorsõidukit on olnud seitse aastat tehnoülevaatuseta ning liikluskindlustuseta.</w:t>
      </w:r>
    </w:p>
    <w:p w14:paraId="4375E9FF" w14:textId="4CE0C48B"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3C165F80" w14:textId="6F70B005" w:rsidR="009C11D6" w:rsidRPr="009A28FC" w:rsidRDefault="22E85988" w:rsidP="003C5E8D">
      <w:pPr>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sz w:val="24"/>
          <w:szCs w:val="24"/>
        </w:rPr>
        <w:t xml:space="preserve">Maksimaalne karistusmäär füüsilisele isikule § </w:t>
      </w:r>
      <w:r w:rsidRPr="009A28FC">
        <w:rPr>
          <w:rFonts w:ascii="Times New Roman" w:eastAsia="Times New Roman" w:hAnsi="Times New Roman" w:cs="Times New Roman"/>
          <w:color w:val="000000" w:themeColor="text1"/>
          <w:sz w:val="24"/>
          <w:szCs w:val="24"/>
        </w:rPr>
        <w:t>125</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sz w:val="24"/>
          <w:szCs w:val="24"/>
          <w:vertAlign w:val="superscript"/>
        </w:rPr>
        <w:t xml:space="preserve"> </w:t>
      </w:r>
      <w:r w:rsidRPr="009A28FC">
        <w:rPr>
          <w:rFonts w:ascii="Times New Roman" w:eastAsia="Times New Roman" w:hAnsi="Times New Roman" w:cs="Times New Roman"/>
          <w:sz w:val="24"/>
          <w:szCs w:val="24"/>
        </w:rPr>
        <w:t xml:space="preserve">järgi on </w:t>
      </w:r>
      <w:r w:rsidR="0B7D5AF5" w:rsidRPr="009A28FC">
        <w:rPr>
          <w:rFonts w:ascii="Times New Roman" w:eastAsia="Times New Roman" w:hAnsi="Times New Roman" w:cs="Times New Roman"/>
          <w:sz w:val="24"/>
          <w:szCs w:val="24"/>
        </w:rPr>
        <w:t>3</w:t>
      </w:r>
      <w:r w:rsidRPr="009A28FC">
        <w:rPr>
          <w:rFonts w:ascii="Times New Roman" w:eastAsia="Times New Roman" w:hAnsi="Times New Roman" w:cs="Times New Roman"/>
          <w:color w:val="202020"/>
          <w:sz w:val="24"/>
          <w:szCs w:val="24"/>
        </w:rPr>
        <w:t xml:space="preserve">00 trahviühikut ja juriidilisele isikule </w:t>
      </w:r>
      <w:r w:rsidR="78BB2A53" w:rsidRPr="009A28FC">
        <w:rPr>
          <w:rFonts w:ascii="Times New Roman" w:eastAsia="Times New Roman" w:hAnsi="Times New Roman" w:cs="Times New Roman"/>
          <w:color w:val="202020"/>
          <w:sz w:val="24"/>
          <w:szCs w:val="24"/>
        </w:rPr>
        <w:t>2</w:t>
      </w:r>
      <w:r w:rsidRPr="009A28FC">
        <w:rPr>
          <w:rFonts w:ascii="Times New Roman" w:eastAsia="Times New Roman" w:hAnsi="Times New Roman" w:cs="Times New Roman"/>
          <w:color w:val="202020"/>
          <w:sz w:val="24"/>
          <w:szCs w:val="24"/>
        </w:rPr>
        <w:t xml:space="preserve">00 000 eurot. Karistusmäärad on samad, mis on sätestatud </w:t>
      </w:r>
      <w:r w:rsidRPr="009A28FC">
        <w:rPr>
          <w:rFonts w:ascii="Times New Roman" w:eastAsia="Times New Roman" w:hAnsi="Times New Roman" w:cs="Times New Roman"/>
          <w:sz w:val="24"/>
          <w:szCs w:val="24"/>
        </w:rPr>
        <w:t xml:space="preserve">isikule §-s </w:t>
      </w:r>
      <w:r w:rsidRPr="009A28FC">
        <w:rPr>
          <w:rFonts w:ascii="Times New Roman" w:eastAsia="Times New Roman" w:hAnsi="Times New Roman" w:cs="Times New Roman"/>
          <w:color w:val="000000" w:themeColor="text1"/>
          <w:sz w:val="24"/>
          <w:szCs w:val="24"/>
        </w:rPr>
        <w:t>120.</w:t>
      </w:r>
    </w:p>
    <w:p w14:paraId="12AA2802" w14:textId="1FC036A4" w:rsidR="009C11D6" w:rsidRPr="009A28FC" w:rsidRDefault="009C11D6" w:rsidP="003C5E8D">
      <w:pPr>
        <w:spacing w:after="0" w:line="240" w:lineRule="auto"/>
        <w:jc w:val="both"/>
        <w:rPr>
          <w:rFonts w:ascii="Times New Roman" w:eastAsia="Times New Roman" w:hAnsi="Times New Roman" w:cs="Times New Roman"/>
          <w:b/>
          <w:bCs/>
          <w:sz w:val="24"/>
          <w:szCs w:val="24"/>
        </w:rPr>
      </w:pPr>
    </w:p>
    <w:p w14:paraId="6EBA76D3" w14:textId="14126A45" w:rsidR="009C11D6" w:rsidRPr="009A28FC" w:rsidRDefault="2C54CE49"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sz w:val="24"/>
          <w:szCs w:val="24"/>
        </w:rPr>
        <w:t xml:space="preserve">Punktiga </w:t>
      </w:r>
      <w:r w:rsidR="009559D8">
        <w:rPr>
          <w:rFonts w:ascii="Times New Roman" w:eastAsia="Times New Roman" w:hAnsi="Times New Roman" w:cs="Times New Roman"/>
          <w:b/>
          <w:bCs/>
          <w:sz w:val="24"/>
          <w:szCs w:val="24"/>
        </w:rPr>
        <w:t>5</w:t>
      </w:r>
      <w:r w:rsidRPr="009A28FC">
        <w:rPr>
          <w:rFonts w:ascii="Times New Roman" w:eastAsia="Times New Roman" w:hAnsi="Times New Roman" w:cs="Times New Roman"/>
          <w:b/>
          <w:bCs/>
          <w:sz w:val="24"/>
          <w:szCs w:val="24"/>
        </w:rPr>
        <w:t xml:space="preserve"> </w:t>
      </w:r>
      <w:r w:rsidR="7583FB31" w:rsidRPr="009A28FC">
        <w:rPr>
          <w:rFonts w:ascii="Times New Roman" w:eastAsia="Times New Roman" w:hAnsi="Times New Roman" w:cs="Times New Roman"/>
          <w:sz w:val="24"/>
          <w:szCs w:val="24"/>
        </w:rPr>
        <w:t xml:space="preserve">täiendatakse </w:t>
      </w:r>
      <w:r w:rsidR="4787752D" w:rsidRPr="009A28FC">
        <w:rPr>
          <w:rFonts w:ascii="Times New Roman" w:eastAsia="Times New Roman" w:hAnsi="Times New Roman" w:cs="Times New Roman"/>
          <w:sz w:val="24"/>
          <w:szCs w:val="24"/>
        </w:rPr>
        <w:t xml:space="preserve">seaduse </w:t>
      </w:r>
      <w:r w:rsidR="50A4E296" w:rsidRPr="009A28FC">
        <w:rPr>
          <w:rFonts w:ascii="Times New Roman" w:eastAsia="Times New Roman" w:hAnsi="Times New Roman" w:cs="Times New Roman"/>
          <w:sz w:val="24"/>
          <w:szCs w:val="24"/>
        </w:rPr>
        <w:t>§ 128 lõikega 4</w:t>
      </w:r>
      <w:r w:rsidR="50A4E296" w:rsidRPr="009A28FC">
        <w:rPr>
          <w:rFonts w:ascii="Times New Roman" w:eastAsia="Times New Roman" w:hAnsi="Times New Roman" w:cs="Times New Roman"/>
          <w:sz w:val="24"/>
          <w:szCs w:val="24"/>
          <w:vertAlign w:val="superscript"/>
        </w:rPr>
        <w:t>1</w:t>
      </w:r>
      <w:r w:rsidR="50A4E296" w:rsidRPr="009A28FC">
        <w:rPr>
          <w:rFonts w:ascii="Times New Roman" w:eastAsia="Times New Roman" w:hAnsi="Times New Roman" w:cs="Times New Roman"/>
          <w:color w:val="000000" w:themeColor="text1"/>
          <w:sz w:val="24"/>
          <w:szCs w:val="24"/>
        </w:rPr>
        <w:t>.</w:t>
      </w:r>
    </w:p>
    <w:p w14:paraId="64D43412" w14:textId="7F4C4F6E" w:rsidR="009C11D6" w:rsidRPr="009A28FC" w:rsidRDefault="50A4E296"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Õigusselguse eesmärgil sätestatakse, et Keskkonnaamet ja kohalik omavalitsus, tuvastades kasutuselt kõrvaldatud romusõiduki, mille jäätmete ja saastuse likvideerimisega ei ole võimalik keskkonnakaitseliste</w:t>
      </w:r>
      <w:r w:rsidR="00171F09">
        <w:rPr>
          <w:rFonts w:ascii="Times New Roman" w:eastAsia="Times New Roman" w:hAnsi="Times New Roman" w:cs="Times New Roman"/>
          <w:color w:val="000000" w:themeColor="text1"/>
          <w:sz w:val="24"/>
          <w:szCs w:val="24"/>
        </w:rPr>
        <w:t>l</w:t>
      </w:r>
      <w:r w:rsidRPr="009A28FC">
        <w:rPr>
          <w:rFonts w:ascii="Times New Roman" w:eastAsia="Times New Roman" w:hAnsi="Times New Roman" w:cs="Times New Roman"/>
          <w:color w:val="000000" w:themeColor="text1"/>
          <w:sz w:val="24"/>
          <w:szCs w:val="24"/>
        </w:rPr>
        <w:t xml:space="preserve"> kaalutluste</w:t>
      </w:r>
      <w:r w:rsidR="00171F09">
        <w:rPr>
          <w:rFonts w:ascii="Times New Roman" w:eastAsia="Times New Roman" w:hAnsi="Times New Roman" w:cs="Times New Roman"/>
          <w:color w:val="000000" w:themeColor="text1"/>
          <w:sz w:val="24"/>
          <w:szCs w:val="24"/>
        </w:rPr>
        <w:t>l</w:t>
      </w:r>
      <w:r w:rsidRPr="009A28FC">
        <w:rPr>
          <w:rFonts w:ascii="Times New Roman" w:eastAsia="Times New Roman" w:hAnsi="Times New Roman" w:cs="Times New Roman"/>
          <w:color w:val="000000" w:themeColor="text1"/>
          <w:sz w:val="24"/>
          <w:szCs w:val="24"/>
        </w:rPr>
        <w:t xml:space="preserve"> viivitada, koostavad haldusmenetluse käigus ettekirjutuse, mille alusel </w:t>
      </w:r>
      <w:commentRangeStart w:id="15"/>
      <w:r w:rsidRPr="009A28FC">
        <w:rPr>
          <w:rFonts w:ascii="Times New Roman" w:eastAsia="Times New Roman" w:hAnsi="Times New Roman" w:cs="Times New Roman"/>
          <w:color w:val="000000" w:themeColor="text1"/>
          <w:sz w:val="24"/>
          <w:szCs w:val="24"/>
        </w:rPr>
        <w:t xml:space="preserve">romusõidukite valdaja </w:t>
      </w:r>
      <w:commentRangeEnd w:id="15"/>
      <w:r w:rsidR="00604D7E">
        <w:rPr>
          <w:rStyle w:val="Kommentaariviide"/>
        </w:rPr>
        <w:commentReference w:id="15"/>
      </w:r>
      <w:r w:rsidRPr="009A28FC">
        <w:rPr>
          <w:rFonts w:ascii="Times New Roman" w:eastAsia="Times New Roman" w:hAnsi="Times New Roman" w:cs="Times New Roman"/>
          <w:color w:val="000000" w:themeColor="text1"/>
          <w:sz w:val="24"/>
          <w:szCs w:val="24"/>
        </w:rPr>
        <w:t>on kohustatud romusõidukid andma keskkonnaluba omavale jäätmekäitlejale, kellel on leping tootja või toojate ühendusega.</w:t>
      </w:r>
    </w:p>
    <w:p w14:paraId="60CE6A63" w14:textId="333D334E" w:rsidR="009C11D6" w:rsidRPr="009A28FC" w:rsidRDefault="50A4E296"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Keskkonnaametil ja kohaliku omavalitsuse</w:t>
      </w:r>
      <w:r w:rsidR="00171F09">
        <w:rPr>
          <w:rFonts w:ascii="Times New Roman" w:eastAsia="Times New Roman" w:hAnsi="Times New Roman" w:cs="Times New Roman"/>
          <w:color w:val="000000" w:themeColor="text1"/>
          <w:sz w:val="24"/>
          <w:szCs w:val="24"/>
        </w:rPr>
        <w:t xml:space="preserve"> üksuse</w:t>
      </w:r>
      <w:r w:rsidRPr="009A28FC">
        <w:rPr>
          <w:rFonts w:ascii="Times New Roman" w:eastAsia="Times New Roman" w:hAnsi="Times New Roman" w:cs="Times New Roman"/>
          <w:color w:val="000000" w:themeColor="text1"/>
          <w:sz w:val="24"/>
          <w:szCs w:val="24"/>
        </w:rPr>
        <w:t>l on jäätmeseaduse § 128 lõike 4 alusel õigus korraldada jäätmete käitlemine ja saastuse likvideerimine, kui jäätmete ja saastuse likvideerimisega ei ole keskkonnakaitseliste</w:t>
      </w:r>
      <w:r w:rsidR="00171F09">
        <w:rPr>
          <w:rFonts w:ascii="Times New Roman" w:eastAsia="Times New Roman" w:hAnsi="Times New Roman" w:cs="Times New Roman"/>
          <w:color w:val="000000" w:themeColor="text1"/>
          <w:sz w:val="24"/>
          <w:szCs w:val="24"/>
        </w:rPr>
        <w:t>l</w:t>
      </w:r>
      <w:r w:rsidRPr="009A28FC">
        <w:rPr>
          <w:rFonts w:ascii="Times New Roman" w:eastAsia="Times New Roman" w:hAnsi="Times New Roman" w:cs="Times New Roman"/>
          <w:color w:val="000000" w:themeColor="text1"/>
          <w:sz w:val="24"/>
          <w:szCs w:val="24"/>
        </w:rPr>
        <w:t xml:space="preserve"> kaalutluste</w:t>
      </w:r>
      <w:r w:rsidR="00171F09">
        <w:rPr>
          <w:rFonts w:ascii="Times New Roman" w:eastAsia="Times New Roman" w:hAnsi="Times New Roman" w:cs="Times New Roman"/>
          <w:color w:val="000000" w:themeColor="text1"/>
          <w:sz w:val="24"/>
          <w:szCs w:val="24"/>
        </w:rPr>
        <w:t>l</w:t>
      </w:r>
      <w:r w:rsidRPr="009A28FC">
        <w:rPr>
          <w:rFonts w:ascii="Times New Roman" w:eastAsia="Times New Roman" w:hAnsi="Times New Roman" w:cs="Times New Roman"/>
          <w:color w:val="000000" w:themeColor="text1"/>
          <w:sz w:val="24"/>
          <w:szCs w:val="24"/>
        </w:rPr>
        <w:t xml:space="preserve"> võimalik viivitada. Jäätmete käitlemisse suunamiseks ja saastuse likvideerimiseks koostatakse ettekirjutus maa omanikule, kellele kuuluval maal jäätmed või saastus on.</w:t>
      </w:r>
    </w:p>
    <w:p w14:paraId="740A7A21" w14:textId="16C5B60E"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380CCC58" w14:textId="56AD184C" w:rsidR="009C11D6" w:rsidRPr="009A28FC" w:rsidRDefault="50A4E296"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Märgitud põhimõte ei ole uus. Märgitud õigus on sätestatud jäätmeseaduse § 26 lõigete 3 ja 8 alusel kehtestatud</w:t>
      </w:r>
      <w:r w:rsidR="00636FFE">
        <w:rPr>
          <w:rFonts w:ascii="Times New Roman" w:eastAsia="Times New Roman" w:hAnsi="Times New Roman" w:cs="Times New Roman"/>
          <w:color w:val="000000" w:themeColor="text1"/>
          <w:sz w:val="24"/>
          <w:szCs w:val="24"/>
        </w:rPr>
        <w:t xml:space="preserve"> </w:t>
      </w:r>
      <w:r w:rsidR="0004152A" w:rsidRPr="0004152A">
        <w:rPr>
          <w:rStyle w:val="cf01"/>
          <w:rFonts w:ascii="Times New Roman" w:hAnsi="Times New Roman" w:cs="Times New Roman"/>
          <w:sz w:val="24"/>
          <w:szCs w:val="24"/>
        </w:rPr>
        <w:t>VV 17.06.2010 määruses nr 79</w:t>
      </w:r>
      <w:r w:rsidR="0004152A">
        <w:rPr>
          <w:rStyle w:val="cf01"/>
          <w:rFonts w:ascii="Times New Roman" w:hAnsi="Times New Roman" w:cs="Times New Roman"/>
          <w:sz w:val="24"/>
          <w:szCs w:val="24"/>
        </w:rPr>
        <w:t>.</w:t>
      </w:r>
      <w:r w:rsidRPr="009A28FC">
        <w:rPr>
          <w:rFonts w:ascii="Times New Roman" w:eastAsia="Times New Roman" w:hAnsi="Times New Roman" w:cs="Times New Roman"/>
          <w:color w:val="000000" w:themeColor="text1"/>
          <w:sz w:val="24"/>
          <w:szCs w:val="24"/>
        </w:rPr>
        <w:t xml:space="preserve"> </w:t>
      </w:r>
      <w:commentRangeStart w:id="16"/>
      <w:r w:rsidRPr="009A28FC">
        <w:rPr>
          <w:rFonts w:ascii="Times New Roman" w:eastAsia="Times New Roman" w:hAnsi="Times New Roman" w:cs="Times New Roman"/>
          <w:color w:val="000000" w:themeColor="text1"/>
          <w:sz w:val="24"/>
          <w:szCs w:val="24"/>
        </w:rPr>
        <w:t xml:space="preserve">Rakendamise lihtsustamiseks </w:t>
      </w:r>
      <w:proofErr w:type="spellStart"/>
      <w:r w:rsidRPr="009A28FC">
        <w:rPr>
          <w:rFonts w:ascii="Times New Roman" w:eastAsia="Times New Roman" w:hAnsi="Times New Roman" w:cs="Times New Roman"/>
          <w:color w:val="000000" w:themeColor="text1"/>
          <w:sz w:val="24"/>
          <w:szCs w:val="24"/>
        </w:rPr>
        <w:t>taasesitatakse</w:t>
      </w:r>
      <w:proofErr w:type="spellEnd"/>
      <w:r w:rsidRPr="009A28FC">
        <w:rPr>
          <w:rFonts w:ascii="Times New Roman" w:eastAsia="Times New Roman" w:hAnsi="Times New Roman" w:cs="Times New Roman"/>
          <w:color w:val="000000" w:themeColor="text1"/>
          <w:sz w:val="24"/>
          <w:szCs w:val="24"/>
        </w:rPr>
        <w:t xml:space="preserve"> põhimõte seaduses.</w:t>
      </w:r>
      <w:commentRangeEnd w:id="16"/>
      <w:r w:rsidR="00D246A9">
        <w:rPr>
          <w:rStyle w:val="Kommentaariviide"/>
        </w:rPr>
        <w:commentReference w:id="16"/>
      </w:r>
    </w:p>
    <w:p w14:paraId="5E9F0FBE" w14:textId="22AB8807" w:rsidR="009C11D6" w:rsidRPr="009A28FC" w:rsidRDefault="009C11D6" w:rsidP="003C5E8D">
      <w:pPr>
        <w:spacing w:after="0" w:line="240" w:lineRule="auto"/>
        <w:jc w:val="both"/>
        <w:rPr>
          <w:rFonts w:ascii="Times New Roman" w:eastAsia="Times New Roman" w:hAnsi="Times New Roman" w:cs="Times New Roman"/>
          <w:color w:val="000000" w:themeColor="text1"/>
          <w:sz w:val="24"/>
          <w:szCs w:val="24"/>
        </w:rPr>
      </w:pPr>
    </w:p>
    <w:p w14:paraId="19151B49" w14:textId="006596E6" w:rsidR="009C11D6" w:rsidRPr="009A28FC" w:rsidRDefault="50A4E296"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 xml:space="preserve">Kasutuselt kõrvaldatud mootorsõiduk ehk romusõiduk põhjustab või võib põhjustada tervise- või keskkonnaohtu, keskkonnahäiringuid või keskkonna ülemäärast risustamist. Keskkonnarisk kasvab sõiduki vanuse, õnnetuste või muude asjaolude tõttu, mille tagajärjel ei saa tagada sõiduki ohutut seisundit. Romusõiduk on ohtlik jääde, kuna sisaldab ohtlikke vedelikke ja muid ohtlikke aineid. Ohtlikud vedelikud ja ained toovad kaasa märkimisväärse reostusohu. Romusõidukid võivad pika seismise ja mittenõuetekohase lammutamise tulemusena kahjustada keskkonda ja inimeste tervist. Romusõiduki kliimaseadmed ja külmutusseadmed sisaldavad osoonikihti kahandavaid aineid, mis tuleb eemaldada spetsiaalsete seadmetega, et need ei satuks keskkonda. Mittenõuetekohase lammutamise tulemusel võivad ohtlikud vedelikud või muud ohtlikud ained lekkida keskkonda, põhjustada tulekahju ning lisaks keskkonnakahjule põhjustada ka inimestele tervisekahjustusi. Romusõidukeid tuleb töödelda nõuetekohaselt. Nõuetekohane töötlemine vähendab romusõidukite mõju keskkonnale, tagab keskkonna säilimise ja kvaliteedi. Nõuetekohane töötlus tagab tõhusa ringlussevõtu. Keskkonnaluba omavad jäätmekäitlejad peavad tagama taaskasutamise ja ringlussevõtu sihtarvude täitmise. </w:t>
      </w:r>
      <w:commentRangeStart w:id="17"/>
      <w:r w:rsidR="00171F09">
        <w:rPr>
          <w:rFonts w:ascii="Times New Roman" w:eastAsia="Times New Roman" w:hAnsi="Times New Roman" w:cs="Times New Roman"/>
          <w:color w:val="000000" w:themeColor="text1"/>
          <w:sz w:val="24"/>
          <w:szCs w:val="24"/>
        </w:rPr>
        <w:t>Praegu</w:t>
      </w:r>
      <w:r w:rsidRPr="009A28FC">
        <w:rPr>
          <w:rFonts w:ascii="Times New Roman" w:eastAsia="Times New Roman" w:hAnsi="Times New Roman" w:cs="Times New Roman"/>
          <w:color w:val="000000" w:themeColor="text1"/>
          <w:sz w:val="24"/>
          <w:szCs w:val="24"/>
        </w:rPr>
        <w:t xml:space="preserve"> on Eestis umbes 150 ametlikku lammutuskoda, </w:t>
      </w:r>
      <w:r w:rsidR="00171F09">
        <w:rPr>
          <w:rFonts w:ascii="Times New Roman" w:eastAsia="Times New Roman" w:hAnsi="Times New Roman" w:cs="Times New Roman"/>
          <w:color w:val="000000" w:themeColor="text1"/>
          <w:sz w:val="24"/>
          <w:szCs w:val="24"/>
        </w:rPr>
        <w:t>millele</w:t>
      </w:r>
      <w:r w:rsidRPr="009A28FC">
        <w:rPr>
          <w:rFonts w:ascii="Times New Roman" w:eastAsia="Times New Roman" w:hAnsi="Times New Roman" w:cs="Times New Roman"/>
          <w:color w:val="000000" w:themeColor="text1"/>
          <w:sz w:val="24"/>
          <w:szCs w:val="24"/>
        </w:rPr>
        <w:t xml:space="preserve"> on väljastatud </w:t>
      </w:r>
      <w:r w:rsidRPr="009A28FC">
        <w:rPr>
          <w:rFonts w:ascii="Times New Roman" w:eastAsia="Times New Roman" w:hAnsi="Times New Roman" w:cs="Times New Roman"/>
          <w:color w:val="000000" w:themeColor="text1"/>
          <w:sz w:val="24"/>
          <w:szCs w:val="24"/>
        </w:rPr>
        <w:lastRenderedPageBreak/>
        <w:t xml:space="preserve">keskkonnakaitseluba. </w:t>
      </w:r>
      <w:commentRangeEnd w:id="17"/>
      <w:r w:rsidR="004A7E99">
        <w:rPr>
          <w:rStyle w:val="Kommentaariviide"/>
        </w:rPr>
        <w:commentReference w:id="17"/>
      </w:r>
      <w:r w:rsidRPr="009A28FC">
        <w:rPr>
          <w:rFonts w:ascii="Times New Roman" w:eastAsia="Times New Roman" w:hAnsi="Times New Roman" w:cs="Times New Roman"/>
          <w:color w:val="000000" w:themeColor="text1"/>
          <w:sz w:val="24"/>
          <w:szCs w:val="24"/>
        </w:rPr>
        <w:t>Romusõidukite lammutamine on lubatud ainult vedelikukindlal kattel ning käitluskoht peab olema varustatud õlipüüdurite ja sademevee kogumisseadmetega. Akud, filtrid</w:t>
      </w:r>
      <w:r w:rsidR="0004152A">
        <w:rPr>
          <w:rFonts w:ascii="Times New Roman" w:eastAsia="Times New Roman" w:hAnsi="Times New Roman" w:cs="Times New Roman"/>
          <w:color w:val="000000" w:themeColor="text1"/>
          <w:sz w:val="24"/>
          <w:szCs w:val="24"/>
        </w:rPr>
        <w:t xml:space="preserve"> ja ohtlikke aineid</w:t>
      </w:r>
      <w:r w:rsidR="00E23DBA">
        <w:rPr>
          <w:rFonts w:ascii="Times New Roman" w:eastAsia="Times New Roman" w:hAnsi="Times New Roman" w:cs="Times New Roman"/>
          <w:color w:val="000000" w:themeColor="text1"/>
          <w:sz w:val="24"/>
          <w:szCs w:val="24"/>
        </w:rPr>
        <w:t xml:space="preserve"> </w:t>
      </w:r>
      <w:r w:rsidRPr="009A28FC">
        <w:rPr>
          <w:rFonts w:ascii="Times New Roman" w:eastAsia="Times New Roman" w:hAnsi="Times New Roman" w:cs="Times New Roman"/>
          <w:color w:val="000000" w:themeColor="text1"/>
          <w:sz w:val="24"/>
          <w:szCs w:val="24"/>
        </w:rPr>
        <w:t>sisaldava</w:t>
      </w:r>
      <w:r w:rsidR="00E23DBA">
        <w:rPr>
          <w:rFonts w:ascii="Times New Roman" w:eastAsia="Times New Roman" w:hAnsi="Times New Roman" w:cs="Times New Roman"/>
          <w:color w:val="000000" w:themeColor="text1"/>
          <w:sz w:val="24"/>
          <w:szCs w:val="24"/>
        </w:rPr>
        <w:t>i</w:t>
      </w:r>
      <w:r w:rsidRPr="009A28FC">
        <w:rPr>
          <w:rFonts w:ascii="Times New Roman" w:eastAsia="Times New Roman" w:hAnsi="Times New Roman" w:cs="Times New Roman"/>
          <w:color w:val="000000" w:themeColor="text1"/>
          <w:sz w:val="24"/>
          <w:szCs w:val="24"/>
        </w:rPr>
        <w:t>d kondensaatoreid hoiustatakse konteinerites. Lisaks tuleb plahvatusohtlikud osad eemaldada ja neutraliseerida ning tuleohtlikud osad ladustada eraldatud alal. Käitluskoht peab olema ümbritsetud taraga ning varustatud valveseadmetega.</w:t>
      </w:r>
    </w:p>
    <w:p w14:paraId="20D6A5E5" w14:textId="09BC61C4" w:rsidR="009C11D6" w:rsidRPr="009A28FC" w:rsidRDefault="009C11D6" w:rsidP="003C5E8D">
      <w:pPr>
        <w:spacing w:after="0" w:line="240" w:lineRule="auto"/>
        <w:jc w:val="both"/>
        <w:rPr>
          <w:rFonts w:ascii="Times New Roman" w:hAnsi="Times New Roman" w:cs="Times New Roman"/>
          <w:sz w:val="24"/>
          <w:szCs w:val="24"/>
        </w:rPr>
      </w:pPr>
    </w:p>
    <w:p w14:paraId="2B0F4C04" w14:textId="7B65E255" w:rsidR="009C11D6" w:rsidRPr="009A28FC" w:rsidRDefault="50A4E296"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Igal aastal tuvastatakse mit</w:t>
      </w:r>
      <w:r w:rsidR="00171F09">
        <w:rPr>
          <w:rFonts w:ascii="Times New Roman" w:eastAsia="Times New Roman" w:hAnsi="Times New Roman" w:cs="Times New Roman"/>
          <w:color w:val="000000" w:themeColor="text1"/>
          <w:sz w:val="24"/>
          <w:szCs w:val="24"/>
        </w:rPr>
        <w:t>u</w:t>
      </w:r>
      <w:r w:rsidRPr="009A28FC">
        <w:rPr>
          <w:rFonts w:ascii="Times New Roman" w:eastAsia="Times New Roman" w:hAnsi="Times New Roman" w:cs="Times New Roman"/>
          <w:color w:val="000000" w:themeColor="text1"/>
          <w:sz w:val="24"/>
          <w:szCs w:val="24"/>
        </w:rPr>
        <w:t xml:space="preserve"> asjaomase keskkonnaloata tegutseva</w:t>
      </w:r>
      <w:r w:rsidR="00171F09">
        <w:rPr>
          <w:rFonts w:ascii="Times New Roman" w:eastAsia="Times New Roman" w:hAnsi="Times New Roman" w:cs="Times New Roman"/>
          <w:color w:val="000000" w:themeColor="text1"/>
          <w:sz w:val="24"/>
          <w:szCs w:val="24"/>
        </w:rPr>
        <w:t>t</w:t>
      </w:r>
      <w:r w:rsidRPr="009A28FC">
        <w:rPr>
          <w:rFonts w:ascii="Times New Roman" w:eastAsia="Times New Roman" w:hAnsi="Times New Roman" w:cs="Times New Roman"/>
          <w:color w:val="000000" w:themeColor="text1"/>
          <w:sz w:val="24"/>
          <w:szCs w:val="24"/>
        </w:rPr>
        <w:t xml:space="preserve"> romusõidukite töötlemiskoht</w:t>
      </w:r>
      <w:r w:rsidR="00171F09">
        <w:rPr>
          <w:rFonts w:ascii="Times New Roman" w:eastAsia="Times New Roman" w:hAnsi="Times New Roman" w:cs="Times New Roman"/>
          <w:color w:val="000000" w:themeColor="text1"/>
          <w:sz w:val="24"/>
          <w:szCs w:val="24"/>
        </w:rPr>
        <w:t>a</w:t>
      </w:r>
      <w:r w:rsidRPr="009A28FC">
        <w:rPr>
          <w:rFonts w:ascii="Times New Roman" w:eastAsia="Times New Roman" w:hAnsi="Times New Roman" w:cs="Times New Roman"/>
          <w:color w:val="000000" w:themeColor="text1"/>
          <w:sz w:val="24"/>
          <w:szCs w:val="24"/>
        </w:rPr>
        <w:t xml:space="preserve"> ehk jäätmekäitluskoht</w:t>
      </w:r>
      <w:r w:rsidR="00171F09">
        <w:rPr>
          <w:rFonts w:ascii="Times New Roman" w:eastAsia="Times New Roman" w:hAnsi="Times New Roman" w:cs="Times New Roman"/>
          <w:color w:val="000000" w:themeColor="text1"/>
          <w:sz w:val="24"/>
          <w:szCs w:val="24"/>
        </w:rPr>
        <w:t>a</w:t>
      </w:r>
      <w:r w:rsidRPr="009A28FC">
        <w:rPr>
          <w:rFonts w:ascii="Times New Roman" w:eastAsia="Times New Roman" w:hAnsi="Times New Roman" w:cs="Times New Roman"/>
          <w:color w:val="000000" w:themeColor="text1"/>
          <w:sz w:val="24"/>
          <w:szCs w:val="24"/>
        </w:rPr>
        <w:t xml:space="preserve">, kus on või võib tekkida oluline keskkonnahäiring. Illegaalsetes jäätmekäitluskohtades </w:t>
      </w:r>
      <w:r w:rsidR="00171F09">
        <w:rPr>
          <w:rFonts w:ascii="Times New Roman" w:eastAsia="Times New Roman" w:hAnsi="Times New Roman" w:cs="Times New Roman"/>
          <w:color w:val="000000" w:themeColor="text1"/>
          <w:sz w:val="24"/>
          <w:szCs w:val="24"/>
        </w:rPr>
        <w:t>käideldakse</w:t>
      </w:r>
      <w:r w:rsidRPr="009A28FC">
        <w:rPr>
          <w:rFonts w:ascii="Times New Roman" w:eastAsia="Times New Roman" w:hAnsi="Times New Roman" w:cs="Times New Roman"/>
          <w:color w:val="000000" w:themeColor="text1"/>
          <w:sz w:val="24"/>
          <w:szCs w:val="24"/>
        </w:rPr>
        <w:t xml:space="preserve"> jäätme</w:t>
      </w:r>
      <w:r w:rsidR="00171F09">
        <w:rPr>
          <w:rFonts w:ascii="Times New Roman" w:eastAsia="Times New Roman" w:hAnsi="Times New Roman" w:cs="Times New Roman"/>
          <w:color w:val="000000" w:themeColor="text1"/>
          <w:sz w:val="24"/>
          <w:szCs w:val="24"/>
        </w:rPr>
        <w:t>id</w:t>
      </w:r>
      <w:r w:rsidRPr="009A28FC">
        <w:rPr>
          <w:rFonts w:ascii="Times New Roman" w:eastAsia="Times New Roman" w:hAnsi="Times New Roman" w:cs="Times New Roman"/>
          <w:color w:val="000000" w:themeColor="text1"/>
          <w:sz w:val="24"/>
          <w:szCs w:val="24"/>
        </w:rPr>
        <w:t xml:space="preserve"> keskkonnanõudeid eirates, mis kujutab endast suurt keskkonnahäiringut, seades ohtu põhjavee ja ohutuse (tulekahjud jms). Näiteks 06.07.2019. aastal toimus Tallinnas Volta territooriumil illegaalses romusõiduki käitluskohas tulekahju. Tulekahjule reageeris 15 autot – kuus pääste põhiautost, kaks paakautot, lisaks vabatahtlikud päästjad, kiirabi ja politsei ressursid ning keskkonnajärelevalve. Kokku reageeris sellele sündmusele umbes 40 inimest. Tulekahjus hävis vähemalt 4–6 sõidukit ning läheduses olevad elektrijuhtmed, rehvid, propaaniballoonid jms. Illegaalsed romusõidukite käitluskohad tekitavad lisatööd avalikule sektorile ning põhjustavad ohtu keskkonnale (õhk, vesi) ja inimese tervisele, eriti kui õnnetused juhtuvad asustatud kohas. Seetõttu on oluline suurendada sõidukiomaniku motivatsiooni viia kasutuselt kõrvaldatud sõiduk ametlikku käitluskohta.</w:t>
      </w:r>
    </w:p>
    <w:p w14:paraId="6C9B72CE" w14:textId="2CF3381C" w:rsidR="009C11D6" w:rsidRPr="009A28FC" w:rsidRDefault="009C11D6" w:rsidP="003C5E8D">
      <w:pPr>
        <w:spacing w:after="0" w:line="240" w:lineRule="auto"/>
        <w:jc w:val="both"/>
        <w:rPr>
          <w:rFonts w:ascii="Times New Roman" w:hAnsi="Times New Roman" w:cs="Times New Roman"/>
          <w:sz w:val="24"/>
          <w:szCs w:val="24"/>
        </w:rPr>
      </w:pPr>
    </w:p>
    <w:p w14:paraId="2EA879A6" w14:textId="4C8BA634" w:rsidR="009C11D6" w:rsidRPr="009A28FC" w:rsidRDefault="50A4E296"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color w:val="000000" w:themeColor="text1"/>
          <w:sz w:val="24"/>
          <w:szCs w:val="24"/>
        </w:rPr>
        <w:t>Kohalikele omavalitsustele on probleemiks tänavatel parkimisruumi hõivavad, keskkonnaohtu põhjustavad ning liiklustöid ja koristustöid takistavad romusõidukid. Romusõidukid võivad pika seismise ja mittenõuetekohase lammutamise tulemusena kahjustada keskkonda ja inimeste tervist. See säte võimaldab kohalikul omavalitsusel ettekirjutuse alusel kõrvaldada keskkonnariski põhjustavad romusõidukid.</w:t>
      </w:r>
    </w:p>
    <w:p w14:paraId="0838B027" w14:textId="147022C9" w:rsidR="009C11D6" w:rsidRPr="009A28FC" w:rsidRDefault="009C11D6" w:rsidP="003C5E8D">
      <w:pPr>
        <w:spacing w:after="0" w:line="240" w:lineRule="auto"/>
        <w:jc w:val="both"/>
        <w:rPr>
          <w:rFonts w:ascii="Times New Roman" w:hAnsi="Times New Roman" w:cs="Times New Roman"/>
          <w:sz w:val="24"/>
          <w:szCs w:val="24"/>
        </w:rPr>
      </w:pPr>
    </w:p>
    <w:p w14:paraId="6099906D" w14:textId="6663F6A0"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Eelnõu §-ga 2 muudetakse liiklusseadust.</w:t>
      </w:r>
      <w:r w:rsidR="420741F6" w:rsidRPr="009A28FC">
        <w:rPr>
          <w:rFonts w:ascii="Times New Roman" w:eastAsia="Times New Roman" w:hAnsi="Times New Roman" w:cs="Times New Roman"/>
          <w:b/>
          <w:bCs/>
          <w:color w:val="000000" w:themeColor="text1"/>
          <w:sz w:val="24"/>
          <w:szCs w:val="24"/>
        </w:rPr>
        <w:t xml:space="preserve"> </w:t>
      </w:r>
      <w:r w:rsidRPr="009A28FC">
        <w:rPr>
          <w:rFonts w:ascii="Times New Roman" w:eastAsia="Times New Roman" w:hAnsi="Times New Roman" w:cs="Times New Roman"/>
          <w:color w:val="000000" w:themeColor="text1"/>
          <w:sz w:val="24"/>
          <w:szCs w:val="24"/>
        </w:rPr>
        <w:t>Liiklusseaduse muudatus koosneb 1</w:t>
      </w:r>
      <w:r w:rsidR="003675A3">
        <w:rPr>
          <w:rFonts w:ascii="Times New Roman" w:eastAsia="Times New Roman" w:hAnsi="Times New Roman" w:cs="Times New Roman"/>
          <w:color w:val="000000" w:themeColor="text1"/>
          <w:sz w:val="24"/>
          <w:szCs w:val="24"/>
        </w:rPr>
        <w:t>6</w:t>
      </w:r>
      <w:r w:rsidRPr="009A28FC">
        <w:rPr>
          <w:rFonts w:ascii="Times New Roman" w:eastAsia="Times New Roman" w:hAnsi="Times New Roman" w:cs="Times New Roman"/>
          <w:color w:val="000000" w:themeColor="text1"/>
          <w:sz w:val="24"/>
          <w:szCs w:val="24"/>
        </w:rPr>
        <w:t xml:space="preserve"> punktist.</w:t>
      </w:r>
    </w:p>
    <w:p w14:paraId="5D233009" w14:textId="640E5217" w:rsidR="5C973AAD" w:rsidRPr="009A28FC" w:rsidRDefault="5C973AAD" w:rsidP="003C5E8D">
      <w:pPr>
        <w:widowControl w:val="0"/>
        <w:spacing w:after="0" w:line="240" w:lineRule="auto"/>
        <w:jc w:val="both"/>
        <w:rPr>
          <w:rFonts w:ascii="Times New Roman" w:hAnsi="Times New Roman" w:cs="Times New Roman"/>
          <w:sz w:val="24"/>
          <w:szCs w:val="24"/>
        </w:rPr>
      </w:pPr>
    </w:p>
    <w:p w14:paraId="56AC988F" w14:textId="6E77967D"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Puntiga 1</w:t>
      </w:r>
      <w:r w:rsidRPr="009A28FC">
        <w:rPr>
          <w:rFonts w:ascii="Times New Roman" w:eastAsia="Times New Roman" w:hAnsi="Times New Roman" w:cs="Times New Roman"/>
          <w:color w:val="000000" w:themeColor="text1"/>
          <w:sz w:val="24"/>
          <w:szCs w:val="24"/>
        </w:rPr>
        <w:t xml:space="preserve"> jäetakse § 77 lõikest 5 välja tekstiosa, mis puudutab sõiduki registrikande peatamist, kuna registrikande peatamine kui selline kaotatakse ning kogu seda puudutav osa viiakse eraldi paragrahvi</w:t>
      </w:r>
      <w:r w:rsidR="00652922">
        <w:rPr>
          <w:rFonts w:ascii="Times New Roman" w:eastAsia="Times New Roman" w:hAnsi="Times New Roman" w:cs="Times New Roman"/>
          <w:color w:val="000000" w:themeColor="text1"/>
          <w:sz w:val="24"/>
          <w:szCs w:val="24"/>
        </w:rPr>
        <w:t>na</w:t>
      </w:r>
      <w:r w:rsidRPr="009A28FC">
        <w:rPr>
          <w:rFonts w:ascii="Times New Roman" w:eastAsia="Times New Roman" w:hAnsi="Times New Roman" w:cs="Times New Roman"/>
          <w:color w:val="000000" w:themeColor="text1"/>
          <w:sz w:val="24"/>
          <w:szCs w:val="24"/>
        </w:rPr>
        <w:t xml:space="preserve"> rakendussätete peatükki.</w:t>
      </w:r>
    </w:p>
    <w:p w14:paraId="6F9049AB" w14:textId="496B2182" w:rsidR="5D74CC4B" w:rsidRPr="009A28FC" w:rsidRDefault="5D74CC4B" w:rsidP="003C5E8D">
      <w:pPr>
        <w:widowControl w:val="0"/>
        <w:spacing w:after="0" w:line="240" w:lineRule="auto"/>
        <w:jc w:val="both"/>
        <w:rPr>
          <w:rFonts w:ascii="Times New Roman" w:eastAsia="Times New Roman" w:hAnsi="Times New Roman" w:cs="Times New Roman"/>
          <w:b/>
          <w:bCs/>
          <w:color w:val="000000" w:themeColor="text1"/>
          <w:sz w:val="24"/>
          <w:szCs w:val="24"/>
        </w:rPr>
      </w:pPr>
    </w:p>
    <w:p w14:paraId="343BAC28" w14:textId="41C47464" w:rsidR="5C973AAD" w:rsidRPr="00921C2E" w:rsidRDefault="5C973AAD" w:rsidP="003C5E8D">
      <w:pPr>
        <w:widowControl w:val="0"/>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b/>
          <w:bCs/>
          <w:color w:val="000000" w:themeColor="text1"/>
          <w:sz w:val="24"/>
          <w:szCs w:val="24"/>
        </w:rPr>
        <w:t xml:space="preserve">Punktiga 2 </w:t>
      </w:r>
      <w:r w:rsidRPr="009A28FC">
        <w:rPr>
          <w:rFonts w:ascii="Times New Roman" w:eastAsia="Times New Roman" w:hAnsi="Times New Roman" w:cs="Times New Roman"/>
          <w:color w:val="000000" w:themeColor="text1"/>
          <w:sz w:val="24"/>
          <w:szCs w:val="24"/>
        </w:rPr>
        <w:t>täiendatakse § 77 lõikega 6</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mille kohaselt saab teatud tingimustel lugeda sõiduki kadunud sõidukiks ja selle registrist kustutada. </w:t>
      </w:r>
      <w:r w:rsidR="00652922">
        <w:rPr>
          <w:rFonts w:ascii="Times New Roman" w:eastAsia="Times New Roman" w:hAnsi="Times New Roman" w:cs="Times New Roman"/>
          <w:color w:val="000000" w:themeColor="text1"/>
          <w:sz w:val="24"/>
          <w:szCs w:val="24"/>
        </w:rPr>
        <w:t>Praegune</w:t>
      </w:r>
      <w:r w:rsidRPr="009A28FC">
        <w:rPr>
          <w:rFonts w:ascii="Times New Roman" w:eastAsia="Times New Roman" w:hAnsi="Times New Roman" w:cs="Times New Roman"/>
          <w:color w:val="000000" w:themeColor="text1"/>
          <w:sz w:val="24"/>
          <w:szCs w:val="24"/>
        </w:rPr>
        <w:t xml:space="preserve"> olukord, kus liiklusregister on peatatud kandega sõidukeid täis, on tegelikult ELi astumise järgne „kasvuraskus“ ning senini ei ole suudetud leida sellele mõistlikku lahendust. Puudus piisav teadlikkus, et ise ei tohi lammutada, st võtta sõiduk varuosadeks</w:t>
      </w:r>
      <w:r w:rsidR="00652922">
        <w:rPr>
          <w:rFonts w:ascii="Times New Roman" w:eastAsia="Times New Roman" w:hAnsi="Times New Roman" w:cs="Times New Roman"/>
          <w:color w:val="000000" w:themeColor="text1"/>
          <w:sz w:val="24"/>
          <w:szCs w:val="24"/>
        </w:rPr>
        <w:t xml:space="preserve"> ja</w:t>
      </w:r>
      <w:r w:rsidRPr="009A28FC">
        <w:rPr>
          <w:rFonts w:ascii="Times New Roman" w:eastAsia="Times New Roman" w:hAnsi="Times New Roman" w:cs="Times New Roman"/>
          <w:color w:val="000000" w:themeColor="text1"/>
          <w:sz w:val="24"/>
          <w:szCs w:val="24"/>
        </w:rPr>
        <w:t xml:space="preserve"> </w:t>
      </w:r>
      <w:r w:rsidR="00652922">
        <w:rPr>
          <w:rFonts w:ascii="Times New Roman" w:eastAsia="Times New Roman" w:hAnsi="Times New Roman" w:cs="Times New Roman"/>
          <w:color w:val="000000" w:themeColor="text1"/>
          <w:sz w:val="24"/>
          <w:szCs w:val="24"/>
        </w:rPr>
        <w:t>viia</w:t>
      </w:r>
      <w:r w:rsidRPr="009A28FC">
        <w:rPr>
          <w:rFonts w:ascii="Times New Roman" w:eastAsia="Times New Roman" w:hAnsi="Times New Roman" w:cs="Times New Roman"/>
          <w:color w:val="000000" w:themeColor="text1"/>
          <w:sz w:val="24"/>
          <w:szCs w:val="24"/>
        </w:rPr>
        <w:t xml:space="preserve"> kere hiljem metallikokkuostu</w:t>
      </w:r>
      <w:r w:rsidR="00652922">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 xml:space="preserve"> lisaks sõidukite müügid, kus inimesed ei pööranud tähelepanu omanikuvahetuse vormistamisele, kuna sõidukiga seotud kohustusi ei olnud ning 50 aastat oli inimesed harjunud autosid ise ehitama ja parandama, st olema leidlikud. Peatatud kandega sõidukite hulgas on teadaolevalt ka sõidukeid, mis on küll jõudnud litsentseeritud lammutuskodadesse, aga väidetavalt on unustanud sõiduk arvelt kustutada ja </w:t>
      </w:r>
      <w:r w:rsidR="00652922">
        <w:rPr>
          <w:rFonts w:ascii="Times New Roman" w:eastAsia="Times New Roman" w:hAnsi="Times New Roman" w:cs="Times New Roman"/>
          <w:color w:val="000000" w:themeColor="text1"/>
          <w:sz w:val="24"/>
          <w:szCs w:val="24"/>
        </w:rPr>
        <w:t>praeguseks</w:t>
      </w:r>
      <w:r w:rsidRPr="009A28FC">
        <w:rPr>
          <w:rFonts w:ascii="Times New Roman" w:eastAsia="Times New Roman" w:hAnsi="Times New Roman" w:cs="Times New Roman"/>
          <w:color w:val="000000" w:themeColor="text1"/>
          <w:sz w:val="24"/>
          <w:szCs w:val="24"/>
        </w:rPr>
        <w:t xml:space="preserve"> on tõendid kadunud ning inimesel ei ole neid tõendeid enam kusagilt võtta jms. </w:t>
      </w:r>
      <w:r w:rsidR="00C85939">
        <w:rPr>
          <w:rFonts w:ascii="Times New Roman" w:eastAsia="Times New Roman" w:hAnsi="Times New Roman" w:cs="Times New Roman"/>
          <w:color w:val="000000" w:themeColor="text1"/>
          <w:sz w:val="24"/>
          <w:szCs w:val="24"/>
        </w:rPr>
        <w:t>Ei ole mõistlik</w:t>
      </w:r>
      <w:r w:rsidRPr="009A28FC">
        <w:rPr>
          <w:rFonts w:ascii="Times New Roman" w:eastAsia="Times New Roman" w:hAnsi="Times New Roman" w:cs="Times New Roman"/>
          <w:color w:val="000000" w:themeColor="text1"/>
          <w:sz w:val="24"/>
          <w:szCs w:val="24"/>
        </w:rPr>
        <w:t xml:space="preserve"> i</w:t>
      </w:r>
      <w:r w:rsidR="00C85939">
        <w:rPr>
          <w:rFonts w:ascii="Times New Roman" w:eastAsia="Times New Roman" w:hAnsi="Times New Roman" w:cs="Times New Roman"/>
          <w:color w:val="000000" w:themeColor="text1"/>
          <w:sz w:val="24"/>
          <w:szCs w:val="24"/>
        </w:rPr>
        <w:t>sikuid</w:t>
      </w:r>
      <w:r w:rsidRPr="009A28FC">
        <w:rPr>
          <w:rFonts w:ascii="Times New Roman" w:eastAsia="Times New Roman" w:hAnsi="Times New Roman" w:cs="Times New Roman"/>
          <w:color w:val="000000" w:themeColor="text1"/>
          <w:sz w:val="24"/>
          <w:szCs w:val="24"/>
        </w:rPr>
        <w:t xml:space="preserve"> </w:t>
      </w:r>
      <w:r w:rsidR="00652922">
        <w:rPr>
          <w:rFonts w:ascii="Times New Roman" w:eastAsia="Times New Roman" w:hAnsi="Times New Roman" w:cs="Times New Roman"/>
          <w:color w:val="000000" w:themeColor="text1"/>
          <w:sz w:val="24"/>
          <w:szCs w:val="24"/>
        </w:rPr>
        <w:t>praegu</w:t>
      </w:r>
      <w:r w:rsidRPr="009A28FC">
        <w:rPr>
          <w:rFonts w:ascii="Times New Roman" w:eastAsia="Times New Roman" w:hAnsi="Times New Roman" w:cs="Times New Roman"/>
          <w:color w:val="000000" w:themeColor="text1"/>
          <w:sz w:val="24"/>
          <w:szCs w:val="24"/>
        </w:rPr>
        <w:t xml:space="preserve"> selle eest karistada, et kehtestada selliste sõidukite kustutamise eest keskkonnatasuna kohe suur riigilõiv, vaid enne tuleb vana viga korrigeerida, milleks nähakse ette, et alguses on kustutamine lõivuvaba (st esimesed 18 kuud 01.07.2024</w:t>
      </w:r>
      <w:r w:rsidR="00652922">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31.12.2025, peatatud kandega sõidukitel), alates 01.01.2026 riigilõiv 15</w:t>
      </w:r>
      <w:r w:rsidR="00652922">
        <w:rPr>
          <w:rFonts w:ascii="Times New Roman" w:eastAsia="Times New Roman" w:hAnsi="Times New Roman" w:cs="Times New Roman"/>
          <w:color w:val="000000" w:themeColor="text1"/>
          <w:sz w:val="24"/>
          <w:szCs w:val="24"/>
        </w:rPr>
        <w:t xml:space="preserve"> eurot</w:t>
      </w:r>
      <w:r w:rsidRPr="009A28FC">
        <w:rPr>
          <w:rFonts w:ascii="Times New Roman" w:eastAsia="Times New Roman" w:hAnsi="Times New Roman" w:cs="Times New Roman"/>
          <w:color w:val="000000" w:themeColor="text1"/>
          <w:sz w:val="24"/>
          <w:szCs w:val="24"/>
        </w:rPr>
        <w:t xml:space="preserve"> ja 01.01.2027 keskkonnalõivuna 800</w:t>
      </w:r>
      <w:r w:rsidR="00652922">
        <w:rPr>
          <w:rFonts w:ascii="Times New Roman" w:eastAsia="Times New Roman" w:hAnsi="Times New Roman" w:cs="Times New Roman"/>
          <w:color w:val="000000" w:themeColor="text1"/>
          <w:sz w:val="24"/>
          <w:szCs w:val="24"/>
        </w:rPr>
        <w:t xml:space="preserve"> eurot</w:t>
      </w:r>
      <w:r w:rsidRPr="009A28FC">
        <w:rPr>
          <w:rFonts w:ascii="Times New Roman" w:eastAsia="Times New Roman" w:hAnsi="Times New Roman" w:cs="Times New Roman"/>
          <w:color w:val="000000" w:themeColor="text1"/>
          <w:sz w:val="24"/>
          <w:szCs w:val="24"/>
        </w:rPr>
        <w:t>.</w:t>
      </w:r>
    </w:p>
    <w:p w14:paraId="5E244F10" w14:textId="094E672E" w:rsidR="5C973AAD" w:rsidRPr="009A28FC" w:rsidRDefault="5C973AAD" w:rsidP="003C5E8D">
      <w:pPr>
        <w:widowControl w:val="0"/>
        <w:spacing w:after="0" w:line="240" w:lineRule="auto"/>
        <w:jc w:val="both"/>
        <w:rPr>
          <w:rFonts w:ascii="Times New Roman" w:hAnsi="Times New Roman" w:cs="Times New Roman"/>
          <w:sz w:val="24"/>
          <w:szCs w:val="24"/>
        </w:rPr>
      </w:pPr>
    </w:p>
    <w:p w14:paraId="4665D150" w14:textId="38886057"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Punktiga 3</w:t>
      </w:r>
      <w:r w:rsidRPr="009A28FC">
        <w:rPr>
          <w:rFonts w:ascii="Times New Roman" w:eastAsia="Times New Roman" w:hAnsi="Times New Roman" w:cs="Times New Roman"/>
          <w:color w:val="000000" w:themeColor="text1"/>
          <w:sz w:val="24"/>
          <w:szCs w:val="24"/>
        </w:rPr>
        <w:t xml:space="preserve"> täiendatakse § 77 lõikega 7</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mille</w:t>
      </w:r>
      <w:r w:rsidR="00652922">
        <w:rPr>
          <w:rFonts w:ascii="Times New Roman" w:eastAsia="Times New Roman" w:hAnsi="Times New Roman" w:cs="Times New Roman"/>
          <w:color w:val="000000" w:themeColor="text1"/>
          <w:sz w:val="24"/>
          <w:szCs w:val="24"/>
        </w:rPr>
        <w:t>s</w:t>
      </w:r>
      <w:r w:rsidRPr="009A28FC">
        <w:rPr>
          <w:rFonts w:ascii="Times New Roman" w:eastAsia="Times New Roman" w:hAnsi="Times New Roman" w:cs="Times New Roman"/>
          <w:color w:val="000000" w:themeColor="text1"/>
          <w:sz w:val="24"/>
          <w:szCs w:val="24"/>
        </w:rPr>
        <w:t xml:space="preserve"> sätestatakse, et kui soovitakse ajutiselt registrist kustutada sõidukit, mi</w:t>
      </w:r>
      <w:r w:rsidR="00652922">
        <w:rPr>
          <w:rFonts w:ascii="Times New Roman" w:eastAsia="Times New Roman" w:hAnsi="Times New Roman" w:cs="Times New Roman"/>
          <w:color w:val="000000" w:themeColor="text1"/>
          <w:sz w:val="24"/>
          <w:szCs w:val="24"/>
        </w:rPr>
        <w:t xml:space="preserve">llel </w:t>
      </w:r>
      <w:r w:rsidRPr="009A28FC">
        <w:rPr>
          <w:rFonts w:ascii="Times New Roman" w:eastAsia="Times New Roman" w:hAnsi="Times New Roman" w:cs="Times New Roman"/>
          <w:color w:val="000000" w:themeColor="text1"/>
          <w:sz w:val="24"/>
          <w:szCs w:val="24"/>
        </w:rPr>
        <w:t>ei o</w:t>
      </w:r>
      <w:r w:rsidR="00652922">
        <w:rPr>
          <w:rFonts w:ascii="Times New Roman" w:eastAsia="Times New Roman" w:hAnsi="Times New Roman" w:cs="Times New Roman"/>
          <w:color w:val="000000" w:themeColor="text1"/>
          <w:sz w:val="24"/>
          <w:szCs w:val="24"/>
        </w:rPr>
        <w:t>le</w:t>
      </w:r>
      <w:r w:rsidRPr="009A28FC">
        <w:rPr>
          <w:rFonts w:ascii="Times New Roman" w:eastAsia="Times New Roman" w:hAnsi="Times New Roman" w:cs="Times New Roman"/>
          <w:color w:val="000000" w:themeColor="text1"/>
          <w:sz w:val="24"/>
          <w:szCs w:val="24"/>
        </w:rPr>
        <w:t xml:space="preserve"> kehtivat ülevaatust või </w:t>
      </w:r>
      <w:r w:rsidR="00652922">
        <w:rPr>
          <w:rFonts w:ascii="Times New Roman" w:eastAsia="Times New Roman" w:hAnsi="Times New Roman" w:cs="Times New Roman"/>
          <w:color w:val="000000" w:themeColor="text1"/>
          <w:sz w:val="24"/>
          <w:szCs w:val="24"/>
        </w:rPr>
        <w:t xml:space="preserve">mis </w:t>
      </w:r>
      <w:r w:rsidRPr="009A28FC">
        <w:rPr>
          <w:rFonts w:ascii="Times New Roman" w:eastAsia="Times New Roman" w:hAnsi="Times New Roman" w:cs="Times New Roman"/>
          <w:color w:val="000000" w:themeColor="text1"/>
          <w:sz w:val="24"/>
          <w:szCs w:val="24"/>
        </w:rPr>
        <w:t xml:space="preserve">ei ole viimase kahe aasta jooksul tehnoülevaatusel käinud, tuleb sõiduki olemasolu tõendada. Selle nõude eesmärk on piirata nn fantoomsõidukite tekkimist ehk kui omanik on sõiduki ebaseaduslikult lammutanud, siis selle </w:t>
      </w:r>
      <w:r w:rsidRPr="009A28FC">
        <w:rPr>
          <w:rFonts w:ascii="Times New Roman" w:eastAsia="Times New Roman" w:hAnsi="Times New Roman" w:cs="Times New Roman"/>
          <w:color w:val="000000" w:themeColor="text1"/>
          <w:sz w:val="24"/>
          <w:szCs w:val="24"/>
        </w:rPr>
        <w:lastRenderedPageBreak/>
        <w:t xml:space="preserve">varjamiseks ta kustutab sõiduki ajutiselt registrist ja pikendab seda lõputult. Tõendamiskohustus tagab, et sõiduk, mida ajutiselt registrist kustutatakse, ka reaalselt eksisteerib. Sõiduki olemasolu saab tõendada kas </w:t>
      </w:r>
      <w:proofErr w:type="spellStart"/>
      <w:r w:rsidRPr="009A28FC">
        <w:rPr>
          <w:rFonts w:ascii="Times New Roman" w:eastAsia="Times New Roman" w:hAnsi="Times New Roman" w:cs="Times New Roman"/>
          <w:color w:val="000000" w:themeColor="text1"/>
          <w:sz w:val="24"/>
          <w:szCs w:val="24"/>
        </w:rPr>
        <w:t>TRAMi</w:t>
      </w:r>
      <w:proofErr w:type="spellEnd"/>
      <w:r w:rsidRPr="009A28FC">
        <w:rPr>
          <w:rFonts w:ascii="Times New Roman" w:eastAsia="Times New Roman" w:hAnsi="Times New Roman" w:cs="Times New Roman"/>
          <w:color w:val="000000" w:themeColor="text1"/>
          <w:sz w:val="24"/>
          <w:szCs w:val="24"/>
        </w:rPr>
        <w:t xml:space="preserve"> loodud fotorakenduse vahendusel või TRAM büroos sõidukit ette näidates. Sellise toimingu eest tuleb tasuda ka riigilõivu.</w:t>
      </w:r>
    </w:p>
    <w:p w14:paraId="556A1224" w14:textId="04237DE3" w:rsidR="5C973AAD" w:rsidRPr="009A28FC" w:rsidRDefault="5C973AAD" w:rsidP="003C5E8D">
      <w:pPr>
        <w:widowControl w:val="0"/>
        <w:spacing w:after="0" w:line="240" w:lineRule="auto"/>
        <w:jc w:val="both"/>
        <w:rPr>
          <w:rFonts w:ascii="Times New Roman" w:hAnsi="Times New Roman" w:cs="Times New Roman"/>
          <w:sz w:val="24"/>
          <w:szCs w:val="24"/>
        </w:rPr>
      </w:pPr>
    </w:p>
    <w:p w14:paraId="71E788B9" w14:textId="7B1BB421"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Punktiga 4</w:t>
      </w:r>
      <w:r w:rsidRPr="009A28FC">
        <w:rPr>
          <w:rFonts w:ascii="Times New Roman" w:eastAsia="Times New Roman" w:hAnsi="Times New Roman" w:cs="Times New Roman"/>
          <w:color w:val="000000" w:themeColor="text1"/>
          <w:sz w:val="24"/>
          <w:szCs w:val="24"/>
        </w:rPr>
        <w:t xml:space="preserve"> täiendatakse § 77 lõiget 8 punktidega 3 ja 4, mille kohaselt kustutab TRAM ajutiselt registrist sõidukid, mille füüsilisest isikust omanik</w:t>
      </w:r>
      <w:r w:rsidR="00652922">
        <w:rPr>
          <w:rFonts w:ascii="Times New Roman" w:eastAsia="Times New Roman" w:hAnsi="Times New Roman" w:cs="Times New Roman"/>
          <w:color w:val="000000" w:themeColor="text1"/>
          <w:sz w:val="24"/>
          <w:szCs w:val="24"/>
        </w:rPr>
        <w:t>u surmast on möödunud vähemalt üks aasta</w:t>
      </w:r>
      <w:r w:rsidRPr="009A28FC">
        <w:rPr>
          <w:rFonts w:ascii="Times New Roman" w:eastAsia="Times New Roman" w:hAnsi="Times New Roman" w:cs="Times New Roman"/>
          <w:color w:val="000000" w:themeColor="text1"/>
          <w:sz w:val="24"/>
          <w:szCs w:val="24"/>
        </w:rPr>
        <w:t xml:space="preserve"> või juriidilisest isikust omanik on olnud äriregistrist kustutatud </w:t>
      </w:r>
      <w:r w:rsidR="00652922">
        <w:rPr>
          <w:rFonts w:ascii="Times New Roman" w:eastAsia="Times New Roman" w:hAnsi="Times New Roman" w:cs="Times New Roman"/>
          <w:color w:val="000000" w:themeColor="text1"/>
          <w:sz w:val="24"/>
          <w:szCs w:val="24"/>
        </w:rPr>
        <w:t xml:space="preserve">samuti </w:t>
      </w:r>
      <w:r w:rsidRPr="009A28FC">
        <w:rPr>
          <w:rFonts w:ascii="Times New Roman" w:eastAsia="Times New Roman" w:hAnsi="Times New Roman" w:cs="Times New Roman"/>
          <w:color w:val="000000" w:themeColor="text1"/>
          <w:sz w:val="24"/>
          <w:szCs w:val="24"/>
        </w:rPr>
        <w:t xml:space="preserve">vähemalt </w:t>
      </w:r>
      <w:r w:rsidR="00652922">
        <w:rPr>
          <w:rFonts w:ascii="Times New Roman" w:eastAsia="Times New Roman" w:hAnsi="Times New Roman" w:cs="Times New Roman"/>
          <w:color w:val="000000" w:themeColor="text1"/>
          <w:sz w:val="24"/>
          <w:szCs w:val="24"/>
        </w:rPr>
        <w:t>üks</w:t>
      </w:r>
      <w:r w:rsidRPr="009A28FC">
        <w:rPr>
          <w:rFonts w:ascii="Times New Roman" w:eastAsia="Times New Roman" w:hAnsi="Times New Roman" w:cs="Times New Roman"/>
          <w:color w:val="000000" w:themeColor="text1"/>
          <w:sz w:val="24"/>
          <w:szCs w:val="24"/>
        </w:rPr>
        <w:t xml:space="preserve"> aasta. Praegusel juhul jäävad sellised sõidukid registri aktiivsesse ossa või liiguvad hiljemalt </w:t>
      </w:r>
      <w:r w:rsidR="00652922">
        <w:rPr>
          <w:rFonts w:ascii="Times New Roman" w:eastAsia="Times New Roman" w:hAnsi="Times New Roman" w:cs="Times New Roman"/>
          <w:color w:val="000000" w:themeColor="text1"/>
          <w:sz w:val="24"/>
          <w:szCs w:val="24"/>
        </w:rPr>
        <w:t>kaks</w:t>
      </w:r>
      <w:r w:rsidRPr="009A28FC">
        <w:rPr>
          <w:rFonts w:ascii="Times New Roman" w:eastAsia="Times New Roman" w:hAnsi="Times New Roman" w:cs="Times New Roman"/>
          <w:color w:val="000000" w:themeColor="text1"/>
          <w:sz w:val="24"/>
          <w:szCs w:val="24"/>
        </w:rPr>
        <w:t xml:space="preserve"> aastat peale tehnoülevaatuse ja liikluskindlustuse lõppemist peatatud kandesse. Ajutiselt ei kustutata sõidukit kohe, kui registrijärgne omanik on surnud või äriregistrist kustutatud, vaid aasta pärast sündmuse </w:t>
      </w:r>
      <w:proofErr w:type="spellStart"/>
      <w:r w:rsidRPr="009A28FC">
        <w:rPr>
          <w:rFonts w:ascii="Times New Roman" w:eastAsia="Times New Roman" w:hAnsi="Times New Roman" w:cs="Times New Roman"/>
          <w:color w:val="000000" w:themeColor="text1"/>
          <w:sz w:val="24"/>
          <w:szCs w:val="24"/>
        </w:rPr>
        <w:t>asetleidmist</w:t>
      </w:r>
      <w:proofErr w:type="spellEnd"/>
      <w:r w:rsidRPr="009A28FC">
        <w:rPr>
          <w:rFonts w:ascii="Times New Roman" w:eastAsia="Times New Roman" w:hAnsi="Times New Roman" w:cs="Times New Roman"/>
          <w:color w:val="000000" w:themeColor="text1"/>
          <w:sz w:val="24"/>
          <w:szCs w:val="24"/>
        </w:rPr>
        <w:t xml:space="preserve">, et pärijatel või juriidilise isiku likvideerijatel/õigusjärglastel oleks piisav aeg vajalike toimingute tegemiseks, kuid lõpptulemina on oluline, et registrikanded oleks ajakohased. Kehtiva </w:t>
      </w:r>
      <w:r w:rsidR="00652922">
        <w:rPr>
          <w:rFonts w:ascii="Times New Roman" w:eastAsia="Times New Roman" w:hAnsi="Times New Roman" w:cs="Times New Roman"/>
          <w:color w:val="000000" w:themeColor="text1"/>
          <w:sz w:val="24"/>
          <w:szCs w:val="24"/>
        </w:rPr>
        <w:t>korra</w:t>
      </w:r>
      <w:r w:rsidRPr="009A28FC">
        <w:rPr>
          <w:rFonts w:ascii="Times New Roman" w:eastAsia="Times New Roman" w:hAnsi="Times New Roman" w:cs="Times New Roman"/>
          <w:color w:val="000000" w:themeColor="text1"/>
          <w:sz w:val="24"/>
          <w:szCs w:val="24"/>
        </w:rPr>
        <w:t xml:space="preserve"> kohaselt võib tekkida olukord, kus surnud või likvideeritud omaniku nimel olev sõiduk osaleb liikluses, kuna selle valdaja sõlmib nõutud liikluskindlustuse ja käib sõidukiga ka tehnoülevaatusel, kuid kuna omaniku kohta ei ole registris ajakohaseid andmeid, siis sõidukiga toime pandud rikkumiste puhul ei ole võimalik sõidukiomaniku vastutust realiseerida. Ajutiselt registrist kustutatud sõiduk loetakse registreerimata sõidukiks (</w:t>
      </w:r>
      <w:proofErr w:type="spellStart"/>
      <w:r w:rsidRPr="009A28FC">
        <w:rPr>
          <w:rFonts w:ascii="Times New Roman" w:eastAsia="Times New Roman" w:hAnsi="Times New Roman" w:cs="Times New Roman"/>
          <w:color w:val="000000" w:themeColor="text1"/>
          <w:sz w:val="24"/>
          <w:szCs w:val="24"/>
        </w:rPr>
        <w:t>LS</w:t>
      </w:r>
      <w:r w:rsidR="00652922">
        <w:rPr>
          <w:rFonts w:ascii="Times New Roman" w:eastAsia="Times New Roman" w:hAnsi="Times New Roman" w:cs="Times New Roman"/>
          <w:color w:val="000000" w:themeColor="text1"/>
          <w:sz w:val="24"/>
          <w:szCs w:val="24"/>
        </w:rPr>
        <w:t>i</w:t>
      </w:r>
      <w:proofErr w:type="spellEnd"/>
      <w:r w:rsidRPr="009A28FC">
        <w:rPr>
          <w:rFonts w:ascii="Times New Roman" w:eastAsia="Times New Roman" w:hAnsi="Times New Roman" w:cs="Times New Roman"/>
          <w:color w:val="000000" w:themeColor="text1"/>
          <w:sz w:val="24"/>
          <w:szCs w:val="24"/>
        </w:rPr>
        <w:t xml:space="preserve"> § 77 </w:t>
      </w:r>
      <w:r w:rsidR="00652922" w:rsidRPr="009A28FC">
        <w:rPr>
          <w:rFonts w:ascii="Times New Roman" w:eastAsia="Times New Roman" w:hAnsi="Times New Roman" w:cs="Times New Roman"/>
          <w:color w:val="000000" w:themeColor="text1"/>
          <w:sz w:val="24"/>
          <w:szCs w:val="24"/>
        </w:rPr>
        <w:t>l</w:t>
      </w:r>
      <w:r w:rsidR="00652922">
        <w:rPr>
          <w:rFonts w:ascii="Times New Roman" w:eastAsia="Times New Roman" w:hAnsi="Times New Roman" w:cs="Times New Roman"/>
          <w:color w:val="000000" w:themeColor="text1"/>
          <w:sz w:val="24"/>
          <w:szCs w:val="24"/>
        </w:rPr>
        <w:t>õige</w:t>
      </w:r>
      <w:r w:rsidR="00652922" w:rsidRPr="009A28FC">
        <w:rPr>
          <w:rFonts w:ascii="Times New Roman" w:eastAsia="Times New Roman" w:hAnsi="Times New Roman" w:cs="Times New Roman"/>
          <w:color w:val="000000" w:themeColor="text1"/>
          <w:sz w:val="24"/>
          <w:szCs w:val="24"/>
        </w:rPr>
        <w:t xml:space="preserve"> </w:t>
      </w:r>
      <w:r w:rsidRPr="009A28FC">
        <w:rPr>
          <w:rFonts w:ascii="Times New Roman" w:eastAsia="Times New Roman" w:hAnsi="Times New Roman" w:cs="Times New Roman"/>
          <w:color w:val="000000" w:themeColor="text1"/>
          <w:sz w:val="24"/>
          <w:szCs w:val="24"/>
        </w:rPr>
        <w:t>8</w:t>
      </w:r>
      <w:r w:rsidRPr="009A28FC">
        <w:rPr>
          <w:rFonts w:ascii="Times New Roman" w:eastAsia="Times New Roman" w:hAnsi="Times New Roman" w:cs="Times New Roman"/>
          <w:color w:val="000000" w:themeColor="text1"/>
          <w:sz w:val="24"/>
          <w:szCs w:val="24"/>
          <w:vertAlign w:val="superscript"/>
        </w:rPr>
        <w:t>4</w:t>
      </w:r>
      <w:r w:rsidRPr="009A28FC">
        <w:rPr>
          <w:rFonts w:ascii="Times New Roman" w:eastAsia="Times New Roman" w:hAnsi="Times New Roman" w:cs="Times New Roman"/>
          <w:color w:val="000000" w:themeColor="text1"/>
          <w:sz w:val="24"/>
          <w:szCs w:val="24"/>
        </w:rPr>
        <w:t>) ja selle kasutamine liikluses on keelatud ehk siis sõiduki ajutine kustutamine motiveeriks pärijaid ja õiglusjärglasi sõiduki omanikumuutust vormistama.</w:t>
      </w:r>
    </w:p>
    <w:p w14:paraId="78F8A3EC" w14:textId="60A11A7F" w:rsidR="5C973AAD" w:rsidRPr="009A28FC" w:rsidRDefault="5C973AAD" w:rsidP="003C5E8D">
      <w:pPr>
        <w:widowControl w:val="0"/>
        <w:spacing w:after="0" w:line="240" w:lineRule="auto"/>
        <w:jc w:val="both"/>
        <w:rPr>
          <w:rFonts w:ascii="Times New Roman" w:hAnsi="Times New Roman" w:cs="Times New Roman"/>
          <w:sz w:val="24"/>
          <w:szCs w:val="24"/>
        </w:rPr>
      </w:pPr>
    </w:p>
    <w:p w14:paraId="387EF809" w14:textId="58E40155"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Punktiga 5</w:t>
      </w:r>
      <w:r w:rsidRPr="009A28FC">
        <w:rPr>
          <w:rFonts w:ascii="Times New Roman" w:eastAsia="Times New Roman" w:hAnsi="Times New Roman" w:cs="Times New Roman"/>
          <w:color w:val="000000" w:themeColor="text1"/>
          <w:sz w:val="24"/>
          <w:szCs w:val="24"/>
        </w:rPr>
        <w:t xml:space="preserve"> tunnistatakse kehtetuks § 77 lõiked 8</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–8</w:t>
      </w:r>
      <w:r w:rsidRPr="009A28FC">
        <w:rPr>
          <w:rFonts w:ascii="Times New Roman" w:eastAsia="Times New Roman" w:hAnsi="Times New Roman" w:cs="Times New Roman"/>
          <w:color w:val="000000" w:themeColor="text1"/>
          <w:sz w:val="24"/>
          <w:szCs w:val="24"/>
          <w:vertAlign w:val="superscript"/>
        </w:rPr>
        <w:t>3</w:t>
      </w:r>
      <w:r w:rsidRPr="009A28FC">
        <w:rPr>
          <w:rFonts w:ascii="Times New Roman" w:eastAsia="Times New Roman" w:hAnsi="Times New Roman" w:cs="Times New Roman"/>
          <w:color w:val="000000" w:themeColor="text1"/>
          <w:sz w:val="24"/>
          <w:szCs w:val="24"/>
        </w:rPr>
        <w:t xml:space="preserve">, mis </w:t>
      </w:r>
      <w:r w:rsidR="00652922">
        <w:rPr>
          <w:rFonts w:ascii="Times New Roman" w:eastAsia="Times New Roman" w:hAnsi="Times New Roman" w:cs="Times New Roman"/>
          <w:color w:val="000000" w:themeColor="text1"/>
          <w:sz w:val="24"/>
          <w:szCs w:val="24"/>
        </w:rPr>
        <w:t>käsitlevad</w:t>
      </w:r>
      <w:r w:rsidRPr="009A28FC">
        <w:rPr>
          <w:rFonts w:ascii="Times New Roman" w:eastAsia="Times New Roman" w:hAnsi="Times New Roman" w:cs="Times New Roman"/>
          <w:color w:val="000000" w:themeColor="text1"/>
          <w:sz w:val="24"/>
          <w:szCs w:val="24"/>
        </w:rPr>
        <w:t xml:space="preserve"> registrikande peatamis</w:t>
      </w:r>
      <w:r w:rsidR="00652922">
        <w:rPr>
          <w:rFonts w:ascii="Times New Roman" w:eastAsia="Times New Roman" w:hAnsi="Times New Roman" w:cs="Times New Roman"/>
          <w:color w:val="000000" w:themeColor="text1"/>
          <w:sz w:val="24"/>
          <w:szCs w:val="24"/>
        </w:rPr>
        <w:t>t</w:t>
      </w:r>
      <w:r w:rsidRPr="009A28FC">
        <w:rPr>
          <w:rFonts w:ascii="Times New Roman" w:eastAsia="Times New Roman" w:hAnsi="Times New Roman" w:cs="Times New Roman"/>
          <w:color w:val="000000" w:themeColor="text1"/>
          <w:sz w:val="24"/>
          <w:szCs w:val="24"/>
        </w:rPr>
        <w:t>, kuna registrikande peatamine sellisena kaotatakse ja vajaminevad sätted lisatakse rakendussätete peat</w:t>
      </w:r>
      <w:r w:rsidR="00ED3ABD">
        <w:rPr>
          <w:rFonts w:ascii="Times New Roman" w:eastAsia="Times New Roman" w:hAnsi="Times New Roman" w:cs="Times New Roman"/>
          <w:color w:val="000000" w:themeColor="text1"/>
          <w:sz w:val="24"/>
          <w:szCs w:val="24"/>
        </w:rPr>
        <w:t>ü</w:t>
      </w:r>
      <w:r w:rsidRPr="009A28FC">
        <w:rPr>
          <w:rFonts w:ascii="Times New Roman" w:eastAsia="Times New Roman" w:hAnsi="Times New Roman" w:cs="Times New Roman"/>
          <w:color w:val="000000" w:themeColor="text1"/>
          <w:sz w:val="24"/>
          <w:szCs w:val="24"/>
        </w:rPr>
        <w:t>kki §-</w:t>
      </w:r>
      <w:r w:rsidR="00ED3ABD">
        <w:rPr>
          <w:rFonts w:ascii="Times New Roman" w:eastAsia="Times New Roman" w:hAnsi="Times New Roman" w:cs="Times New Roman"/>
          <w:color w:val="000000" w:themeColor="text1"/>
          <w:sz w:val="24"/>
          <w:szCs w:val="24"/>
        </w:rPr>
        <w:t>na</w:t>
      </w:r>
      <w:r w:rsidRPr="009A28FC">
        <w:rPr>
          <w:rFonts w:ascii="Times New Roman" w:eastAsia="Times New Roman" w:hAnsi="Times New Roman" w:cs="Times New Roman"/>
          <w:color w:val="000000" w:themeColor="text1"/>
          <w:sz w:val="24"/>
          <w:szCs w:val="24"/>
        </w:rPr>
        <w:t xml:space="preserve"> 264</w:t>
      </w:r>
      <w:r w:rsidRPr="009A28FC">
        <w:rPr>
          <w:rFonts w:ascii="Times New Roman" w:eastAsia="Times New Roman" w:hAnsi="Times New Roman" w:cs="Times New Roman"/>
          <w:color w:val="000000" w:themeColor="text1"/>
          <w:sz w:val="24"/>
          <w:szCs w:val="24"/>
          <w:vertAlign w:val="superscript"/>
        </w:rPr>
        <w:t>4</w:t>
      </w:r>
      <w:r w:rsidRPr="009A28FC">
        <w:rPr>
          <w:rFonts w:ascii="Times New Roman" w:eastAsia="Times New Roman" w:hAnsi="Times New Roman" w:cs="Times New Roman"/>
          <w:color w:val="000000" w:themeColor="text1"/>
          <w:sz w:val="24"/>
          <w:szCs w:val="24"/>
        </w:rPr>
        <w:t>.</w:t>
      </w:r>
    </w:p>
    <w:p w14:paraId="60835B2A" w14:textId="1FD907D6" w:rsidR="5C973AAD" w:rsidRPr="009A28FC" w:rsidRDefault="5C973AAD" w:rsidP="003C5E8D">
      <w:pPr>
        <w:widowControl w:val="0"/>
        <w:spacing w:after="0" w:line="240" w:lineRule="auto"/>
        <w:jc w:val="both"/>
        <w:rPr>
          <w:rFonts w:ascii="Times New Roman" w:hAnsi="Times New Roman" w:cs="Times New Roman"/>
          <w:sz w:val="24"/>
          <w:szCs w:val="24"/>
        </w:rPr>
      </w:pPr>
    </w:p>
    <w:p w14:paraId="49A01001" w14:textId="5BFFE9FC"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 xml:space="preserve">Punktiga 6 </w:t>
      </w:r>
      <w:r w:rsidRPr="009A28FC">
        <w:rPr>
          <w:rFonts w:ascii="Times New Roman" w:eastAsia="Times New Roman" w:hAnsi="Times New Roman" w:cs="Times New Roman"/>
          <w:color w:val="000000" w:themeColor="text1"/>
          <w:sz w:val="24"/>
          <w:szCs w:val="24"/>
        </w:rPr>
        <w:t>muudetakse § 77 lõiget 8</w:t>
      </w:r>
      <w:r w:rsidRPr="009A28FC">
        <w:rPr>
          <w:rFonts w:ascii="Times New Roman" w:eastAsia="Times New Roman" w:hAnsi="Times New Roman" w:cs="Times New Roman"/>
          <w:color w:val="000000" w:themeColor="text1"/>
          <w:sz w:val="24"/>
          <w:szCs w:val="24"/>
          <w:vertAlign w:val="superscript"/>
        </w:rPr>
        <w:t>4</w:t>
      </w:r>
      <w:r w:rsidRPr="009A28FC">
        <w:rPr>
          <w:rFonts w:ascii="Times New Roman" w:eastAsia="Times New Roman" w:hAnsi="Times New Roman" w:cs="Times New Roman"/>
          <w:color w:val="000000" w:themeColor="text1"/>
          <w:sz w:val="24"/>
          <w:szCs w:val="24"/>
        </w:rPr>
        <w:t xml:space="preserve"> registrikande peatamise regulatsiooni muudatuse</w:t>
      </w:r>
      <w:r w:rsidR="00ED3ABD">
        <w:rPr>
          <w:rFonts w:ascii="Times New Roman" w:eastAsia="Times New Roman" w:hAnsi="Times New Roman" w:cs="Times New Roman"/>
          <w:color w:val="000000" w:themeColor="text1"/>
          <w:sz w:val="24"/>
          <w:szCs w:val="24"/>
        </w:rPr>
        <w:t xml:space="preserve"> tõttu</w:t>
      </w:r>
      <w:r w:rsidRPr="009A28FC">
        <w:rPr>
          <w:rFonts w:ascii="Times New Roman" w:eastAsia="Times New Roman" w:hAnsi="Times New Roman" w:cs="Times New Roman"/>
          <w:color w:val="000000" w:themeColor="text1"/>
          <w:sz w:val="24"/>
          <w:szCs w:val="24"/>
        </w:rPr>
        <w:t xml:space="preserve"> ehk lõikest jäetakse välja viide peatatud registrikandele.</w:t>
      </w:r>
    </w:p>
    <w:p w14:paraId="126F54F1" w14:textId="78484F03" w:rsidR="5C973AAD" w:rsidRPr="009A28FC" w:rsidRDefault="5C973AAD" w:rsidP="003C5E8D">
      <w:pPr>
        <w:widowControl w:val="0"/>
        <w:spacing w:after="0" w:line="240" w:lineRule="auto"/>
        <w:jc w:val="both"/>
        <w:rPr>
          <w:rFonts w:ascii="Times New Roman" w:hAnsi="Times New Roman" w:cs="Times New Roman"/>
          <w:sz w:val="24"/>
          <w:szCs w:val="24"/>
        </w:rPr>
      </w:pPr>
    </w:p>
    <w:p w14:paraId="5083D2EF" w14:textId="4EBD3A67" w:rsidR="003675A3" w:rsidRDefault="5C973AAD" w:rsidP="003C5E8D">
      <w:pPr>
        <w:widowControl w:val="0"/>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b/>
          <w:bCs/>
          <w:color w:val="000000" w:themeColor="text1"/>
          <w:sz w:val="24"/>
          <w:szCs w:val="24"/>
        </w:rPr>
        <w:t>Punktiga 7</w:t>
      </w:r>
      <w:r w:rsidRPr="009A28FC">
        <w:rPr>
          <w:rFonts w:ascii="Times New Roman" w:eastAsia="Times New Roman" w:hAnsi="Times New Roman" w:cs="Times New Roman"/>
          <w:color w:val="000000" w:themeColor="text1"/>
          <w:sz w:val="24"/>
          <w:szCs w:val="24"/>
        </w:rPr>
        <w:t xml:space="preserve"> täiendatakse § 77 </w:t>
      </w:r>
      <w:r w:rsidR="003675A3" w:rsidRPr="009A28FC">
        <w:rPr>
          <w:rFonts w:ascii="Times New Roman" w:eastAsia="Times New Roman" w:hAnsi="Times New Roman" w:cs="Times New Roman"/>
          <w:color w:val="000000" w:themeColor="text1"/>
          <w:sz w:val="24"/>
          <w:szCs w:val="24"/>
        </w:rPr>
        <w:t xml:space="preserve">lõigetega </w:t>
      </w:r>
      <w:r w:rsidRPr="009A28FC">
        <w:rPr>
          <w:rFonts w:ascii="Times New Roman" w:eastAsia="Times New Roman" w:hAnsi="Times New Roman" w:cs="Times New Roman"/>
          <w:color w:val="000000" w:themeColor="text1"/>
          <w:sz w:val="24"/>
          <w:szCs w:val="24"/>
        </w:rPr>
        <w:t>10,</w:t>
      </w:r>
      <w:r w:rsidR="003675A3">
        <w:rPr>
          <w:rFonts w:ascii="Times New Roman" w:eastAsia="Times New Roman" w:hAnsi="Times New Roman" w:cs="Times New Roman"/>
          <w:color w:val="000000" w:themeColor="text1"/>
          <w:sz w:val="24"/>
          <w:szCs w:val="24"/>
        </w:rPr>
        <w:t xml:space="preserve"> 11 ja 12.</w:t>
      </w:r>
      <w:r w:rsidRPr="009A28FC">
        <w:rPr>
          <w:rFonts w:ascii="Times New Roman" w:eastAsia="Times New Roman" w:hAnsi="Times New Roman" w:cs="Times New Roman"/>
          <w:color w:val="000000" w:themeColor="text1"/>
          <w:sz w:val="24"/>
          <w:szCs w:val="24"/>
        </w:rPr>
        <w:t xml:space="preserve"> </w:t>
      </w:r>
    </w:p>
    <w:p w14:paraId="2D1DC778" w14:textId="4C681894" w:rsidR="5C973AAD" w:rsidRPr="009A28FC" w:rsidRDefault="003675A3" w:rsidP="003C5E8D">
      <w:pPr>
        <w:widowControl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Lõikes 10</w:t>
      </w:r>
      <w:r w:rsidRPr="009A28FC">
        <w:rPr>
          <w:rFonts w:ascii="Times New Roman" w:eastAsia="Times New Roman" w:hAnsi="Times New Roman" w:cs="Times New Roman"/>
          <w:color w:val="000000" w:themeColor="text1"/>
          <w:sz w:val="24"/>
          <w:szCs w:val="24"/>
        </w:rPr>
        <w:t xml:space="preserve"> </w:t>
      </w:r>
      <w:r w:rsidR="5C973AAD" w:rsidRPr="009A28FC">
        <w:rPr>
          <w:rFonts w:ascii="Times New Roman" w:eastAsia="Times New Roman" w:hAnsi="Times New Roman" w:cs="Times New Roman"/>
          <w:color w:val="000000" w:themeColor="text1"/>
          <w:sz w:val="24"/>
          <w:szCs w:val="24"/>
        </w:rPr>
        <w:t xml:space="preserve">sätestatakse, et käsutuspiiranguga sõidukite registrist kustutamise puhul (sõidukid, mille registrikanne on 01.07.2026 seisuga olnud peatatud kauem kui </w:t>
      </w:r>
      <w:r w:rsidR="00ED3ABD">
        <w:rPr>
          <w:rFonts w:ascii="Times New Roman" w:eastAsia="Times New Roman" w:hAnsi="Times New Roman" w:cs="Times New Roman"/>
          <w:color w:val="000000" w:themeColor="text1"/>
          <w:sz w:val="24"/>
          <w:szCs w:val="24"/>
        </w:rPr>
        <w:t>seitse</w:t>
      </w:r>
      <w:r w:rsidR="5C973AAD" w:rsidRPr="009A28FC">
        <w:rPr>
          <w:rFonts w:ascii="Times New Roman" w:eastAsia="Times New Roman" w:hAnsi="Times New Roman" w:cs="Times New Roman"/>
          <w:color w:val="000000" w:themeColor="text1"/>
          <w:sz w:val="24"/>
          <w:szCs w:val="24"/>
        </w:rPr>
        <w:t xml:space="preserve"> aastat) ei pea küsima piirangu kehtestaja nõusolekut, kui sõiduk on olnud koormatud käsutuspiiranguga rohkem kui </w:t>
      </w:r>
      <w:r w:rsidR="00ED3ABD">
        <w:rPr>
          <w:rFonts w:ascii="Times New Roman" w:eastAsia="Times New Roman" w:hAnsi="Times New Roman" w:cs="Times New Roman"/>
          <w:color w:val="000000" w:themeColor="text1"/>
          <w:sz w:val="24"/>
          <w:szCs w:val="24"/>
        </w:rPr>
        <w:t>kümme</w:t>
      </w:r>
      <w:r w:rsidR="5C973AAD" w:rsidRPr="009A28FC">
        <w:rPr>
          <w:rFonts w:ascii="Times New Roman" w:eastAsia="Times New Roman" w:hAnsi="Times New Roman" w:cs="Times New Roman"/>
          <w:color w:val="000000" w:themeColor="text1"/>
          <w:sz w:val="24"/>
          <w:szCs w:val="24"/>
        </w:rPr>
        <w:t xml:space="preserve"> aastat, et oleks võimalik registri puhastamise eesmärgil kustutada ka selliseid sõidukeid. Võlanõude maksimaalne aegumistähtaeg on </w:t>
      </w:r>
      <w:r w:rsidR="00ED3ABD">
        <w:rPr>
          <w:rFonts w:ascii="Times New Roman" w:eastAsia="Times New Roman" w:hAnsi="Times New Roman" w:cs="Times New Roman"/>
          <w:color w:val="000000" w:themeColor="text1"/>
          <w:sz w:val="24"/>
          <w:szCs w:val="24"/>
        </w:rPr>
        <w:t>kümme</w:t>
      </w:r>
      <w:r w:rsidR="5C973AAD" w:rsidRPr="009A28FC">
        <w:rPr>
          <w:rFonts w:ascii="Times New Roman" w:eastAsia="Times New Roman" w:hAnsi="Times New Roman" w:cs="Times New Roman"/>
          <w:color w:val="000000" w:themeColor="text1"/>
          <w:sz w:val="24"/>
          <w:szCs w:val="24"/>
        </w:rPr>
        <w:t xml:space="preserve"> aastat ning tõenäoliselt on selle ajaga sõiduki väärtus ajas sedavõrd kahanenud, et see enam ei tagaks ka piirangu alusel olevat nõuet.</w:t>
      </w:r>
    </w:p>
    <w:p w14:paraId="4EACE0F5" w14:textId="0237BAD3" w:rsidR="5C973AAD" w:rsidRDefault="003675A3" w:rsidP="003C5E8D">
      <w:pPr>
        <w:widowControl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L</w:t>
      </w:r>
      <w:r w:rsidR="5C973AAD" w:rsidRPr="009A28FC">
        <w:rPr>
          <w:rFonts w:ascii="Times New Roman" w:eastAsia="Times New Roman" w:hAnsi="Times New Roman" w:cs="Times New Roman"/>
          <w:color w:val="000000" w:themeColor="text1"/>
          <w:sz w:val="24"/>
          <w:szCs w:val="24"/>
        </w:rPr>
        <w:t xml:space="preserve">õigete 11 ja 12 kohaselt võib sõiduki ilma selle registrijärgse omaniku nõusolekuta jäätmekäitlejale üle anda, kui sõiduk on registrist kustutatud selle registrijärgse omaniku taotlusel ehk omanik on sisuliselt selle taotlusega omandist loobumist kinnitanud. Kui sõidukil puuduvad registreerimismärgid, tuvastatakse sõiduk identifitseerimisnumbri (VIN-kood vms) alusel. </w:t>
      </w:r>
      <w:commentRangeStart w:id="18"/>
      <w:r w:rsidR="5C973AAD" w:rsidRPr="009A28FC">
        <w:rPr>
          <w:rFonts w:ascii="Times New Roman" w:eastAsia="Times New Roman" w:hAnsi="Times New Roman" w:cs="Times New Roman"/>
          <w:color w:val="000000" w:themeColor="text1"/>
          <w:sz w:val="24"/>
          <w:szCs w:val="24"/>
        </w:rPr>
        <w:t xml:space="preserve">Kui tavaliselt nõuab jäätmekäitleja sõiduki vastuvõtmisel sõiduki registreerimisdokumente ja omaniku nõusolekut, kui sõiduki üleandjaks ei ole omanik, siis </w:t>
      </w:r>
      <w:r w:rsidR="00ED3ABD">
        <w:rPr>
          <w:rFonts w:ascii="Times New Roman" w:eastAsia="Times New Roman" w:hAnsi="Times New Roman" w:cs="Times New Roman"/>
          <w:color w:val="000000" w:themeColor="text1"/>
          <w:sz w:val="24"/>
          <w:szCs w:val="24"/>
        </w:rPr>
        <w:t>kõnealusel</w:t>
      </w:r>
      <w:r w:rsidR="5C973AAD" w:rsidRPr="009A28FC">
        <w:rPr>
          <w:rFonts w:ascii="Times New Roman" w:eastAsia="Times New Roman" w:hAnsi="Times New Roman" w:cs="Times New Roman"/>
          <w:color w:val="000000" w:themeColor="text1"/>
          <w:sz w:val="24"/>
          <w:szCs w:val="24"/>
        </w:rPr>
        <w:t xml:space="preserve"> juhul neid nõudma ei pea</w:t>
      </w:r>
      <w:commentRangeEnd w:id="18"/>
      <w:r w:rsidR="00FC4518">
        <w:rPr>
          <w:rStyle w:val="Kommentaariviide"/>
        </w:rPr>
        <w:commentReference w:id="18"/>
      </w:r>
      <w:r w:rsidR="5C973AAD" w:rsidRPr="009A28FC">
        <w:rPr>
          <w:rFonts w:ascii="Times New Roman" w:eastAsia="Times New Roman" w:hAnsi="Times New Roman" w:cs="Times New Roman"/>
          <w:color w:val="000000" w:themeColor="text1"/>
          <w:sz w:val="24"/>
          <w:szCs w:val="24"/>
        </w:rPr>
        <w:t>. Sõidki lammutamisel tuleb edastada lammutustõend Transpordiametile, et saabuks lõplik selgus, mis asjaoludel sõiduk registrist kustutatud on, sest var</w:t>
      </w:r>
      <w:r w:rsidR="00ED3ABD">
        <w:rPr>
          <w:rFonts w:ascii="Times New Roman" w:eastAsia="Times New Roman" w:hAnsi="Times New Roman" w:cs="Times New Roman"/>
          <w:color w:val="000000" w:themeColor="text1"/>
          <w:sz w:val="24"/>
          <w:szCs w:val="24"/>
        </w:rPr>
        <w:t>em</w:t>
      </w:r>
      <w:r w:rsidR="5C973AAD" w:rsidRPr="009A28FC">
        <w:rPr>
          <w:rFonts w:ascii="Times New Roman" w:eastAsia="Times New Roman" w:hAnsi="Times New Roman" w:cs="Times New Roman"/>
          <w:color w:val="000000" w:themeColor="text1"/>
          <w:sz w:val="24"/>
          <w:szCs w:val="24"/>
        </w:rPr>
        <w:t xml:space="preserve"> võib kustutamise aluseks olla registrijärgse omaniku kustutamise taotlus sõiduki võõrandamise</w:t>
      </w:r>
      <w:r w:rsidR="00ED3ABD">
        <w:rPr>
          <w:rFonts w:ascii="Times New Roman" w:eastAsia="Times New Roman" w:hAnsi="Times New Roman" w:cs="Times New Roman"/>
          <w:color w:val="000000" w:themeColor="text1"/>
          <w:sz w:val="24"/>
          <w:szCs w:val="24"/>
        </w:rPr>
        <w:t xml:space="preserve"> korral</w:t>
      </w:r>
      <w:r w:rsidR="5C973AAD" w:rsidRPr="009A28FC">
        <w:rPr>
          <w:rFonts w:ascii="Times New Roman" w:eastAsia="Times New Roman" w:hAnsi="Times New Roman" w:cs="Times New Roman"/>
          <w:color w:val="000000" w:themeColor="text1"/>
          <w:sz w:val="24"/>
          <w:szCs w:val="24"/>
        </w:rPr>
        <w:t xml:space="preserve"> (§ 77 l</w:t>
      </w:r>
      <w:r w:rsidR="00ED3ABD">
        <w:rPr>
          <w:rFonts w:ascii="Times New Roman" w:eastAsia="Times New Roman" w:hAnsi="Times New Roman" w:cs="Times New Roman"/>
          <w:color w:val="000000" w:themeColor="text1"/>
          <w:sz w:val="24"/>
          <w:szCs w:val="24"/>
        </w:rPr>
        <w:t>õike</w:t>
      </w:r>
      <w:r w:rsidR="5C973AAD" w:rsidRPr="009A28FC">
        <w:rPr>
          <w:rFonts w:ascii="Times New Roman" w:eastAsia="Times New Roman" w:hAnsi="Times New Roman" w:cs="Times New Roman"/>
          <w:color w:val="000000" w:themeColor="text1"/>
          <w:sz w:val="24"/>
          <w:szCs w:val="24"/>
        </w:rPr>
        <w:t xml:space="preserve"> 6</w:t>
      </w:r>
      <w:r w:rsidR="5C973AAD" w:rsidRPr="009A28FC">
        <w:rPr>
          <w:rFonts w:ascii="Times New Roman" w:eastAsia="Times New Roman" w:hAnsi="Times New Roman" w:cs="Times New Roman"/>
          <w:color w:val="000000" w:themeColor="text1"/>
          <w:sz w:val="24"/>
          <w:szCs w:val="24"/>
          <w:vertAlign w:val="superscript"/>
        </w:rPr>
        <w:t>1</w:t>
      </w:r>
      <w:r w:rsidR="5C973AAD" w:rsidRPr="009A28FC">
        <w:rPr>
          <w:rFonts w:ascii="Times New Roman" w:eastAsia="Times New Roman" w:hAnsi="Times New Roman" w:cs="Times New Roman"/>
          <w:color w:val="000000" w:themeColor="text1"/>
          <w:sz w:val="24"/>
          <w:szCs w:val="24"/>
        </w:rPr>
        <w:t xml:space="preserve"> p</w:t>
      </w:r>
      <w:r w:rsidR="00ED3ABD">
        <w:rPr>
          <w:rFonts w:ascii="Times New Roman" w:eastAsia="Times New Roman" w:hAnsi="Times New Roman" w:cs="Times New Roman"/>
          <w:color w:val="000000" w:themeColor="text1"/>
          <w:sz w:val="24"/>
          <w:szCs w:val="24"/>
        </w:rPr>
        <w:t>unkt</w:t>
      </w:r>
      <w:r w:rsidR="5C973AAD" w:rsidRPr="009A28FC">
        <w:rPr>
          <w:rFonts w:ascii="Times New Roman" w:eastAsia="Times New Roman" w:hAnsi="Times New Roman" w:cs="Times New Roman"/>
          <w:color w:val="000000" w:themeColor="text1"/>
          <w:sz w:val="24"/>
          <w:szCs w:val="24"/>
        </w:rPr>
        <w:t xml:space="preserve"> 1), kuid </w:t>
      </w:r>
      <w:r w:rsidR="00ED3ABD">
        <w:rPr>
          <w:rFonts w:ascii="Times New Roman" w:eastAsia="Times New Roman" w:hAnsi="Times New Roman" w:cs="Times New Roman"/>
          <w:color w:val="000000" w:themeColor="text1"/>
          <w:sz w:val="24"/>
          <w:szCs w:val="24"/>
        </w:rPr>
        <w:t>ei teata</w:t>
      </w:r>
      <w:r w:rsidR="5C973AAD" w:rsidRPr="009A28FC">
        <w:rPr>
          <w:rFonts w:ascii="Times New Roman" w:eastAsia="Times New Roman" w:hAnsi="Times New Roman" w:cs="Times New Roman"/>
          <w:color w:val="000000" w:themeColor="text1"/>
          <w:sz w:val="24"/>
          <w:szCs w:val="24"/>
        </w:rPr>
        <w:t xml:space="preserve"> sõiduki edasis</w:t>
      </w:r>
      <w:r w:rsidR="00ED3ABD">
        <w:rPr>
          <w:rFonts w:ascii="Times New Roman" w:eastAsia="Times New Roman" w:hAnsi="Times New Roman" w:cs="Times New Roman"/>
          <w:color w:val="000000" w:themeColor="text1"/>
          <w:sz w:val="24"/>
          <w:szCs w:val="24"/>
        </w:rPr>
        <w:t>t</w:t>
      </w:r>
      <w:r w:rsidR="5C973AAD" w:rsidRPr="009A28FC">
        <w:rPr>
          <w:rFonts w:ascii="Times New Roman" w:eastAsia="Times New Roman" w:hAnsi="Times New Roman" w:cs="Times New Roman"/>
          <w:color w:val="000000" w:themeColor="text1"/>
          <w:sz w:val="24"/>
          <w:szCs w:val="24"/>
        </w:rPr>
        <w:t xml:space="preserve"> saatus</w:t>
      </w:r>
      <w:r w:rsidR="00ED3ABD">
        <w:rPr>
          <w:rFonts w:ascii="Times New Roman" w:eastAsia="Times New Roman" w:hAnsi="Times New Roman" w:cs="Times New Roman"/>
          <w:color w:val="000000" w:themeColor="text1"/>
          <w:sz w:val="24"/>
          <w:szCs w:val="24"/>
        </w:rPr>
        <w:t>t.</w:t>
      </w:r>
    </w:p>
    <w:p w14:paraId="41E7D0F1" w14:textId="77777777" w:rsidR="00ED3ABD" w:rsidRPr="009A28FC" w:rsidRDefault="00ED3ABD" w:rsidP="003C5E8D">
      <w:pPr>
        <w:widowControl w:val="0"/>
        <w:spacing w:after="0" w:line="240" w:lineRule="auto"/>
        <w:jc w:val="both"/>
        <w:rPr>
          <w:rFonts w:ascii="Times New Roman" w:hAnsi="Times New Roman" w:cs="Times New Roman"/>
          <w:sz w:val="24"/>
          <w:szCs w:val="24"/>
        </w:rPr>
      </w:pPr>
    </w:p>
    <w:p w14:paraId="5F112C99" w14:textId="2F06EBB2"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 xml:space="preserve">Punktiga </w:t>
      </w:r>
      <w:r w:rsidR="003675A3">
        <w:rPr>
          <w:rFonts w:ascii="Times New Roman" w:eastAsia="Times New Roman" w:hAnsi="Times New Roman" w:cs="Times New Roman"/>
          <w:b/>
          <w:bCs/>
          <w:color w:val="000000" w:themeColor="text1"/>
          <w:sz w:val="24"/>
          <w:szCs w:val="24"/>
        </w:rPr>
        <w:t>8</w:t>
      </w:r>
      <w:r w:rsidRPr="009A28FC">
        <w:rPr>
          <w:rFonts w:ascii="Times New Roman" w:eastAsia="Times New Roman" w:hAnsi="Times New Roman" w:cs="Times New Roman"/>
          <w:color w:val="000000" w:themeColor="text1"/>
          <w:sz w:val="24"/>
          <w:szCs w:val="24"/>
        </w:rPr>
        <w:t xml:space="preserve"> täiendatakse § 77 lõikega 13, mis näeb ette, et sõiduki ajutiselt registrist kustutamise eest lõikes 7</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nimetatud juhul (kui sõidukil puudub kehtiv ülevaatus või ei ole sellega viimase </w:t>
      </w:r>
      <w:r w:rsidR="00ED3ABD">
        <w:rPr>
          <w:rFonts w:ascii="Times New Roman" w:eastAsia="Times New Roman" w:hAnsi="Times New Roman" w:cs="Times New Roman"/>
          <w:color w:val="000000" w:themeColor="text1"/>
          <w:sz w:val="24"/>
          <w:szCs w:val="24"/>
        </w:rPr>
        <w:t>kahe</w:t>
      </w:r>
      <w:r w:rsidRPr="009A28FC">
        <w:rPr>
          <w:rFonts w:ascii="Times New Roman" w:eastAsia="Times New Roman" w:hAnsi="Times New Roman" w:cs="Times New Roman"/>
          <w:color w:val="000000" w:themeColor="text1"/>
          <w:sz w:val="24"/>
          <w:szCs w:val="24"/>
        </w:rPr>
        <w:t xml:space="preserve"> aasta jooksul ülevaatusel käidud) tuleb tasuda riigilõivu. Riigilõivu võetakse sõiduki olemasolu tõendamise toimingu kulu katteks.</w:t>
      </w:r>
    </w:p>
    <w:p w14:paraId="56EE1201" w14:textId="1AE575DA" w:rsidR="5C973AAD" w:rsidRPr="009A28FC" w:rsidRDefault="5C973AAD" w:rsidP="003C5E8D">
      <w:pPr>
        <w:widowControl w:val="0"/>
        <w:spacing w:after="0" w:line="240" w:lineRule="auto"/>
        <w:jc w:val="both"/>
        <w:rPr>
          <w:rFonts w:ascii="Times New Roman" w:hAnsi="Times New Roman" w:cs="Times New Roman"/>
          <w:sz w:val="24"/>
          <w:szCs w:val="24"/>
        </w:rPr>
      </w:pPr>
    </w:p>
    <w:p w14:paraId="5D242856" w14:textId="378CEA9A" w:rsidR="5C973AAD" w:rsidRPr="009A28FC" w:rsidRDefault="5C973AAD" w:rsidP="003C5E8D">
      <w:pPr>
        <w:widowControl w:val="0"/>
        <w:spacing w:after="0" w:line="240" w:lineRule="auto"/>
        <w:jc w:val="both"/>
        <w:rPr>
          <w:rFonts w:ascii="Times New Roman" w:hAnsi="Times New Roman" w:cs="Times New Roman"/>
          <w:sz w:val="24"/>
          <w:szCs w:val="24"/>
        </w:rPr>
      </w:pPr>
      <w:commentRangeStart w:id="19"/>
      <w:r w:rsidRPr="009A28FC">
        <w:rPr>
          <w:rFonts w:ascii="Times New Roman" w:eastAsia="Times New Roman" w:hAnsi="Times New Roman" w:cs="Times New Roman"/>
          <w:b/>
          <w:bCs/>
          <w:color w:val="000000" w:themeColor="text1"/>
          <w:sz w:val="24"/>
          <w:szCs w:val="24"/>
        </w:rPr>
        <w:t xml:space="preserve">Punktiga </w:t>
      </w:r>
      <w:r w:rsidR="003675A3">
        <w:rPr>
          <w:rFonts w:ascii="Times New Roman" w:eastAsia="Times New Roman" w:hAnsi="Times New Roman" w:cs="Times New Roman"/>
          <w:b/>
          <w:bCs/>
          <w:color w:val="000000" w:themeColor="text1"/>
          <w:sz w:val="24"/>
          <w:szCs w:val="24"/>
        </w:rPr>
        <w:t>9</w:t>
      </w:r>
      <w:commentRangeEnd w:id="19"/>
      <w:r w:rsidR="004A7E99">
        <w:rPr>
          <w:rStyle w:val="Kommentaariviide"/>
        </w:rPr>
        <w:commentReference w:id="19"/>
      </w:r>
      <w:r w:rsidRPr="009A28FC">
        <w:rPr>
          <w:rFonts w:ascii="Times New Roman" w:eastAsia="Times New Roman" w:hAnsi="Times New Roman" w:cs="Times New Roman"/>
          <w:color w:val="000000" w:themeColor="text1"/>
          <w:sz w:val="24"/>
          <w:szCs w:val="24"/>
        </w:rPr>
        <w:t xml:space="preserve"> muudetakse § 77 lõiget 13, millele lisatakse täiendus, et riigilõivu tuleb lisaks ajutise kustutamise taotluse</w:t>
      </w:r>
      <w:r w:rsidR="00ED3ABD">
        <w:rPr>
          <w:rFonts w:ascii="Times New Roman" w:eastAsia="Times New Roman" w:hAnsi="Times New Roman" w:cs="Times New Roman"/>
          <w:color w:val="000000" w:themeColor="text1"/>
          <w:sz w:val="24"/>
          <w:szCs w:val="24"/>
        </w:rPr>
        <w:t xml:space="preserve"> eest</w:t>
      </w:r>
      <w:r w:rsidRPr="009A28FC">
        <w:rPr>
          <w:rFonts w:ascii="Times New Roman" w:eastAsia="Times New Roman" w:hAnsi="Times New Roman" w:cs="Times New Roman"/>
          <w:color w:val="000000" w:themeColor="text1"/>
          <w:sz w:val="24"/>
          <w:szCs w:val="24"/>
        </w:rPr>
        <w:t xml:space="preserve"> tasuda ka niinimetatud kadunud sõiduki registrist kustutamise taotluse eest. See täiendus jõustub 2026. aastal, mis tähendab, et sinnani saab sõiduki registrijärgse omaniku taotlusel kustutada tasuta, </w:t>
      </w:r>
      <w:r w:rsidR="00ED3ABD">
        <w:rPr>
          <w:rFonts w:ascii="Times New Roman" w:eastAsia="Times New Roman" w:hAnsi="Times New Roman" w:cs="Times New Roman"/>
          <w:color w:val="000000" w:themeColor="text1"/>
          <w:sz w:val="24"/>
          <w:szCs w:val="24"/>
        </w:rPr>
        <w:t>et isik ei jätaks</w:t>
      </w:r>
      <w:r w:rsidRPr="009A28FC">
        <w:rPr>
          <w:rFonts w:ascii="Times New Roman" w:eastAsia="Times New Roman" w:hAnsi="Times New Roman" w:cs="Times New Roman"/>
          <w:color w:val="000000" w:themeColor="text1"/>
          <w:sz w:val="24"/>
          <w:szCs w:val="24"/>
        </w:rPr>
        <w:t xml:space="preserve"> sõiduki kustutamise taotlust viimasele hetkele.</w:t>
      </w:r>
    </w:p>
    <w:p w14:paraId="4BA90F88" w14:textId="6CBEE5DE" w:rsidR="5C973AAD" w:rsidRPr="009A28FC" w:rsidRDefault="5C973AAD" w:rsidP="003C5E8D">
      <w:pPr>
        <w:widowControl w:val="0"/>
        <w:spacing w:after="0" w:line="240" w:lineRule="auto"/>
        <w:jc w:val="both"/>
        <w:rPr>
          <w:rFonts w:ascii="Times New Roman" w:hAnsi="Times New Roman" w:cs="Times New Roman"/>
          <w:sz w:val="24"/>
          <w:szCs w:val="24"/>
        </w:rPr>
      </w:pPr>
    </w:p>
    <w:p w14:paraId="165E407B" w14:textId="3410E5BF"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Punktiga 1</w:t>
      </w:r>
      <w:r w:rsidR="003675A3">
        <w:rPr>
          <w:rFonts w:ascii="Times New Roman" w:eastAsia="Times New Roman" w:hAnsi="Times New Roman" w:cs="Times New Roman"/>
          <w:b/>
          <w:bCs/>
          <w:color w:val="000000" w:themeColor="text1"/>
          <w:sz w:val="24"/>
          <w:szCs w:val="24"/>
        </w:rPr>
        <w:t>0</w:t>
      </w:r>
      <w:r w:rsidRPr="009A28FC">
        <w:rPr>
          <w:rFonts w:ascii="Times New Roman" w:eastAsia="Times New Roman" w:hAnsi="Times New Roman" w:cs="Times New Roman"/>
          <w:color w:val="000000" w:themeColor="text1"/>
          <w:sz w:val="24"/>
          <w:szCs w:val="24"/>
        </w:rPr>
        <w:t xml:space="preserve"> täiendatakse seadust §-ga 261</w:t>
      </w:r>
      <w:r w:rsidRPr="009A28FC">
        <w:rPr>
          <w:rFonts w:ascii="Times New Roman" w:eastAsia="Times New Roman" w:hAnsi="Times New Roman" w:cs="Times New Roman"/>
          <w:color w:val="000000" w:themeColor="text1"/>
          <w:sz w:val="24"/>
          <w:szCs w:val="24"/>
          <w:vertAlign w:val="superscript"/>
        </w:rPr>
        <w:t>11</w:t>
      </w:r>
      <w:r w:rsidRPr="009A28FC">
        <w:rPr>
          <w:rFonts w:ascii="Times New Roman" w:eastAsia="Times New Roman" w:hAnsi="Times New Roman" w:cs="Times New Roman"/>
          <w:color w:val="000000" w:themeColor="text1"/>
          <w:sz w:val="24"/>
          <w:szCs w:val="24"/>
        </w:rPr>
        <w:t>, mille</w:t>
      </w:r>
      <w:r w:rsidR="00ED3ABD">
        <w:rPr>
          <w:rFonts w:ascii="Times New Roman" w:eastAsia="Times New Roman" w:hAnsi="Times New Roman" w:cs="Times New Roman"/>
          <w:color w:val="000000" w:themeColor="text1"/>
          <w:sz w:val="24"/>
          <w:szCs w:val="24"/>
        </w:rPr>
        <w:t>s</w:t>
      </w:r>
      <w:r w:rsidRPr="009A28FC">
        <w:rPr>
          <w:rFonts w:ascii="Times New Roman" w:eastAsia="Times New Roman" w:hAnsi="Times New Roman" w:cs="Times New Roman"/>
          <w:color w:val="000000" w:themeColor="text1"/>
          <w:sz w:val="24"/>
          <w:szCs w:val="24"/>
        </w:rPr>
        <w:t xml:space="preserve"> sätestatakse vastutus toimingu tegemata jätmise eest, kui selle tagajärjeks on sõiduki liiklusregistrist kustutamine ehk siis sanktsioneeritakse andmete varjamist, kui omanik on lasknud sõiduki registrist automaatselt kustutada (01.07.2026 seisuga üle</w:t>
      </w:r>
      <w:r w:rsidR="00ED3ABD">
        <w:rPr>
          <w:rFonts w:ascii="Times New Roman" w:eastAsia="Times New Roman" w:hAnsi="Times New Roman" w:cs="Times New Roman"/>
          <w:color w:val="000000" w:themeColor="text1"/>
          <w:sz w:val="24"/>
          <w:szCs w:val="24"/>
        </w:rPr>
        <w:t xml:space="preserve"> seitsme</w:t>
      </w:r>
      <w:r w:rsidRPr="009A28FC">
        <w:rPr>
          <w:rFonts w:ascii="Times New Roman" w:eastAsia="Times New Roman" w:hAnsi="Times New Roman" w:cs="Times New Roman"/>
          <w:color w:val="000000" w:themeColor="text1"/>
          <w:sz w:val="24"/>
          <w:szCs w:val="24"/>
        </w:rPr>
        <w:t xml:space="preserve"> aasta peatatud registrikandega sõiduk), olles teadlik, et sõiduk tegelikult eksisteerib. Kui sõiduk on alles, peab omanik tegema valiku, mida sõidukiga edaspidi teha soovib, kas siis sõiduki kasutusele võtma, ajutiselt registrist kustutama või andma sõiduki üle keskkonnaluba omavale jäätmekäitlejale. Toimingu tegemata jätmise eest võidakse karistada füüsilist isikut kuni </w:t>
      </w:r>
      <w:r w:rsidR="001D17B4">
        <w:rPr>
          <w:rFonts w:ascii="Times New Roman" w:eastAsia="Times New Roman" w:hAnsi="Times New Roman" w:cs="Times New Roman"/>
          <w:color w:val="000000" w:themeColor="text1"/>
          <w:sz w:val="24"/>
          <w:szCs w:val="24"/>
        </w:rPr>
        <w:t>1</w:t>
      </w:r>
      <w:r w:rsidRPr="009A28FC">
        <w:rPr>
          <w:rFonts w:ascii="Times New Roman" w:eastAsia="Times New Roman" w:hAnsi="Times New Roman" w:cs="Times New Roman"/>
          <w:color w:val="000000" w:themeColor="text1"/>
          <w:sz w:val="24"/>
          <w:szCs w:val="24"/>
        </w:rPr>
        <w:t xml:space="preserve">00 trahviühikuga ning juriidilist isikut kuni 32 000 euro suuruse rahatrahviga. Kui isik on esitanud </w:t>
      </w:r>
      <w:proofErr w:type="spellStart"/>
      <w:r w:rsidRPr="009A28FC">
        <w:rPr>
          <w:rFonts w:ascii="Times New Roman" w:eastAsia="Times New Roman" w:hAnsi="Times New Roman" w:cs="Times New Roman"/>
          <w:color w:val="000000" w:themeColor="text1"/>
          <w:sz w:val="24"/>
          <w:szCs w:val="24"/>
        </w:rPr>
        <w:t>TRAMile</w:t>
      </w:r>
      <w:proofErr w:type="spellEnd"/>
      <w:r w:rsidRPr="009A28FC">
        <w:rPr>
          <w:rFonts w:ascii="Times New Roman" w:eastAsia="Times New Roman" w:hAnsi="Times New Roman" w:cs="Times New Roman"/>
          <w:color w:val="000000" w:themeColor="text1"/>
          <w:sz w:val="24"/>
          <w:szCs w:val="24"/>
        </w:rPr>
        <w:t xml:space="preserve"> valeandmeid ehk taotlenud sõiduki kustutamist §</w:t>
      </w:r>
      <w:r w:rsidR="00ED3ABD">
        <w:rPr>
          <w:rFonts w:ascii="Times New Roman" w:eastAsia="Times New Roman" w:hAnsi="Times New Roman" w:cs="Times New Roman"/>
          <w:color w:val="000000" w:themeColor="text1"/>
          <w:sz w:val="24"/>
          <w:szCs w:val="24"/>
        </w:rPr>
        <w:t> </w:t>
      </w:r>
      <w:r w:rsidRPr="009A28FC">
        <w:rPr>
          <w:rFonts w:ascii="Times New Roman" w:eastAsia="Times New Roman" w:hAnsi="Times New Roman" w:cs="Times New Roman"/>
          <w:color w:val="000000" w:themeColor="text1"/>
          <w:sz w:val="24"/>
          <w:szCs w:val="24"/>
        </w:rPr>
        <w:t>77 lõike 6</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alusel, saab füüsilist isikut karistada karistusseadustiku § 280 alusel kuni 300 trahviühiku või arestiga.</w:t>
      </w:r>
    </w:p>
    <w:p w14:paraId="5AFF99C8" w14:textId="72856AFC" w:rsidR="5C973AAD" w:rsidRPr="009A28FC" w:rsidRDefault="5C973AAD" w:rsidP="003C5E8D">
      <w:pPr>
        <w:widowControl w:val="0"/>
        <w:spacing w:after="0" w:line="240" w:lineRule="auto"/>
        <w:jc w:val="both"/>
        <w:rPr>
          <w:rFonts w:ascii="Times New Roman" w:hAnsi="Times New Roman" w:cs="Times New Roman"/>
          <w:sz w:val="24"/>
          <w:szCs w:val="24"/>
        </w:rPr>
      </w:pPr>
    </w:p>
    <w:p w14:paraId="4053A726" w14:textId="074A9506" w:rsidR="5C973AAD" w:rsidRDefault="5C973AAD" w:rsidP="003C5E8D">
      <w:pPr>
        <w:widowControl w:val="0"/>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b/>
          <w:bCs/>
          <w:color w:val="000000" w:themeColor="text1"/>
          <w:sz w:val="24"/>
          <w:szCs w:val="24"/>
        </w:rPr>
        <w:t>Punktiga 1</w:t>
      </w:r>
      <w:r w:rsidR="003675A3">
        <w:rPr>
          <w:rFonts w:ascii="Times New Roman" w:eastAsia="Times New Roman" w:hAnsi="Times New Roman" w:cs="Times New Roman"/>
          <w:b/>
          <w:bCs/>
          <w:color w:val="000000" w:themeColor="text1"/>
          <w:sz w:val="24"/>
          <w:szCs w:val="24"/>
        </w:rPr>
        <w:t>1</w:t>
      </w:r>
      <w:r w:rsidRPr="009A28FC">
        <w:rPr>
          <w:rFonts w:ascii="Times New Roman" w:eastAsia="Times New Roman" w:hAnsi="Times New Roman" w:cs="Times New Roman"/>
          <w:color w:val="000000" w:themeColor="text1"/>
          <w:sz w:val="24"/>
          <w:szCs w:val="24"/>
        </w:rPr>
        <w:t xml:space="preserve"> täiendatakse § 263 lõikega 4</w:t>
      </w:r>
      <w:r w:rsidRPr="009A28FC">
        <w:rPr>
          <w:rFonts w:ascii="Times New Roman" w:eastAsia="Times New Roman" w:hAnsi="Times New Roman" w:cs="Times New Roman"/>
          <w:color w:val="000000" w:themeColor="text1"/>
          <w:sz w:val="24"/>
          <w:szCs w:val="24"/>
          <w:vertAlign w:val="superscript"/>
        </w:rPr>
        <w:t>2</w:t>
      </w:r>
      <w:r w:rsidRPr="009A28FC">
        <w:rPr>
          <w:rFonts w:ascii="Times New Roman" w:eastAsia="Times New Roman" w:hAnsi="Times New Roman" w:cs="Times New Roman"/>
          <w:color w:val="000000" w:themeColor="text1"/>
          <w:sz w:val="24"/>
          <w:szCs w:val="24"/>
        </w:rPr>
        <w:t>, milles sätestatakse §-s 261</w:t>
      </w:r>
      <w:r w:rsidRPr="009A28FC">
        <w:rPr>
          <w:rFonts w:ascii="Times New Roman" w:eastAsia="Times New Roman" w:hAnsi="Times New Roman" w:cs="Times New Roman"/>
          <w:color w:val="000000" w:themeColor="text1"/>
          <w:sz w:val="24"/>
          <w:szCs w:val="24"/>
          <w:vertAlign w:val="superscript"/>
        </w:rPr>
        <w:t>11</w:t>
      </w:r>
      <w:r w:rsidRPr="009A28FC">
        <w:rPr>
          <w:rFonts w:ascii="Times New Roman" w:eastAsia="Times New Roman" w:hAnsi="Times New Roman" w:cs="Times New Roman"/>
          <w:color w:val="000000" w:themeColor="text1"/>
          <w:sz w:val="24"/>
          <w:szCs w:val="24"/>
        </w:rPr>
        <w:t xml:space="preserve"> sätestatud väärteo</w:t>
      </w:r>
      <w:r w:rsidR="66AF42D8" w:rsidRPr="009A28FC">
        <w:rPr>
          <w:rFonts w:ascii="Times New Roman" w:eastAsia="Times New Roman" w:hAnsi="Times New Roman" w:cs="Times New Roman"/>
          <w:color w:val="000000" w:themeColor="text1"/>
          <w:sz w:val="24"/>
          <w:szCs w:val="24"/>
        </w:rPr>
        <w:t xml:space="preserve"> (toimingu tegemata jätmine)</w:t>
      </w:r>
      <w:r w:rsidRPr="009A28FC">
        <w:rPr>
          <w:rFonts w:ascii="Times New Roman" w:eastAsia="Times New Roman" w:hAnsi="Times New Roman" w:cs="Times New Roman"/>
          <w:color w:val="000000" w:themeColor="text1"/>
          <w:sz w:val="24"/>
          <w:szCs w:val="24"/>
        </w:rPr>
        <w:t xml:space="preserve"> kohtuväline menetleja. Kohtuväliseks mene</w:t>
      </w:r>
      <w:r w:rsidR="69DB717D" w:rsidRPr="009A28FC">
        <w:rPr>
          <w:rFonts w:ascii="Times New Roman" w:eastAsia="Times New Roman" w:hAnsi="Times New Roman" w:cs="Times New Roman"/>
          <w:color w:val="000000" w:themeColor="text1"/>
          <w:sz w:val="24"/>
          <w:szCs w:val="24"/>
        </w:rPr>
        <w:t>t</w:t>
      </w:r>
      <w:r w:rsidRPr="009A28FC">
        <w:rPr>
          <w:rFonts w:ascii="Times New Roman" w:eastAsia="Times New Roman" w:hAnsi="Times New Roman" w:cs="Times New Roman"/>
          <w:color w:val="000000" w:themeColor="text1"/>
          <w:sz w:val="24"/>
          <w:szCs w:val="24"/>
        </w:rPr>
        <w:t>lejaks võib olla nii Keskkonnaamet, PPA kui ka TRAM, vastavalt siis sellele, kes rikkumise avastab</w:t>
      </w:r>
      <w:r w:rsidR="69657875" w:rsidRPr="009A28FC">
        <w:rPr>
          <w:rFonts w:ascii="Times New Roman" w:eastAsia="Times New Roman" w:hAnsi="Times New Roman" w:cs="Times New Roman"/>
          <w:color w:val="000000" w:themeColor="text1"/>
          <w:sz w:val="24"/>
          <w:szCs w:val="24"/>
        </w:rPr>
        <w:t xml:space="preserve"> ehk menetlusökonoomika mõttes ei ole otstarbekas määrata ühte kindlat menetlejat</w:t>
      </w:r>
      <w:r w:rsidR="0CCCA021" w:rsidRPr="009A28FC">
        <w:rPr>
          <w:rFonts w:ascii="Times New Roman" w:eastAsia="Times New Roman" w:hAnsi="Times New Roman" w:cs="Times New Roman"/>
          <w:color w:val="000000" w:themeColor="text1"/>
          <w:sz w:val="24"/>
          <w:szCs w:val="24"/>
        </w:rPr>
        <w:t xml:space="preserve">, kuna </w:t>
      </w:r>
      <w:r w:rsidR="2B368C4C" w:rsidRPr="009A28FC">
        <w:rPr>
          <w:rFonts w:ascii="Times New Roman" w:eastAsia="Times New Roman" w:hAnsi="Times New Roman" w:cs="Times New Roman"/>
          <w:color w:val="000000" w:themeColor="text1"/>
          <w:sz w:val="24"/>
          <w:szCs w:val="24"/>
        </w:rPr>
        <w:t>rikkumise võivad avastada oma tavapärase järelevalvetöö käigus kõik eelnimetatud asutused, kes muul juhul peaksid ri</w:t>
      </w:r>
      <w:r w:rsidR="0A88FEE5" w:rsidRPr="009A28FC">
        <w:rPr>
          <w:rFonts w:ascii="Times New Roman" w:eastAsia="Times New Roman" w:hAnsi="Times New Roman" w:cs="Times New Roman"/>
          <w:color w:val="000000" w:themeColor="text1"/>
          <w:sz w:val="24"/>
          <w:szCs w:val="24"/>
        </w:rPr>
        <w:t>kkumisest teavitama teist järelevalveasutust</w:t>
      </w:r>
      <w:r w:rsidRPr="009A28FC">
        <w:rPr>
          <w:rFonts w:ascii="Times New Roman" w:eastAsia="Times New Roman" w:hAnsi="Times New Roman" w:cs="Times New Roman"/>
          <w:color w:val="000000" w:themeColor="text1"/>
          <w:sz w:val="24"/>
          <w:szCs w:val="24"/>
        </w:rPr>
        <w:t>.</w:t>
      </w:r>
    </w:p>
    <w:p w14:paraId="35240A04" w14:textId="77777777" w:rsidR="00ED3ABD" w:rsidRPr="009A28FC" w:rsidRDefault="00ED3ABD" w:rsidP="003C5E8D">
      <w:pPr>
        <w:widowControl w:val="0"/>
        <w:spacing w:after="0" w:line="240" w:lineRule="auto"/>
        <w:jc w:val="both"/>
        <w:rPr>
          <w:rFonts w:ascii="Times New Roman" w:hAnsi="Times New Roman" w:cs="Times New Roman"/>
          <w:sz w:val="24"/>
          <w:szCs w:val="24"/>
        </w:rPr>
      </w:pPr>
    </w:p>
    <w:p w14:paraId="4D522705" w14:textId="5343C957"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Punktiga 1</w:t>
      </w:r>
      <w:r w:rsidR="003675A3">
        <w:rPr>
          <w:rFonts w:ascii="Times New Roman" w:eastAsia="Times New Roman" w:hAnsi="Times New Roman" w:cs="Times New Roman"/>
          <w:b/>
          <w:bCs/>
          <w:color w:val="000000" w:themeColor="text1"/>
          <w:sz w:val="24"/>
          <w:szCs w:val="24"/>
        </w:rPr>
        <w:t>2</w:t>
      </w:r>
      <w:r w:rsidRPr="009A28FC">
        <w:rPr>
          <w:rFonts w:ascii="Times New Roman" w:eastAsia="Times New Roman" w:hAnsi="Times New Roman" w:cs="Times New Roman"/>
          <w:color w:val="000000" w:themeColor="text1"/>
          <w:sz w:val="24"/>
          <w:szCs w:val="24"/>
        </w:rPr>
        <w:t xml:space="preserve"> tunnistatakse kehtetuks § 264 lõige 16, mis oli üleminekusäte registrikande peatamise </w:t>
      </w:r>
      <w:r w:rsidR="00ED3ABD">
        <w:rPr>
          <w:rFonts w:ascii="Times New Roman" w:eastAsia="Times New Roman" w:hAnsi="Times New Roman" w:cs="Times New Roman"/>
          <w:color w:val="000000" w:themeColor="text1"/>
          <w:sz w:val="24"/>
          <w:szCs w:val="24"/>
        </w:rPr>
        <w:t>kohta</w:t>
      </w:r>
      <w:r w:rsidRPr="009A28FC">
        <w:rPr>
          <w:rFonts w:ascii="Times New Roman" w:eastAsia="Times New Roman" w:hAnsi="Times New Roman" w:cs="Times New Roman"/>
          <w:color w:val="000000" w:themeColor="text1"/>
          <w:sz w:val="24"/>
          <w:szCs w:val="24"/>
        </w:rPr>
        <w:t xml:space="preserve"> ja millel enam ei ole otstarvet.</w:t>
      </w:r>
    </w:p>
    <w:p w14:paraId="13DA7682" w14:textId="64DCF7CC" w:rsidR="5C973AAD" w:rsidRPr="009A28FC" w:rsidRDefault="5C973AAD" w:rsidP="003C5E8D">
      <w:pPr>
        <w:widowControl w:val="0"/>
        <w:spacing w:after="0" w:line="240" w:lineRule="auto"/>
        <w:jc w:val="both"/>
        <w:rPr>
          <w:rFonts w:ascii="Times New Roman" w:hAnsi="Times New Roman" w:cs="Times New Roman"/>
          <w:sz w:val="24"/>
          <w:szCs w:val="24"/>
        </w:rPr>
      </w:pPr>
    </w:p>
    <w:p w14:paraId="1F27BC6F" w14:textId="40A12CF1"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Punktiga 1</w:t>
      </w:r>
      <w:r w:rsidR="003675A3">
        <w:rPr>
          <w:rFonts w:ascii="Times New Roman" w:eastAsia="Times New Roman" w:hAnsi="Times New Roman" w:cs="Times New Roman"/>
          <w:b/>
          <w:bCs/>
          <w:color w:val="000000" w:themeColor="text1"/>
          <w:sz w:val="24"/>
          <w:szCs w:val="24"/>
        </w:rPr>
        <w:t>3</w:t>
      </w:r>
      <w:r w:rsidRPr="009A28FC">
        <w:rPr>
          <w:rFonts w:ascii="Times New Roman" w:eastAsia="Times New Roman" w:hAnsi="Times New Roman" w:cs="Times New Roman"/>
          <w:b/>
          <w:bCs/>
          <w:color w:val="000000" w:themeColor="text1"/>
          <w:sz w:val="24"/>
          <w:szCs w:val="24"/>
        </w:rPr>
        <w:t xml:space="preserve"> </w:t>
      </w:r>
      <w:r w:rsidRPr="009A28FC">
        <w:rPr>
          <w:rFonts w:ascii="Times New Roman" w:eastAsia="Times New Roman" w:hAnsi="Times New Roman" w:cs="Times New Roman"/>
          <w:color w:val="000000" w:themeColor="text1"/>
          <w:sz w:val="24"/>
          <w:szCs w:val="24"/>
        </w:rPr>
        <w:t xml:space="preserve">täiendatakse § 264 lõigetega 26 ja 27. Lõikega 26 sätestatakse, et kuni </w:t>
      </w:r>
      <w:r w:rsidR="00DE4DEC">
        <w:rPr>
          <w:rFonts w:ascii="Times New Roman" w:eastAsia="Times New Roman" w:hAnsi="Times New Roman" w:cs="Times New Roman"/>
          <w:color w:val="000000" w:themeColor="text1"/>
          <w:sz w:val="24"/>
          <w:szCs w:val="24"/>
        </w:rPr>
        <w:br/>
      </w:r>
      <w:r w:rsidRPr="009A28FC">
        <w:rPr>
          <w:rFonts w:ascii="Times New Roman" w:eastAsia="Times New Roman" w:hAnsi="Times New Roman" w:cs="Times New Roman"/>
          <w:color w:val="000000" w:themeColor="text1"/>
          <w:sz w:val="24"/>
          <w:szCs w:val="24"/>
        </w:rPr>
        <w:t xml:space="preserve">31. detsembrini 2026 saab </w:t>
      </w:r>
      <w:ins w:id="20" w:author="Pilleriin Lindsalu" w:date="2024-03-19T11:08:00Z">
        <w:r w:rsidR="00A227DE">
          <w:rPr>
            <w:rFonts w:ascii="Times New Roman" w:eastAsia="Times New Roman" w:hAnsi="Times New Roman" w:cs="Times New Roman"/>
            <w:color w:val="000000" w:themeColor="text1"/>
            <w:sz w:val="24"/>
            <w:szCs w:val="24"/>
          </w:rPr>
          <w:t>§ 7</w:t>
        </w:r>
      </w:ins>
      <w:ins w:id="21" w:author="Pilleriin Lindsalu" w:date="2024-03-19T11:09:00Z">
        <w:r w:rsidR="00A227DE">
          <w:rPr>
            <w:rFonts w:ascii="Times New Roman" w:eastAsia="Times New Roman" w:hAnsi="Times New Roman" w:cs="Times New Roman"/>
            <w:color w:val="000000" w:themeColor="text1"/>
            <w:sz w:val="24"/>
            <w:szCs w:val="24"/>
          </w:rPr>
          <w:t xml:space="preserve">7 </w:t>
        </w:r>
      </w:ins>
      <w:r w:rsidRPr="009A28FC">
        <w:rPr>
          <w:rFonts w:ascii="Times New Roman" w:eastAsia="Times New Roman" w:hAnsi="Times New Roman" w:cs="Times New Roman"/>
          <w:color w:val="000000" w:themeColor="text1"/>
          <w:sz w:val="24"/>
          <w:szCs w:val="24"/>
        </w:rPr>
        <w:t>lõike 6</w:t>
      </w:r>
      <w:r w:rsidRPr="009A28FC">
        <w:rPr>
          <w:rFonts w:ascii="Times New Roman" w:eastAsia="Times New Roman" w:hAnsi="Times New Roman" w:cs="Times New Roman"/>
          <w:color w:val="000000" w:themeColor="text1"/>
          <w:sz w:val="24"/>
          <w:szCs w:val="24"/>
          <w:vertAlign w:val="superscript"/>
        </w:rPr>
        <w:t>1</w:t>
      </w:r>
      <w:r w:rsidRPr="009A28FC">
        <w:rPr>
          <w:rFonts w:ascii="Times New Roman" w:eastAsia="Times New Roman" w:hAnsi="Times New Roman" w:cs="Times New Roman"/>
          <w:color w:val="000000" w:themeColor="text1"/>
          <w:sz w:val="24"/>
          <w:szCs w:val="24"/>
        </w:rPr>
        <w:t xml:space="preserve"> alusel sõiduki registrist kustutamist taotleda ainult juhul, kui sõiduki registrikanne on peatatud. Ajaline ja peatatud kandega seotud piirang on vajalik, et registrist kustutamise võimalust ei kasutataks ebaseadusliku lammutamise eesmärgil. Alates 01.01.2027 võib registrijärgse omaniku taotlusel sõiduki registrist kustutada n</w:t>
      </w:r>
      <w:r w:rsidR="00ED3ABD">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ö kadunud sõidukina (sõidukit ei ole võimalik nõuetekohasel</w:t>
      </w:r>
      <w:r w:rsidR="00ED3ABD">
        <w:rPr>
          <w:rFonts w:ascii="Times New Roman" w:eastAsia="Times New Roman" w:hAnsi="Times New Roman" w:cs="Times New Roman"/>
          <w:color w:val="000000" w:themeColor="text1"/>
          <w:sz w:val="24"/>
          <w:szCs w:val="24"/>
        </w:rPr>
        <w:t>t</w:t>
      </w:r>
      <w:r w:rsidRPr="009A28FC">
        <w:rPr>
          <w:rFonts w:ascii="Times New Roman" w:eastAsia="Times New Roman" w:hAnsi="Times New Roman" w:cs="Times New Roman"/>
          <w:color w:val="000000" w:themeColor="text1"/>
          <w:sz w:val="24"/>
          <w:szCs w:val="24"/>
        </w:rPr>
        <w:t xml:space="preserve"> lammutada) ka juhul, kui sõiduki registrikanne ei ole peatatud, kuid sellisel juhul tuleb tasuda ka riigilõivu 800 eurot, mida võib käsitleda kui keskkonnalõivu. Lõike</w:t>
      </w:r>
      <w:r w:rsidR="00ED3ABD">
        <w:rPr>
          <w:rFonts w:ascii="Times New Roman" w:eastAsia="Times New Roman" w:hAnsi="Times New Roman" w:cs="Times New Roman"/>
          <w:color w:val="000000" w:themeColor="text1"/>
          <w:sz w:val="24"/>
          <w:szCs w:val="24"/>
        </w:rPr>
        <w:t>s</w:t>
      </w:r>
      <w:r w:rsidRPr="009A28FC">
        <w:rPr>
          <w:rFonts w:ascii="Times New Roman" w:eastAsia="Times New Roman" w:hAnsi="Times New Roman" w:cs="Times New Roman"/>
          <w:color w:val="000000" w:themeColor="text1"/>
          <w:sz w:val="24"/>
          <w:szCs w:val="24"/>
        </w:rPr>
        <w:t xml:space="preserve"> 27 sätestatakse sõiduki automaatne registrist kustutamine, kui sõiduki registrikanne on 01.07.2026 seisuga olnud peatatud kauem kui </w:t>
      </w:r>
      <w:r w:rsidR="00ED3ABD">
        <w:rPr>
          <w:rFonts w:ascii="Times New Roman" w:eastAsia="Times New Roman" w:hAnsi="Times New Roman" w:cs="Times New Roman"/>
          <w:color w:val="000000" w:themeColor="text1"/>
          <w:sz w:val="24"/>
          <w:szCs w:val="24"/>
        </w:rPr>
        <w:t>seitse</w:t>
      </w:r>
      <w:r w:rsidRPr="009A28FC">
        <w:rPr>
          <w:rFonts w:ascii="Times New Roman" w:eastAsia="Times New Roman" w:hAnsi="Times New Roman" w:cs="Times New Roman"/>
          <w:color w:val="000000" w:themeColor="text1"/>
          <w:sz w:val="24"/>
          <w:szCs w:val="24"/>
        </w:rPr>
        <w:t xml:space="preserve"> aastat. Sellised sõidukid kustuta</w:t>
      </w:r>
      <w:r w:rsidR="00ED3ABD">
        <w:rPr>
          <w:rFonts w:ascii="Times New Roman" w:eastAsia="Times New Roman" w:hAnsi="Times New Roman" w:cs="Times New Roman"/>
          <w:color w:val="000000" w:themeColor="text1"/>
          <w:sz w:val="24"/>
          <w:szCs w:val="24"/>
        </w:rPr>
        <w:t>b</w:t>
      </w:r>
      <w:r w:rsidRPr="009A28FC">
        <w:rPr>
          <w:rFonts w:ascii="Times New Roman" w:eastAsia="Times New Roman" w:hAnsi="Times New Roman" w:cs="Times New Roman"/>
          <w:color w:val="000000" w:themeColor="text1"/>
          <w:sz w:val="24"/>
          <w:szCs w:val="24"/>
        </w:rPr>
        <w:t xml:space="preserve"> </w:t>
      </w:r>
      <w:commentRangeStart w:id="22"/>
      <w:r w:rsidRPr="009A28FC">
        <w:rPr>
          <w:rFonts w:ascii="Times New Roman" w:eastAsia="Times New Roman" w:hAnsi="Times New Roman" w:cs="Times New Roman"/>
          <w:color w:val="000000" w:themeColor="text1"/>
          <w:sz w:val="24"/>
          <w:szCs w:val="24"/>
        </w:rPr>
        <w:t xml:space="preserve">Transpordiamet registrist 01.11.2026, </w:t>
      </w:r>
      <w:commentRangeEnd w:id="22"/>
      <w:r w:rsidR="001E39F3">
        <w:rPr>
          <w:rStyle w:val="Kommentaariviide"/>
        </w:rPr>
        <w:commentReference w:id="22"/>
      </w:r>
      <w:r w:rsidRPr="009A28FC">
        <w:rPr>
          <w:rFonts w:ascii="Times New Roman" w:eastAsia="Times New Roman" w:hAnsi="Times New Roman" w:cs="Times New Roman"/>
          <w:color w:val="000000" w:themeColor="text1"/>
          <w:sz w:val="24"/>
          <w:szCs w:val="24"/>
        </w:rPr>
        <w:t>kui omanik ei ole sõiduki</w:t>
      </w:r>
      <w:r w:rsidR="00ED3ABD">
        <w:rPr>
          <w:rFonts w:ascii="Times New Roman" w:eastAsia="Times New Roman" w:hAnsi="Times New Roman" w:cs="Times New Roman"/>
          <w:color w:val="000000" w:themeColor="text1"/>
          <w:sz w:val="24"/>
          <w:szCs w:val="24"/>
        </w:rPr>
        <w:t>ga</w:t>
      </w:r>
      <w:r w:rsidRPr="009A28FC">
        <w:rPr>
          <w:rFonts w:ascii="Times New Roman" w:eastAsia="Times New Roman" w:hAnsi="Times New Roman" w:cs="Times New Roman"/>
          <w:color w:val="000000" w:themeColor="text1"/>
          <w:sz w:val="24"/>
          <w:szCs w:val="24"/>
        </w:rPr>
        <w:t xml:space="preserve"> vajalikke toiminguid teinud, et seda ära hoida. Puhver peatatud kande aja fikseerimise ja registrist kustutamse vahel on vajalik, et omanik, kui ta ei ole veel teadvustanud, et tema sõiduk langeb automaatse kustutamise parameetri alla, jõuaks teha vajalikud toimingud, kui sõiduk on tegelikult olemas ja omaniku valduses.</w:t>
      </w:r>
    </w:p>
    <w:p w14:paraId="136949F5" w14:textId="72D42889" w:rsidR="5C973AAD" w:rsidRPr="009A28FC" w:rsidRDefault="5C973AAD" w:rsidP="003C5E8D">
      <w:pPr>
        <w:widowControl w:val="0"/>
        <w:spacing w:after="0" w:line="240" w:lineRule="auto"/>
        <w:jc w:val="both"/>
        <w:rPr>
          <w:rFonts w:ascii="Times New Roman" w:hAnsi="Times New Roman" w:cs="Times New Roman"/>
          <w:sz w:val="24"/>
          <w:szCs w:val="24"/>
        </w:rPr>
      </w:pPr>
    </w:p>
    <w:p w14:paraId="68A66075" w14:textId="3011355A"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Punktiga 1</w:t>
      </w:r>
      <w:r w:rsidR="003675A3">
        <w:rPr>
          <w:rFonts w:ascii="Times New Roman" w:eastAsia="Times New Roman" w:hAnsi="Times New Roman" w:cs="Times New Roman"/>
          <w:b/>
          <w:bCs/>
          <w:color w:val="000000" w:themeColor="text1"/>
          <w:sz w:val="24"/>
          <w:szCs w:val="24"/>
        </w:rPr>
        <w:t>4</w:t>
      </w:r>
      <w:r w:rsidRPr="009A28FC">
        <w:rPr>
          <w:rFonts w:ascii="Times New Roman" w:eastAsia="Times New Roman" w:hAnsi="Times New Roman" w:cs="Times New Roman"/>
          <w:color w:val="000000" w:themeColor="text1"/>
          <w:sz w:val="24"/>
          <w:szCs w:val="24"/>
        </w:rPr>
        <w:t xml:space="preserve"> täiendatakse § 264 lõikega 28, milles sätestatakse sõiduki </w:t>
      </w:r>
      <w:commentRangeStart w:id="23"/>
      <w:r w:rsidRPr="009A28FC">
        <w:rPr>
          <w:rFonts w:ascii="Times New Roman" w:eastAsia="Times New Roman" w:hAnsi="Times New Roman" w:cs="Times New Roman"/>
          <w:color w:val="000000" w:themeColor="text1"/>
          <w:sz w:val="24"/>
          <w:szCs w:val="24"/>
        </w:rPr>
        <w:t xml:space="preserve">omaniku või vastutava </w:t>
      </w:r>
      <w:commentRangeEnd w:id="23"/>
      <w:r w:rsidR="001E39F3">
        <w:rPr>
          <w:rStyle w:val="Kommentaariviide"/>
        </w:rPr>
        <w:commentReference w:id="23"/>
      </w:r>
      <w:r w:rsidRPr="009A28FC">
        <w:rPr>
          <w:rFonts w:ascii="Times New Roman" w:eastAsia="Times New Roman" w:hAnsi="Times New Roman" w:cs="Times New Roman"/>
          <w:color w:val="000000" w:themeColor="text1"/>
          <w:sz w:val="24"/>
          <w:szCs w:val="24"/>
        </w:rPr>
        <w:t xml:space="preserve">kasutaja kohustus teha teatud toimingud, kui tema valduses on sõiduk, mis lõike 27 kohaselt läheks automaatsele kustutamisele. </w:t>
      </w:r>
      <w:commentRangeStart w:id="24"/>
      <w:r w:rsidRPr="009A28FC">
        <w:rPr>
          <w:rFonts w:ascii="Times New Roman" w:eastAsia="Times New Roman" w:hAnsi="Times New Roman" w:cs="Times New Roman"/>
          <w:color w:val="000000" w:themeColor="text1"/>
          <w:sz w:val="24"/>
          <w:szCs w:val="24"/>
        </w:rPr>
        <w:t>Ebaõige registrist kustutamise vältimiseks peab omanik kas sõiduki kasutusele võtma ehk läbima ülevaatuse ja sõid</w:t>
      </w:r>
      <w:r w:rsidR="317D0D88" w:rsidRPr="009A28FC">
        <w:rPr>
          <w:rFonts w:ascii="Times New Roman" w:eastAsia="Times New Roman" w:hAnsi="Times New Roman" w:cs="Times New Roman"/>
          <w:color w:val="000000" w:themeColor="text1"/>
          <w:sz w:val="24"/>
          <w:szCs w:val="24"/>
        </w:rPr>
        <w:t>u</w:t>
      </w:r>
      <w:r w:rsidRPr="009A28FC">
        <w:rPr>
          <w:rFonts w:ascii="Times New Roman" w:eastAsia="Times New Roman" w:hAnsi="Times New Roman" w:cs="Times New Roman"/>
          <w:color w:val="000000" w:themeColor="text1"/>
          <w:sz w:val="24"/>
          <w:szCs w:val="24"/>
        </w:rPr>
        <w:t xml:space="preserve">ki kindlustama, sõiduki ajutiselt registrist kustutama või kui sõidukit ei ole plaanis kasutama hakata (näiteks puudub sellel kasutusväärtus ehk tegemist on romusõidukiga), </w:t>
      </w:r>
      <w:commentRangeEnd w:id="24"/>
      <w:r w:rsidR="00876907">
        <w:rPr>
          <w:rStyle w:val="Kommentaariviide"/>
        </w:rPr>
        <w:commentReference w:id="24"/>
      </w:r>
      <w:r w:rsidRPr="009A28FC">
        <w:rPr>
          <w:rFonts w:ascii="Times New Roman" w:eastAsia="Times New Roman" w:hAnsi="Times New Roman" w:cs="Times New Roman"/>
          <w:color w:val="000000" w:themeColor="text1"/>
          <w:sz w:val="24"/>
          <w:szCs w:val="24"/>
        </w:rPr>
        <w:t xml:space="preserve">andma selle üle jäätmekäitlejale nõuetekohaseks lammutamiseks. Säte jõustub 01.07.2026 ehk ajast, kui fikseeritakse üle </w:t>
      </w:r>
      <w:r w:rsidR="00F9627A">
        <w:rPr>
          <w:rFonts w:ascii="Times New Roman" w:eastAsia="Times New Roman" w:hAnsi="Times New Roman" w:cs="Times New Roman"/>
          <w:color w:val="000000" w:themeColor="text1"/>
          <w:sz w:val="24"/>
          <w:szCs w:val="24"/>
        </w:rPr>
        <w:t>seitsme</w:t>
      </w:r>
      <w:r w:rsidRPr="009A28FC">
        <w:rPr>
          <w:rFonts w:ascii="Times New Roman" w:eastAsia="Times New Roman" w:hAnsi="Times New Roman" w:cs="Times New Roman"/>
          <w:color w:val="000000" w:themeColor="text1"/>
          <w:sz w:val="24"/>
          <w:szCs w:val="24"/>
        </w:rPr>
        <w:t xml:space="preserve"> aasta peatatud kande staatuses olevad sõidukid.</w:t>
      </w:r>
    </w:p>
    <w:p w14:paraId="25DB19DE" w14:textId="286E31B7" w:rsidR="5C973AAD" w:rsidRPr="009A28FC" w:rsidRDefault="5C973AAD" w:rsidP="003C5E8D">
      <w:pPr>
        <w:widowControl w:val="0"/>
        <w:spacing w:after="0" w:line="240" w:lineRule="auto"/>
        <w:jc w:val="both"/>
        <w:rPr>
          <w:rFonts w:ascii="Times New Roman" w:hAnsi="Times New Roman" w:cs="Times New Roman"/>
          <w:sz w:val="24"/>
          <w:szCs w:val="24"/>
        </w:rPr>
      </w:pPr>
    </w:p>
    <w:p w14:paraId="5D914D27" w14:textId="1F3888A0" w:rsidR="5C973AAD" w:rsidRPr="009A28FC" w:rsidRDefault="5C973AAD" w:rsidP="003C5E8D">
      <w:pPr>
        <w:widowControl w:val="0"/>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Punktiga 1</w:t>
      </w:r>
      <w:r w:rsidR="003675A3">
        <w:rPr>
          <w:rFonts w:ascii="Times New Roman" w:eastAsia="Times New Roman" w:hAnsi="Times New Roman" w:cs="Times New Roman"/>
          <w:b/>
          <w:bCs/>
          <w:color w:val="000000" w:themeColor="text1"/>
          <w:sz w:val="24"/>
          <w:szCs w:val="24"/>
        </w:rPr>
        <w:t>5</w:t>
      </w:r>
      <w:r w:rsidRPr="009A28FC">
        <w:rPr>
          <w:rFonts w:ascii="Times New Roman" w:eastAsia="Times New Roman" w:hAnsi="Times New Roman" w:cs="Times New Roman"/>
          <w:color w:val="000000" w:themeColor="text1"/>
          <w:sz w:val="24"/>
          <w:szCs w:val="24"/>
        </w:rPr>
        <w:t xml:space="preserve"> täiendatakse seadust §-ga 264</w:t>
      </w:r>
      <w:r w:rsidRPr="009A28FC">
        <w:rPr>
          <w:rFonts w:ascii="Times New Roman" w:eastAsia="Times New Roman" w:hAnsi="Times New Roman" w:cs="Times New Roman"/>
          <w:color w:val="000000" w:themeColor="text1"/>
          <w:sz w:val="24"/>
          <w:szCs w:val="24"/>
          <w:vertAlign w:val="superscript"/>
        </w:rPr>
        <w:t>4</w:t>
      </w:r>
      <w:r w:rsidRPr="009A28FC">
        <w:rPr>
          <w:rFonts w:ascii="Times New Roman" w:eastAsia="Times New Roman" w:hAnsi="Times New Roman" w:cs="Times New Roman"/>
          <w:color w:val="000000" w:themeColor="text1"/>
          <w:sz w:val="24"/>
          <w:szCs w:val="24"/>
        </w:rPr>
        <w:t>, milles sätestatakse osaliselt seni §-s 77 olnud peatatud registrikande regulatsioon, sest sellest saab n</w:t>
      </w:r>
      <w:r w:rsidR="00F9627A">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ö minevikumeede, kuna alates 01.07.2024 ena</w:t>
      </w:r>
      <w:r w:rsidR="00F9627A">
        <w:rPr>
          <w:rFonts w:ascii="Times New Roman" w:eastAsia="Times New Roman" w:hAnsi="Times New Roman" w:cs="Times New Roman"/>
          <w:color w:val="000000" w:themeColor="text1"/>
          <w:sz w:val="24"/>
          <w:szCs w:val="24"/>
        </w:rPr>
        <w:t>m</w:t>
      </w:r>
      <w:r w:rsidRPr="009A28FC">
        <w:rPr>
          <w:rFonts w:ascii="Times New Roman" w:eastAsia="Times New Roman" w:hAnsi="Times New Roman" w:cs="Times New Roman"/>
          <w:color w:val="000000" w:themeColor="text1"/>
          <w:sz w:val="24"/>
          <w:szCs w:val="24"/>
        </w:rPr>
        <w:t xml:space="preserve"> peatatud registrikandega sõidukeid juurde ei teki ja seda peaks reguleerima ainult üleminekusätete valguses ehk rakendussätetes. Lõikes 1 taasesitatakse osaliselt § 77 l</w:t>
      </w:r>
      <w:r w:rsidR="00F9627A">
        <w:rPr>
          <w:rFonts w:ascii="Times New Roman" w:eastAsia="Times New Roman" w:hAnsi="Times New Roman" w:cs="Times New Roman"/>
          <w:color w:val="000000" w:themeColor="text1"/>
          <w:sz w:val="24"/>
          <w:szCs w:val="24"/>
        </w:rPr>
        <w:t>õike </w:t>
      </w:r>
      <w:r w:rsidRPr="009A28FC">
        <w:rPr>
          <w:rFonts w:ascii="Times New Roman" w:eastAsia="Times New Roman" w:hAnsi="Times New Roman" w:cs="Times New Roman"/>
          <w:color w:val="000000" w:themeColor="text1"/>
          <w:sz w:val="24"/>
          <w:szCs w:val="24"/>
        </w:rPr>
        <w:t>8</w:t>
      </w:r>
      <w:r w:rsidRPr="009A28FC">
        <w:rPr>
          <w:rFonts w:ascii="Times New Roman" w:eastAsia="Times New Roman" w:hAnsi="Times New Roman" w:cs="Times New Roman"/>
          <w:color w:val="000000" w:themeColor="text1"/>
          <w:sz w:val="24"/>
          <w:szCs w:val="24"/>
          <w:vertAlign w:val="superscript"/>
        </w:rPr>
        <w:t>4</w:t>
      </w:r>
      <w:r w:rsidRPr="009A28FC">
        <w:rPr>
          <w:rFonts w:ascii="Times New Roman" w:eastAsia="Times New Roman" w:hAnsi="Times New Roman" w:cs="Times New Roman"/>
          <w:color w:val="000000" w:themeColor="text1"/>
          <w:sz w:val="24"/>
          <w:szCs w:val="24"/>
        </w:rPr>
        <w:t xml:space="preserve"> tekst, mis puudutab peatatud registrikandega sõidukeid</w:t>
      </w:r>
      <w:r w:rsidR="00F9627A">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 xml:space="preserve"> ning lõikes 2 senist § 77 l</w:t>
      </w:r>
      <w:r w:rsidR="00F9627A">
        <w:rPr>
          <w:rFonts w:ascii="Times New Roman" w:eastAsia="Times New Roman" w:hAnsi="Times New Roman" w:cs="Times New Roman"/>
          <w:color w:val="000000" w:themeColor="text1"/>
          <w:sz w:val="24"/>
          <w:szCs w:val="24"/>
        </w:rPr>
        <w:t>õiget </w:t>
      </w:r>
      <w:r w:rsidRPr="009A28FC">
        <w:rPr>
          <w:rFonts w:ascii="Times New Roman" w:eastAsia="Times New Roman" w:hAnsi="Times New Roman" w:cs="Times New Roman"/>
          <w:color w:val="000000" w:themeColor="text1"/>
          <w:sz w:val="24"/>
          <w:szCs w:val="24"/>
        </w:rPr>
        <w:t>8</w:t>
      </w:r>
      <w:r w:rsidRPr="009A28FC">
        <w:rPr>
          <w:rFonts w:ascii="Times New Roman" w:eastAsia="Times New Roman" w:hAnsi="Times New Roman" w:cs="Times New Roman"/>
          <w:color w:val="000000" w:themeColor="text1"/>
          <w:sz w:val="24"/>
          <w:szCs w:val="24"/>
          <w:vertAlign w:val="superscript"/>
        </w:rPr>
        <w:t>3</w:t>
      </w:r>
      <w:r w:rsidRPr="009A28FC">
        <w:rPr>
          <w:rFonts w:ascii="Times New Roman" w:eastAsia="Times New Roman" w:hAnsi="Times New Roman" w:cs="Times New Roman"/>
          <w:color w:val="000000" w:themeColor="text1"/>
          <w:sz w:val="24"/>
          <w:szCs w:val="24"/>
        </w:rPr>
        <w:t>, mis sätestab, et registrikanne taastub, kui sõiduk läbib tehnoülevaatuse.</w:t>
      </w:r>
    </w:p>
    <w:p w14:paraId="43AFDB59" w14:textId="1BFBA2AE" w:rsidR="5C973AAD" w:rsidRPr="009A28FC" w:rsidRDefault="5C973AAD" w:rsidP="003C5E8D">
      <w:pPr>
        <w:widowControl w:val="0"/>
        <w:spacing w:after="0" w:line="240" w:lineRule="auto"/>
        <w:jc w:val="both"/>
        <w:rPr>
          <w:rFonts w:ascii="Times New Roman" w:hAnsi="Times New Roman" w:cs="Times New Roman"/>
          <w:sz w:val="24"/>
          <w:szCs w:val="24"/>
        </w:rPr>
      </w:pPr>
    </w:p>
    <w:p w14:paraId="4150F3DF" w14:textId="56DE2E2D" w:rsidR="5C973AAD" w:rsidRPr="008E26EA" w:rsidRDefault="5C973AAD" w:rsidP="003C5E8D">
      <w:pPr>
        <w:widowControl w:val="0"/>
        <w:spacing w:after="0" w:line="240" w:lineRule="auto"/>
        <w:jc w:val="both"/>
        <w:rPr>
          <w:rFonts w:ascii="Times New Roman" w:eastAsia="Times New Roman" w:hAnsi="Times New Roman" w:cs="Times New Roman"/>
          <w:color w:val="000000" w:themeColor="text1"/>
          <w:sz w:val="24"/>
          <w:szCs w:val="24"/>
        </w:rPr>
      </w:pPr>
      <w:r w:rsidRPr="009A28FC">
        <w:rPr>
          <w:rFonts w:ascii="Times New Roman" w:eastAsia="Times New Roman" w:hAnsi="Times New Roman" w:cs="Times New Roman"/>
          <w:b/>
          <w:bCs/>
          <w:color w:val="000000" w:themeColor="text1"/>
          <w:sz w:val="24"/>
          <w:szCs w:val="24"/>
        </w:rPr>
        <w:t>Punktiga 1</w:t>
      </w:r>
      <w:r w:rsidR="003675A3">
        <w:rPr>
          <w:rFonts w:ascii="Times New Roman" w:eastAsia="Times New Roman" w:hAnsi="Times New Roman" w:cs="Times New Roman"/>
          <w:b/>
          <w:bCs/>
          <w:color w:val="000000" w:themeColor="text1"/>
          <w:sz w:val="24"/>
          <w:szCs w:val="24"/>
        </w:rPr>
        <w:t>6</w:t>
      </w:r>
      <w:r w:rsidRPr="009A28FC">
        <w:rPr>
          <w:rFonts w:ascii="Times New Roman" w:eastAsia="Times New Roman" w:hAnsi="Times New Roman" w:cs="Times New Roman"/>
          <w:color w:val="000000" w:themeColor="text1"/>
          <w:sz w:val="24"/>
          <w:szCs w:val="24"/>
        </w:rPr>
        <w:t xml:space="preserve"> täiendatakse § 264</w:t>
      </w:r>
      <w:r w:rsidRPr="009A28FC">
        <w:rPr>
          <w:rFonts w:ascii="Times New Roman" w:eastAsia="Times New Roman" w:hAnsi="Times New Roman" w:cs="Times New Roman"/>
          <w:color w:val="000000" w:themeColor="text1"/>
          <w:sz w:val="24"/>
          <w:szCs w:val="24"/>
          <w:vertAlign w:val="superscript"/>
        </w:rPr>
        <w:t>4</w:t>
      </w:r>
      <w:r w:rsidRPr="009A28FC">
        <w:rPr>
          <w:rFonts w:ascii="Times New Roman" w:eastAsia="Times New Roman" w:hAnsi="Times New Roman" w:cs="Times New Roman"/>
          <w:color w:val="000000" w:themeColor="text1"/>
          <w:sz w:val="24"/>
          <w:szCs w:val="24"/>
        </w:rPr>
        <w:t xml:space="preserve"> lõigetega 3</w:t>
      </w:r>
      <w:r w:rsidR="00F9627A">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5</w:t>
      </w:r>
      <w:commentRangeStart w:id="25"/>
      <w:r w:rsidRPr="009A28FC">
        <w:rPr>
          <w:rFonts w:ascii="Times New Roman" w:eastAsia="Times New Roman" w:hAnsi="Times New Roman" w:cs="Times New Roman"/>
          <w:color w:val="000000" w:themeColor="text1"/>
          <w:sz w:val="24"/>
          <w:szCs w:val="24"/>
        </w:rPr>
        <w:t xml:space="preserve">. Lõikes 3 sätestatakse, </w:t>
      </w:r>
      <w:commentRangeEnd w:id="25"/>
      <w:r w:rsidR="00E947C5">
        <w:rPr>
          <w:rStyle w:val="Kommentaariviide"/>
        </w:rPr>
        <w:commentReference w:id="25"/>
      </w:r>
      <w:r w:rsidRPr="009A28FC">
        <w:rPr>
          <w:rFonts w:ascii="Times New Roman" w:eastAsia="Times New Roman" w:hAnsi="Times New Roman" w:cs="Times New Roman"/>
          <w:color w:val="000000" w:themeColor="text1"/>
          <w:sz w:val="24"/>
          <w:szCs w:val="24"/>
        </w:rPr>
        <w:t xml:space="preserve">et omanik võib taotleda peatatud registrikande asendamist ajutise kustutamsega ning lõike 4 </w:t>
      </w:r>
      <w:r w:rsidR="00F9627A">
        <w:rPr>
          <w:rFonts w:ascii="Times New Roman" w:eastAsia="Times New Roman" w:hAnsi="Times New Roman" w:cs="Times New Roman"/>
          <w:color w:val="000000" w:themeColor="text1"/>
          <w:sz w:val="24"/>
          <w:szCs w:val="24"/>
        </w:rPr>
        <w:t xml:space="preserve">järgi </w:t>
      </w:r>
      <w:r w:rsidRPr="009A28FC">
        <w:rPr>
          <w:rFonts w:ascii="Times New Roman" w:eastAsia="Times New Roman" w:hAnsi="Times New Roman" w:cs="Times New Roman"/>
          <w:color w:val="000000" w:themeColor="text1"/>
          <w:sz w:val="24"/>
          <w:szCs w:val="24"/>
        </w:rPr>
        <w:t xml:space="preserve">tuleb sel juhul tõendada sõiduki olemasolu, et ajutiselt kustutatuks ei vormistataks nn fantoomsõidukit. Sõiduki olemasolu tõendamiseks võimaldatakse kasutada </w:t>
      </w:r>
      <w:proofErr w:type="spellStart"/>
      <w:r w:rsidRPr="009A28FC">
        <w:rPr>
          <w:rFonts w:ascii="Times New Roman" w:eastAsia="Times New Roman" w:hAnsi="Times New Roman" w:cs="Times New Roman"/>
          <w:color w:val="000000" w:themeColor="text1"/>
          <w:sz w:val="24"/>
          <w:szCs w:val="24"/>
        </w:rPr>
        <w:t>TRAMi</w:t>
      </w:r>
      <w:proofErr w:type="spellEnd"/>
      <w:r w:rsidRPr="009A28FC">
        <w:rPr>
          <w:rFonts w:ascii="Times New Roman" w:eastAsia="Times New Roman" w:hAnsi="Times New Roman" w:cs="Times New Roman"/>
          <w:color w:val="000000" w:themeColor="text1"/>
          <w:sz w:val="24"/>
          <w:szCs w:val="24"/>
        </w:rPr>
        <w:t xml:space="preserve"> arendatud fotorakendust, mis fikseerib pildi tegemise aja ja koha ning millel peab olema võimalik sõidukit tuvastada</w:t>
      </w:r>
      <w:r w:rsidR="00F9627A">
        <w:rPr>
          <w:rFonts w:ascii="Times New Roman" w:eastAsia="Times New Roman" w:hAnsi="Times New Roman" w:cs="Times New Roman"/>
          <w:color w:val="000000" w:themeColor="text1"/>
          <w:sz w:val="24"/>
          <w:szCs w:val="24"/>
        </w:rPr>
        <w:t>,</w:t>
      </w:r>
      <w:r w:rsidRPr="009A28FC">
        <w:rPr>
          <w:rFonts w:ascii="Times New Roman" w:eastAsia="Times New Roman" w:hAnsi="Times New Roman" w:cs="Times New Roman"/>
          <w:color w:val="000000" w:themeColor="text1"/>
          <w:sz w:val="24"/>
          <w:szCs w:val="24"/>
        </w:rPr>
        <w:t xml:space="preserve"> või </w:t>
      </w:r>
      <w:proofErr w:type="spellStart"/>
      <w:r w:rsidRPr="009A28FC">
        <w:rPr>
          <w:rFonts w:ascii="Times New Roman" w:eastAsia="Times New Roman" w:hAnsi="Times New Roman" w:cs="Times New Roman"/>
          <w:color w:val="000000" w:themeColor="text1"/>
          <w:sz w:val="24"/>
          <w:szCs w:val="24"/>
        </w:rPr>
        <w:t>TRAM</w:t>
      </w:r>
      <w:r w:rsidR="00F9627A">
        <w:rPr>
          <w:rFonts w:ascii="Times New Roman" w:eastAsia="Times New Roman" w:hAnsi="Times New Roman" w:cs="Times New Roman"/>
          <w:color w:val="000000" w:themeColor="text1"/>
          <w:sz w:val="24"/>
          <w:szCs w:val="24"/>
        </w:rPr>
        <w:t>i</w:t>
      </w:r>
      <w:proofErr w:type="spellEnd"/>
      <w:r w:rsidRPr="009A28FC">
        <w:rPr>
          <w:rFonts w:ascii="Times New Roman" w:eastAsia="Times New Roman" w:hAnsi="Times New Roman" w:cs="Times New Roman"/>
          <w:color w:val="000000" w:themeColor="text1"/>
          <w:sz w:val="24"/>
          <w:szCs w:val="24"/>
        </w:rPr>
        <w:t xml:space="preserve"> büroos. Lõike 5 kohaselt võetakse sellise toimingu tegemise eest ka riigilõivu. Kuna </w:t>
      </w:r>
      <w:proofErr w:type="spellStart"/>
      <w:r w:rsidRPr="009A28FC">
        <w:rPr>
          <w:rFonts w:ascii="Times New Roman" w:eastAsia="Times New Roman" w:hAnsi="Times New Roman" w:cs="Times New Roman"/>
          <w:color w:val="000000" w:themeColor="text1"/>
          <w:sz w:val="24"/>
          <w:szCs w:val="24"/>
        </w:rPr>
        <w:t>TRAMi</w:t>
      </w:r>
      <w:proofErr w:type="spellEnd"/>
      <w:r w:rsidRPr="009A28FC">
        <w:rPr>
          <w:rFonts w:ascii="Times New Roman" w:eastAsia="Times New Roman" w:hAnsi="Times New Roman" w:cs="Times New Roman"/>
          <w:color w:val="000000" w:themeColor="text1"/>
          <w:sz w:val="24"/>
          <w:szCs w:val="24"/>
        </w:rPr>
        <w:t xml:space="preserve"> arendatud tehnilise lahenduse väljatöötamine ja elluviimine nõuab teatud aja, siis jõustub see punkt 01.01.2025.</w:t>
      </w:r>
    </w:p>
    <w:p w14:paraId="3386081D" w14:textId="04A01B7E" w:rsidR="5D74CC4B" w:rsidRPr="009A28FC" w:rsidRDefault="5D74CC4B" w:rsidP="003C5E8D">
      <w:pPr>
        <w:widowControl w:val="0"/>
        <w:spacing w:after="0" w:line="240" w:lineRule="auto"/>
        <w:jc w:val="both"/>
        <w:rPr>
          <w:rFonts w:ascii="Times New Roman" w:eastAsia="Tahoma" w:hAnsi="Times New Roman" w:cs="Times New Roman"/>
          <w:sz w:val="24"/>
          <w:szCs w:val="24"/>
        </w:rPr>
      </w:pPr>
    </w:p>
    <w:p w14:paraId="26CF738E" w14:textId="6C6475A8" w:rsidR="1AD72F84" w:rsidRPr="009A28FC" w:rsidRDefault="1AD72F84"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color w:val="000000" w:themeColor="text1"/>
          <w:sz w:val="24"/>
          <w:szCs w:val="24"/>
        </w:rPr>
        <w:t xml:space="preserve">Eelnõu §-ga </w:t>
      </w:r>
      <w:r w:rsidR="29306B5D" w:rsidRPr="009A28FC">
        <w:rPr>
          <w:rFonts w:ascii="Times New Roman" w:eastAsia="Times New Roman" w:hAnsi="Times New Roman" w:cs="Times New Roman"/>
          <w:b/>
          <w:bCs/>
          <w:color w:val="000000" w:themeColor="text1"/>
          <w:sz w:val="24"/>
          <w:szCs w:val="24"/>
        </w:rPr>
        <w:t>3</w:t>
      </w:r>
      <w:r w:rsidRPr="009A28FC">
        <w:rPr>
          <w:rFonts w:ascii="Times New Roman" w:eastAsia="Times New Roman" w:hAnsi="Times New Roman" w:cs="Times New Roman"/>
          <w:b/>
          <w:bCs/>
          <w:color w:val="000000" w:themeColor="text1"/>
          <w:sz w:val="24"/>
          <w:szCs w:val="24"/>
        </w:rPr>
        <w:t xml:space="preserve"> muudetakse riigilõivuseadust. </w:t>
      </w:r>
      <w:r w:rsidRPr="009A28FC">
        <w:rPr>
          <w:rFonts w:ascii="Times New Roman" w:eastAsia="Times New Roman" w:hAnsi="Times New Roman" w:cs="Times New Roman"/>
          <w:color w:val="000000" w:themeColor="text1"/>
          <w:sz w:val="24"/>
          <w:szCs w:val="24"/>
        </w:rPr>
        <w:t>Riigilõivuseaduse muudatus</w:t>
      </w:r>
      <w:r w:rsidRPr="009A28FC">
        <w:rPr>
          <w:rFonts w:ascii="Times New Roman" w:eastAsia="Times New Roman" w:hAnsi="Times New Roman" w:cs="Times New Roman"/>
          <w:b/>
          <w:bCs/>
          <w:color w:val="000000" w:themeColor="text1"/>
          <w:sz w:val="24"/>
          <w:szCs w:val="24"/>
        </w:rPr>
        <w:t xml:space="preserve"> </w:t>
      </w:r>
      <w:r w:rsidRPr="009A28FC">
        <w:rPr>
          <w:rFonts w:ascii="Times New Roman" w:eastAsia="Times New Roman" w:hAnsi="Times New Roman" w:cs="Times New Roman"/>
          <w:color w:val="000000" w:themeColor="text1"/>
          <w:sz w:val="24"/>
          <w:szCs w:val="24"/>
        </w:rPr>
        <w:t>koosneb 4</w:t>
      </w:r>
      <w:r w:rsidR="00DE4DEC">
        <w:rPr>
          <w:rFonts w:ascii="Times New Roman" w:eastAsia="Times New Roman" w:hAnsi="Times New Roman" w:cs="Times New Roman"/>
          <w:color w:val="000000" w:themeColor="text1"/>
          <w:sz w:val="24"/>
          <w:szCs w:val="24"/>
        </w:rPr>
        <w:t> </w:t>
      </w:r>
      <w:r w:rsidRPr="009A28FC">
        <w:rPr>
          <w:rFonts w:ascii="Times New Roman" w:eastAsia="Times New Roman" w:hAnsi="Times New Roman" w:cs="Times New Roman"/>
          <w:color w:val="000000" w:themeColor="text1"/>
          <w:sz w:val="24"/>
          <w:szCs w:val="24"/>
        </w:rPr>
        <w:t>punktist.</w:t>
      </w:r>
    </w:p>
    <w:p w14:paraId="6FB5D7B0" w14:textId="05D9770D" w:rsidR="1AD72F84" w:rsidRPr="009A28FC" w:rsidRDefault="1AD72F84" w:rsidP="003C5E8D">
      <w:pPr>
        <w:spacing w:after="0" w:line="240" w:lineRule="auto"/>
        <w:jc w:val="both"/>
        <w:rPr>
          <w:rFonts w:ascii="Times New Roman" w:hAnsi="Times New Roman" w:cs="Times New Roman"/>
          <w:sz w:val="24"/>
          <w:szCs w:val="24"/>
        </w:rPr>
      </w:pPr>
    </w:p>
    <w:p w14:paraId="7F14C5F6" w14:textId="3BC8B983" w:rsidR="1AD72F84" w:rsidRPr="009A28FC" w:rsidRDefault="1AD72F84"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sz w:val="24"/>
          <w:szCs w:val="24"/>
        </w:rPr>
        <w:t>Punktiga 1</w:t>
      </w:r>
      <w:r w:rsidRPr="009A28FC">
        <w:rPr>
          <w:rFonts w:ascii="Times New Roman" w:eastAsia="Times New Roman" w:hAnsi="Times New Roman" w:cs="Times New Roman"/>
          <w:sz w:val="24"/>
          <w:szCs w:val="24"/>
        </w:rPr>
        <w:t xml:space="preserve"> muudetakse § 142</w:t>
      </w:r>
      <w:r w:rsidRPr="009A28FC">
        <w:rPr>
          <w:rFonts w:ascii="Times New Roman" w:eastAsia="Times New Roman" w:hAnsi="Times New Roman" w:cs="Times New Roman"/>
          <w:sz w:val="24"/>
          <w:szCs w:val="24"/>
          <w:vertAlign w:val="superscript"/>
        </w:rPr>
        <w:t>74</w:t>
      </w:r>
      <w:r w:rsidRPr="009A28FC">
        <w:rPr>
          <w:rFonts w:ascii="Times New Roman" w:eastAsia="Times New Roman" w:hAnsi="Times New Roman" w:cs="Times New Roman"/>
          <w:sz w:val="24"/>
          <w:szCs w:val="24"/>
        </w:rPr>
        <w:t xml:space="preserve"> pealkir</w:t>
      </w:r>
      <w:r w:rsidR="00F9627A">
        <w:rPr>
          <w:rFonts w:ascii="Times New Roman" w:eastAsia="Times New Roman" w:hAnsi="Times New Roman" w:cs="Times New Roman"/>
          <w:sz w:val="24"/>
          <w:szCs w:val="24"/>
        </w:rPr>
        <w:t>ja</w:t>
      </w:r>
      <w:r w:rsidRPr="009A28FC">
        <w:rPr>
          <w:rFonts w:ascii="Times New Roman" w:eastAsia="Times New Roman" w:hAnsi="Times New Roman" w:cs="Times New Roman"/>
          <w:sz w:val="24"/>
          <w:szCs w:val="24"/>
        </w:rPr>
        <w:t xml:space="preserve">, registriandmete muutmisele </w:t>
      </w:r>
      <w:r w:rsidR="00F9627A">
        <w:rPr>
          <w:rFonts w:ascii="Times New Roman" w:eastAsia="Times New Roman" w:hAnsi="Times New Roman" w:cs="Times New Roman"/>
          <w:sz w:val="24"/>
          <w:szCs w:val="24"/>
        </w:rPr>
        <w:t xml:space="preserve">lisatakse </w:t>
      </w:r>
      <w:r w:rsidRPr="009A28FC">
        <w:rPr>
          <w:rFonts w:ascii="Times New Roman" w:eastAsia="Times New Roman" w:hAnsi="Times New Roman" w:cs="Times New Roman"/>
          <w:sz w:val="24"/>
          <w:szCs w:val="24"/>
        </w:rPr>
        <w:t>ka registrist kustutamine, kuna teatud juhtudel võetakse edaspidi ka sõiduki registrist kustutamise eest riigilõivu.</w:t>
      </w:r>
    </w:p>
    <w:p w14:paraId="723E5961" w14:textId="28AE3C1A" w:rsidR="1AD72F84" w:rsidRPr="009A28FC" w:rsidRDefault="1AD72F84" w:rsidP="003C5E8D">
      <w:pPr>
        <w:spacing w:after="0" w:line="240" w:lineRule="auto"/>
        <w:jc w:val="both"/>
        <w:rPr>
          <w:rFonts w:ascii="Times New Roman" w:hAnsi="Times New Roman" w:cs="Times New Roman"/>
          <w:sz w:val="24"/>
          <w:szCs w:val="24"/>
        </w:rPr>
      </w:pPr>
    </w:p>
    <w:p w14:paraId="4E92E52F" w14:textId="28850997" w:rsidR="1AD72F84" w:rsidRPr="009A28FC" w:rsidRDefault="1AD72F84"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sz w:val="24"/>
          <w:szCs w:val="24"/>
        </w:rPr>
        <w:t>Punktiga 2</w:t>
      </w:r>
      <w:r w:rsidRPr="009A28FC">
        <w:rPr>
          <w:rFonts w:ascii="Times New Roman" w:eastAsia="Times New Roman" w:hAnsi="Times New Roman" w:cs="Times New Roman"/>
          <w:sz w:val="24"/>
          <w:szCs w:val="24"/>
        </w:rPr>
        <w:t xml:space="preserve"> lisatakse §</w:t>
      </w:r>
      <w:r w:rsidR="00F9627A">
        <w:rPr>
          <w:rFonts w:ascii="Times New Roman" w:eastAsia="Times New Roman" w:hAnsi="Times New Roman" w:cs="Times New Roman"/>
          <w:sz w:val="24"/>
          <w:szCs w:val="24"/>
        </w:rPr>
        <w:t xml:space="preserve"> </w:t>
      </w:r>
      <w:r w:rsidRPr="009A28FC">
        <w:rPr>
          <w:rFonts w:ascii="Times New Roman" w:eastAsia="Times New Roman" w:hAnsi="Times New Roman" w:cs="Times New Roman"/>
          <w:sz w:val="24"/>
          <w:szCs w:val="24"/>
        </w:rPr>
        <w:t>142</w:t>
      </w:r>
      <w:r w:rsidRPr="009A28FC">
        <w:rPr>
          <w:rFonts w:ascii="Times New Roman" w:eastAsia="Times New Roman" w:hAnsi="Times New Roman" w:cs="Times New Roman"/>
          <w:sz w:val="24"/>
          <w:szCs w:val="24"/>
          <w:vertAlign w:val="superscript"/>
        </w:rPr>
        <w:t>74</w:t>
      </w:r>
      <w:r w:rsidRPr="009A28FC">
        <w:rPr>
          <w:rFonts w:ascii="Times New Roman" w:eastAsia="Times New Roman" w:hAnsi="Times New Roman" w:cs="Times New Roman"/>
          <w:sz w:val="24"/>
          <w:szCs w:val="24"/>
        </w:rPr>
        <w:t xml:space="preserve"> lõige 5, mille kohaselt võetakse sõiduki ajutiselt kustutamise eest, kui sellega on kaasnenud sõiduki olemasolu tõendamise kohustus, riigilõivu 15 eurot. Transpordiameti hinnangul katab 15 eurot tehnilise lahenduse arendamise kulu.</w:t>
      </w:r>
    </w:p>
    <w:p w14:paraId="22C28BF3" w14:textId="0B2EC301" w:rsidR="1AD72F84" w:rsidRPr="009A28FC" w:rsidRDefault="1AD72F84" w:rsidP="003C5E8D">
      <w:pPr>
        <w:spacing w:after="0" w:line="240" w:lineRule="auto"/>
        <w:jc w:val="both"/>
        <w:rPr>
          <w:rFonts w:ascii="Times New Roman" w:hAnsi="Times New Roman" w:cs="Times New Roman"/>
          <w:sz w:val="24"/>
          <w:szCs w:val="24"/>
        </w:rPr>
      </w:pPr>
    </w:p>
    <w:p w14:paraId="27FDF58C" w14:textId="0416659E" w:rsidR="1AD72F84" w:rsidRPr="009A28FC" w:rsidRDefault="1AD72F84"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b/>
          <w:bCs/>
          <w:sz w:val="24"/>
          <w:szCs w:val="24"/>
        </w:rPr>
        <w:t>Punktiga 3</w:t>
      </w:r>
      <w:r w:rsidRPr="009A28FC">
        <w:rPr>
          <w:rFonts w:ascii="Times New Roman" w:eastAsia="Times New Roman" w:hAnsi="Times New Roman" w:cs="Times New Roman"/>
          <w:sz w:val="24"/>
          <w:szCs w:val="24"/>
        </w:rPr>
        <w:t xml:space="preserve"> lisatakse § 142</w:t>
      </w:r>
      <w:r w:rsidRPr="009A28FC">
        <w:rPr>
          <w:rFonts w:ascii="Times New Roman" w:eastAsia="Times New Roman" w:hAnsi="Times New Roman" w:cs="Times New Roman"/>
          <w:sz w:val="24"/>
          <w:szCs w:val="24"/>
          <w:vertAlign w:val="superscript"/>
        </w:rPr>
        <w:t>74</w:t>
      </w:r>
      <w:r w:rsidRPr="009A28FC">
        <w:rPr>
          <w:rFonts w:ascii="Times New Roman" w:eastAsia="Times New Roman" w:hAnsi="Times New Roman" w:cs="Times New Roman"/>
          <w:sz w:val="24"/>
          <w:szCs w:val="24"/>
        </w:rPr>
        <w:t xml:space="preserve"> lõige 6, milles sätestatakse riigilõiv sõiduki registrist kustutamise eest juhul, kui seda tehakse omaniku taotluse alusel n</w:t>
      </w:r>
      <w:r w:rsidR="00F9627A">
        <w:rPr>
          <w:rFonts w:ascii="Times New Roman" w:eastAsia="Times New Roman" w:hAnsi="Times New Roman" w:cs="Times New Roman"/>
          <w:sz w:val="24"/>
          <w:szCs w:val="24"/>
        </w:rPr>
        <w:t>-</w:t>
      </w:r>
      <w:r w:rsidRPr="009A28FC">
        <w:rPr>
          <w:rFonts w:ascii="Times New Roman" w:eastAsia="Times New Roman" w:hAnsi="Times New Roman" w:cs="Times New Roman"/>
          <w:sz w:val="24"/>
          <w:szCs w:val="24"/>
        </w:rPr>
        <w:t xml:space="preserve">ö kadunud sõidukite puhul. Niinimetatud kadunud sõiduki registrist kustutamine on kuni 2025. aasta lõpuni lõivuvaba, et sõiduki registrijärgsetel omanikel oleks motivatsioon sõiduki kustutamise toiminguid ise algatada ja mitte võõrandada registrikannet „fantoomsõidukite“ kokkuostjatele. Alates 2026 kehtestatakse selle toimingu lõivuks 15 eurot, mis motiveeriks isikuid, kes mingil põhjusel seni kustutamise taotlust ei ole esitanud, seda toimingut siiski tegema, arvestades, et </w:t>
      </w:r>
      <w:commentRangeStart w:id="26"/>
      <w:r w:rsidRPr="009A28FC">
        <w:rPr>
          <w:rFonts w:ascii="Times New Roman" w:eastAsia="Times New Roman" w:hAnsi="Times New Roman" w:cs="Times New Roman"/>
          <w:sz w:val="24"/>
          <w:szCs w:val="24"/>
        </w:rPr>
        <w:t>alates 2027 tõuseb s</w:t>
      </w:r>
      <w:r w:rsidR="00F9627A">
        <w:rPr>
          <w:rFonts w:ascii="Times New Roman" w:eastAsia="Times New Roman" w:hAnsi="Times New Roman" w:cs="Times New Roman"/>
          <w:sz w:val="24"/>
          <w:szCs w:val="24"/>
        </w:rPr>
        <w:t>elle</w:t>
      </w:r>
      <w:r w:rsidRPr="009A28FC">
        <w:rPr>
          <w:rFonts w:ascii="Times New Roman" w:eastAsia="Times New Roman" w:hAnsi="Times New Roman" w:cs="Times New Roman"/>
          <w:sz w:val="24"/>
          <w:szCs w:val="24"/>
        </w:rPr>
        <w:t xml:space="preserve"> toimingu lõiv 800 euro peal</w:t>
      </w:r>
      <w:commentRangeEnd w:id="26"/>
      <w:r w:rsidR="001B60D7">
        <w:rPr>
          <w:rStyle w:val="Kommentaariviide"/>
        </w:rPr>
        <w:commentReference w:id="26"/>
      </w:r>
      <w:r w:rsidRPr="009A28FC">
        <w:rPr>
          <w:rFonts w:ascii="Times New Roman" w:eastAsia="Times New Roman" w:hAnsi="Times New Roman" w:cs="Times New Roman"/>
          <w:sz w:val="24"/>
          <w:szCs w:val="24"/>
        </w:rPr>
        <w:t xml:space="preserve">e ning summa 15 eurot on arvestatud põhimõttega, et sel juhul eelduslikult tehakse toiming </w:t>
      </w:r>
      <w:proofErr w:type="spellStart"/>
      <w:r w:rsidRPr="009A28FC">
        <w:rPr>
          <w:rFonts w:ascii="Times New Roman" w:eastAsia="Times New Roman" w:hAnsi="Times New Roman" w:cs="Times New Roman"/>
          <w:sz w:val="24"/>
          <w:szCs w:val="24"/>
        </w:rPr>
        <w:t>TRAMis</w:t>
      </w:r>
      <w:proofErr w:type="spellEnd"/>
      <w:r w:rsidRPr="009A28FC">
        <w:rPr>
          <w:rFonts w:ascii="Times New Roman" w:eastAsia="Times New Roman" w:hAnsi="Times New Roman" w:cs="Times New Roman"/>
          <w:sz w:val="24"/>
          <w:szCs w:val="24"/>
        </w:rPr>
        <w:t xml:space="preserve"> </w:t>
      </w:r>
      <w:r w:rsidR="00F9627A">
        <w:rPr>
          <w:rFonts w:ascii="Times New Roman" w:eastAsia="Times New Roman" w:hAnsi="Times New Roman" w:cs="Times New Roman"/>
          <w:sz w:val="24"/>
          <w:szCs w:val="24"/>
        </w:rPr>
        <w:t>ega</w:t>
      </w:r>
      <w:r w:rsidRPr="009A28FC">
        <w:rPr>
          <w:rFonts w:ascii="Times New Roman" w:eastAsia="Times New Roman" w:hAnsi="Times New Roman" w:cs="Times New Roman"/>
          <w:sz w:val="24"/>
          <w:szCs w:val="24"/>
        </w:rPr>
        <w:t xml:space="preserve"> võõrandata kannet jällegi kokkuostjatele. Kui registrijärgsel omanikul on </w:t>
      </w:r>
      <w:r w:rsidR="00A66441">
        <w:rPr>
          <w:rFonts w:ascii="Times New Roman" w:eastAsia="Times New Roman" w:hAnsi="Times New Roman" w:cs="Times New Roman"/>
          <w:sz w:val="24"/>
          <w:szCs w:val="24"/>
        </w:rPr>
        <w:t xml:space="preserve">peatatud registrikandega </w:t>
      </w:r>
      <w:r w:rsidRPr="009A28FC">
        <w:rPr>
          <w:rFonts w:ascii="Times New Roman" w:eastAsia="Times New Roman" w:hAnsi="Times New Roman" w:cs="Times New Roman"/>
          <w:sz w:val="24"/>
          <w:szCs w:val="24"/>
        </w:rPr>
        <w:t>sõiduk</w:t>
      </w:r>
      <w:r w:rsidR="00A66441">
        <w:rPr>
          <w:rFonts w:ascii="Times New Roman" w:eastAsia="Times New Roman" w:hAnsi="Times New Roman" w:cs="Times New Roman"/>
          <w:sz w:val="24"/>
          <w:szCs w:val="24"/>
        </w:rPr>
        <w:t xml:space="preserve"> </w:t>
      </w:r>
      <w:r w:rsidRPr="009A28FC">
        <w:rPr>
          <w:rFonts w:ascii="Times New Roman" w:eastAsia="Times New Roman" w:hAnsi="Times New Roman" w:cs="Times New Roman"/>
          <w:sz w:val="24"/>
          <w:szCs w:val="24"/>
        </w:rPr>
        <w:t>alles, kuid sellel puudub kasutusväärtus ehk tegemist on romusõidukiga, saab sõiduki üle anda jäätmekäitlejale, kes selle eest tõenäoliselt ka mingit tasu maksab ning lammutustõendi väljastab, mille alusel sõidukregistrist tasuta kustutatakse.</w:t>
      </w:r>
    </w:p>
    <w:p w14:paraId="3CF524BA" w14:textId="02739051" w:rsidR="1AD72F84" w:rsidRPr="009A28FC" w:rsidRDefault="1AD72F84" w:rsidP="003C5E8D">
      <w:pPr>
        <w:spacing w:after="0" w:line="240" w:lineRule="auto"/>
        <w:jc w:val="both"/>
        <w:rPr>
          <w:rFonts w:ascii="Times New Roman" w:hAnsi="Times New Roman" w:cs="Times New Roman"/>
          <w:sz w:val="24"/>
          <w:szCs w:val="24"/>
        </w:rPr>
      </w:pPr>
    </w:p>
    <w:p w14:paraId="07999822" w14:textId="7BF3C1CF" w:rsidR="1AD72F84" w:rsidRPr="009A28FC" w:rsidRDefault="1AD72F84" w:rsidP="003C5E8D">
      <w:pPr>
        <w:pStyle w:val="Normaallaadveeb"/>
        <w:widowControl w:val="0"/>
        <w:spacing w:before="0" w:after="0"/>
        <w:jc w:val="both"/>
        <w:rPr>
          <w:rFonts w:ascii="Times New Roman" w:hAnsi="Times New Roman" w:cs="Times New Roman"/>
          <w:lang w:val="et-EE"/>
        </w:rPr>
      </w:pPr>
      <w:r w:rsidRPr="009A28FC">
        <w:rPr>
          <w:rFonts w:ascii="Times New Roman" w:eastAsia="Times New Roman" w:hAnsi="Times New Roman" w:cs="Times New Roman"/>
          <w:b/>
          <w:bCs/>
          <w:lang w:val="et-EE"/>
        </w:rPr>
        <w:t>Punktiga 4</w:t>
      </w:r>
      <w:r w:rsidRPr="009A28FC">
        <w:rPr>
          <w:rFonts w:ascii="Times New Roman" w:eastAsia="Times New Roman" w:hAnsi="Times New Roman" w:cs="Times New Roman"/>
          <w:lang w:val="et-EE"/>
        </w:rPr>
        <w:t xml:space="preserve"> muudetakse § 142</w:t>
      </w:r>
      <w:r w:rsidRPr="009A28FC">
        <w:rPr>
          <w:rFonts w:ascii="Times New Roman" w:eastAsia="Times New Roman" w:hAnsi="Times New Roman" w:cs="Times New Roman"/>
          <w:vertAlign w:val="superscript"/>
          <w:lang w:val="et-EE"/>
        </w:rPr>
        <w:t>74</w:t>
      </w:r>
      <w:r w:rsidRPr="009A28FC">
        <w:rPr>
          <w:rFonts w:ascii="Times New Roman" w:eastAsia="Times New Roman" w:hAnsi="Times New Roman" w:cs="Times New Roman"/>
          <w:lang w:val="et-EE"/>
        </w:rPr>
        <w:t xml:space="preserve"> lõiget 6, mille kohaselt on alates 01.01.2027 lõiv sellise sõiduki registrist kustutamise eest, mida ei saa nõuetekohaselt lammutada, 800 eurot. Ku</w:t>
      </w:r>
      <w:r w:rsidR="00F9627A">
        <w:rPr>
          <w:rFonts w:ascii="Times New Roman" w:eastAsia="Times New Roman" w:hAnsi="Times New Roman" w:cs="Times New Roman"/>
          <w:lang w:val="et-EE"/>
        </w:rPr>
        <w:t>na</w:t>
      </w:r>
      <w:r w:rsidRPr="009A28FC">
        <w:rPr>
          <w:rFonts w:ascii="Times New Roman" w:eastAsia="Times New Roman" w:hAnsi="Times New Roman" w:cs="Times New Roman"/>
          <w:lang w:val="et-EE"/>
        </w:rPr>
        <w:t xml:space="preserve"> sõiduk tuleb lammutada keskkonnanõuete kohaselt ehk see tuleb anda üle keskkonnaluba omavale jäätmekäitlejale, siis juhul, kui mingil põhjusel seda teha ei saa, tuleb selle eest tasuda keskkonnalõiv.</w:t>
      </w:r>
    </w:p>
    <w:p w14:paraId="28CB3F36" w14:textId="77777777" w:rsidR="009C11D6" w:rsidRPr="009A28FC" w:rsidRDefault="009C11D6" w:rsidP="003C5E8D">
      <w:pPr>
        <w:pStyle w:val="Normaallaadveeb"/>
        <w:widowControl w:val="0"/>
        <w:spacing w:before="0" w:after="0"/>
        <w:jc w:val="both"/>
        <w:rPr>
          <w:rFonts w:ascii="Times New Roman" w:hAnsi="Times New Roman" w:cs="Times New Roman"/>
          <w:b/>
          <w:bCs/>
          <w:lang w:val="et-EE"/>
        </w:rPr>
      </w:pPr>
    </w:p>
    <w:p w14:paraId="46CDB6A8" w14:textId="249E5C33" w:rsidR="009C11D6" w:rsidRPr="009A28FC" w:rsidRDefault="00FE2921" w:rsidP="003C5E8D">
      <w:pPr>
        <w:pStyle w:val="Normaallaadveeb"/>
        <w:widowControl w:val="0"/>
        <w:spacing w:before="0" w:after="0"/>
        <w:jc w:val="both"/>
        <w:rPr>
          <w:rFonts w:ascii="Times New Roman" w:hAnsi="Times New Roman" w:cs="Times New Roman"/>
          <w:lang w:val="et-EE"/>
        </w:rPr>
      </w:pPr>
      <w:r>
        <w:rPr>
          <w:rFonts w:ascii="Times New Roman" w:hAnsi="Times New Roman" w:cs="Times New Roman"/>
          <w:b/>
          <w:bCs/>
          <w:lang w:val="et-EE"/>
        </w:rPr>
        <w:t xml:space="preserve">Eelnõu </w:t>
      </w:r>
      <w:r w:rsidRPr="009A28FC">
        <w:rPr>
          <w:rFonts w:ascii="Times New Roman" w:hAnsi="Times New Roman" w:cs="Times New Roman"/>
          <w:b/>
          <w:bCs/>
          <w:lang w:val="et-EE"/>
        </w:rPr>
        <w:t xml:space="preserve"> </w:t>
      </w:r>
      <w:r w:rsidRPr="009A28FC">
        <w:rPr>
          <w:rFonts w:ascii="Times New Roman" w:eastAsia="Times New Roman" w:hAnsi="Times New Roman" w:cs="Times New Roman"/>
          <w:b/>
          <w:bCs/>
          <w:color w:val="000000" w:themeColor="text1"/>
        </w:rPr>
        <w:t>§</w:t>
      </w:r>
      <w:r>
        <w:rPr>
          <w:rFonts w:ascii="Times New Roman" w:eastAsia="Times New Roman" w:hAnsi="Times New Roman" w:cs="Times New Roman"/>
          <w:b/>
          <w:bCs/>
          <w:color w:val="000000" w:themeColor="text1"/>
        </w:rPr>
        <w:t xml:space="preserve">-s </w:t>
      </w:r>
      <w:r w:rsidR="24B5062C" w:rsidRPr="009A28FC">
        <w:rPr>
          <w:rFonts w:ascii="Times New Roman" w:hAnsi="Times New Roman" w:cs="Times New Roman"/>
          <w:b/>
          <w:bCs/>
          <w:lang w:val="et-EE"/>
        </w:rPr>
        <w:t>4 sätestatakse seaduse jõustumine</w:t>
      </w:r>
      <w:r w:rsidR="24B5062C" w:rsidRPr="009A28FC">
        <w:rPr>
          <w:rFonts w:ascii="Times New Roman" w:hAnsi="Times New Roman" w:cs="Times New Roman"/>
          <w:lang w:val="et-EE"/>
        </w:rPr>
        <w:t>.</w:t>
      </w:r>
    </w:p>
    <w:p w14:paraId="5CE52D8F" w14:textId="77777777" w:rsidR="009C11D6" w:rsidRPr="009A28FC" w:rsidRDefault="009C11D6" w:rsidP="003C5E8D">
      <w:pPr>
        <w:pStyle w:val="Normaallaadveeb"/>
        <w:widowControl w:val="0"/>
        <w:spacing w:before="0" w:after="0"/>
        <w:jc w:val="both"/>
        <w:rPr>
          <w:rFonts w:ascii="Times New Roman" w:hAnsi="Times New Roman" w:cs="Times New Roman"/>
          <w:lang w:val="et-EE"/>
        </w:rPr>
      </w:pPr>
    </w:p>
    <w:p w14:paraId="084FF96F" w14:textId="1CBCC2AF" w:rsidR="14F4ED20" w:rsidRPr="009A28FC" w:rsidRDefault="14F4ED20"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Seadus jõustub 2024. aasta 1. juulil.</w:t>
      </w:r>
    </w:p>
    <w:p w14:paraId="088D1AD8" w14:textId="77777777" w:rsidR="00FE2921" w:rsidRDefault="00FE2921" w:rsidP="003C5E8D">
      <w:pPr>
        <w:spacing w:after="0" w:line="240" w:lineRule="auto"/>
        <w:jc w:val="both"/>
        <w:rPr>
          <w:rFonts w:ascii="Times New Roman" w:eastAsia="Times New Roman" w:hAnsi="Times New Roman" w:cs="Times New Roman"/>
          <w:sz w:val="24"/>
          <w:szCs w:val="24"/>
        </w:rPr>
      </w:pPr>
    </w:p>
    <w:p w14:paraId="1A6CADB7" w14:textId="32D04417" w:rsidR="14F4ED20" w:rsidRDefault="00C95D27" w:rsidP="003C5E8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14:paraId="4947F354" w14:textId="77777777" w:rsidR="00C95D27" w:rsidRPr="009A28FC" w:rsidRDefault="00C95D27" w:rsidP="003C5E8D">
      <w:pPr>
        <w:spacing w:after="0" w:line="240" w:lineRule="auto"/>
        <w:jc w:val="both"/>
        <w:rPr>
          <w:rFonts w:ascii="Times New Roman" w:hAnsi="Times New Roman" w:cs="Times New Roman"/>
          <w:sz w:val="24"/>
          <w:szCs w:val="24"/>
        </w:rPr>
      </w:pPr>
    </w:p>
    <w:p w14:paraId="750881E2" w14:textId="4AC32B05" w:rsidR="14F4ED20" w:rsidRPr="009A28FC" w:rsidRDefault="14F4ED20"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Osadel </w:t>
      </w:r>
      <w:r w:rsidR="659FBB5E" w:rsidRPr="009A28FC">
        <w:rPr>
          <w:rFonts w:ascii="Times New Roman" w:eastAsia="Times New Roman" w:hAnsi="Times New Roman" w:cs="Times New Roman"/>
          <w:sz w:val="24"/>
          <w:szCs w:val="24"/>
        </w:rPr>
        <w:t xml:space="preserve">liiklusseaduse ja riigilõivuseaduse </w:t>
      </w:r>
      <w:r w:rsidRPr="009A28FC">
        <w:rPr>
          <w:rFonts w:ascii="Times New Roman" w:eastAsia="Times New Roman" w:hAnsi="Times New Roman" w:cs="Times New Roman"/>
          <w:sz w:val="24"/>
          <w:szCs w:val="24"/>
        </w:rPr>
        <w:t xml:space="preserve">sätetel on TRAM tehnilisest valmisolekust ja regulatsiooni erinevast rakendamisvajadusest </w:t>
      </w:r>
      <w:r w:rsidR="00F9627A">
        <w:rPr>
          <w:rFonts w:ascii="Times New Roman" w:eastAsia="Times New Roman" w:hAnsi="Times New Roman" w:cs="Times New Roman"/>
          <w:sz w:val="24"/>
          <w:szCs w:val="24"/>
        </w:rPr>
        <w:t xml:space="preserve">tingituna </w:t>
      </w:r>
      <w:r w:rsidRPr="009A28FC">
        <w:rPr>
          <w:rFonts w:ascii="Times New Roman" w:eastAsia="Times New Roman" w:hAnsi="Times New Roman" w:cs="Times New Roman"/>
          <w:sz w:val="24"/>
          <w:szCs w:val="24"/>
        </w:rPr>
        <w:t>erinevad jõustumisajad.</w:t>
      </w:r>
    </w:p>
    <w:p w14:paraId="5727A315" w14:textId="77777777" w:rsidR="00FE2921" w:rsidRDefault="00FE2921" w:rsidP="003C5E8D">
      <w:pPr>
        <w:spacing w:after="0" w:line="240" w:lineRule="auto"/>
        <w:jc w:val="both"/>
        <w:rPr>
          <w:rFonts w:ascii="Times New Roman" w:eastAsia="Times New Roman" w:hAnsi="Times New Roman" w:cs="Times New Roman"/>
          <w:sz w:val="24"/>
          <w:szCs w:val="24"/>
        </w:rPr>
      </w:pPr>
    </w:p>
    <w:p w14:paraId="6248157D" w14:textId="4918BA1D" w:rsidR="14F4ED20" w:rsidRPr="005A579F" w:rsidRDefault="14F4ED20"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Lõike 2 kohaselt jõustuvad 1. jaanuaril 2025 </w:t>
      </w:r>
      <w:proofErr w:type="spellStart"/>
      <w:r w:rsidRPr="009A28FC">
        <w:rPr>
          <w:rFonts w:ascii="Times New Roman" w:eastAsia="Times New Roman" w:hAnsi="Times New Roman" w:cs="Times New Roman"/>
          <w:sz w:val="24"/>
          <w:szCs w:val="24"/>
        </w:rPr>
        <w:t>LS</w:t>
      </w:r>
      <w:r w:rsidR="005A579F">
        <w:rPr>
          <w:rFonts w:ascii="Times New Roman" w:eastAsia="Times New Roman" w:hAnsi="Times New Roman" w:cs="Times New Roman"/>
          <w:sz w:val="24"/>
          <w:szCs w:val="24"/>
        </w:rPr>
        <w:t>i</w:t>
      </w:r>
      <w:proofErr w:type="spellEnd"/>
      <w:r w:rsidRPr="009A28FC">
        <w:rPr>
          <w:rFonts w:ascii="Times New Roman" w:eastAsia="Times New Roman" w:hAnsi="Times New Roman" w:cs="Times New Roman"/>
          <w:sz w:val="24"/>
          <w:szCs w:val="24"/>
        </w:rPr>
        <w:t xml:space="preserve"> muudatuse punktid 3 (ajutiselt kustutamisel sõiduki olemasolu tõendamine), </w:t>
      </w:r>
      <w:r w:rsidR="00FE2921">
        <w:rPr>
          <w:rFonts w:ascii="Times New Roman" w:eastAsia="Times New Roman" w:hAnsi="Times New Roman" w:cs="Times New Roman"/>
          <w:sz w:val="24"/>
          <w:szCs w:val="24"/>
        </w:rPr>
        <w:t>8</w:t>
      </w:r>
      <w:r w:rsidRPr="009A28FC">
        <w:rPr>
          <w:rFonts w:ascii="Times New Roman" w:eastAsia="Times New Roman" w:hAnsi="Times New Roman" w:cs="Times New Roman"/>
          <w:sz w:val="24"/>
          <w:szCs w:val="24"/>
        </w:rPr>
        <w:t>(riigilõivu võtmine ajutise kustutamise eest) ja 1</w:t>
      </w:r>
      <w:r w:rsidR="00FE2921">
        <w:rPr>
          <w:rFonts w:ascii="Times New Roman" w:eastAsia="Times New Roman" w:hAnsi="Times New Roman" w:cs="Times New Roman"/>
          <w:sz w:val="24"/>
          <w:szCs w:val="24"/>
        </w:rPr>
        <w:t>6</w:t>
      </w:r>
      <w:r w:rsidRPr="009A28FC">
        <w:rPr>
          <w:rFonts w:ascii="Times New Roman" w:eastAsia="Times New Roman" w:hAnsi="Times New Roman" w:cs="Times New Roman"/>
          <w:sz w:val="24"/>
          <w:szCs w:val="24"/>
        </w:rPr>
        <w:t xml:space="preserve"> (peatatud registrikande asendamine ajutise kustutamisega) ning </w:t>
      </w:r>
      <w:proofErr w:type="spellStart"/>
      <w:r w:rsidRPr="009A28FC">
        <w:rPr>
          <w:rFonts w:ascii="Times New Roman" w:eastAsia="Times New Roman" w:hAnsi="Times New Roman" w:cs="Times New Roman"/>
          <w:sz w:val="24"/>
          <w:szCs w:val="24"/>
        </w:rPr>
        <w:t>RLS</w:t>
      </w:r>
      <w:r w:rsidR="005A579F">
        <w:rPr>
          <w:rFonts w:ascii="Times New Roman" w:eastAsia="Times New Roman" w:hAnsi="Times New Roman" w:cs="Times New Roman"/>
          <w:sz w:val="24"/>
          <w:szCs w:val="24"/>
        </w:rPr>
        <w:t>i</w:t>
      </w:r>
      <w:proofErr w:type="spellEnd"/>
      <w:r w:rsidRPr="009A28FC">
        <w:rPr>
          <w:rFonts w:ascii="Times New Roman" w:eastAsia="Times New Roman" w:hAnsi="Times New Roman" w:cs="Times New Roman"/>
          <w:sz w:val="24"/>
          <w:szCs w:val="24"/>
        </w:rPr>
        <w:t xml:space="preserve"> muudatuse punktid 1 ja 2 (lõiv </w:t>
      </w:r>
      <w:r w:rsidRPr="005A579F">
        <w:rPr>
          <w:rFonts w:ascii="Times New Roman" w:eastAsia="Times New Roman" w:hAnsi="Times New Roman" w:cs="Times New Roman"/>
          <w:sz w:val="24"/>
          <w:szCs w:val="24"/>
        </w:rPr>
        <w:t xml:space="preserve">ajutise kustutamise eest, kui sellega kaasneb sõiduki olemasolu tõendamine), kuna varem ei </w:t>
      </w:r>
      <w:r w:rsidR="38A93351" w:rsidRPr="005A579F">
        <w:rPr>
          <w:rFonts w:ascii="Times New Roman" w:eastAsia="Times New Roman" w:hAnsi="Times New Roman" w:cs="Times New Roman"/>
          <w:sz w:val="24"/>
          <w:szCs w:val="24"/>
        </w:rPr>
        <w:t>ole</w:t>
      </w:r>
      <w:r w:rsidRPr="005A579F">
        <w:rPr>
          <w:rFonts w:ascii="Times New Roman" w:eastAsia="Times New Roman" w:hAnsi="Times New Roman" w:cs="Times New Roman"/>
          <w:sz w:val="24"/>
          <w:szCs w:val="24"/>
        </w:rPr>
        <w:t xml:space="preserve"> </w:t>
      </w:r>
      <w:r w:rsidR="005A579F" w:rsidRPr="005A579F">
        <w:rPr>
          <w:rFonts w:ascii="Times New Roman" w:eastAsia="Times New Roman" w:hAnsi="Times New Roman" w:cs="Times New Roman"/>
          <w:sz w:val="24"/>
          <w:szCs w:val="24"/>
        </w:rPr>
        <w:t xml:space="preserve">võimalik </w:t>
      </w:r>
      <w:r w:rsidRPr="005A579F">
        <w:rPr>
          <w:rFonts w:ascii="Times New Roman" w:eastAsia="Times New Roman" w:hAnsi="Times New Roman" w:cs="Times New Roman"/>
          <w:sz w:val="24"/>
          <w:szCs w:val="24"/>
        </w:rPr>
        <w:t>sätete rakendamiseks vajalik</w:t>
      </w:r>
      <w:r w:rsidR="005A579F" w:rsidRPr="005A579F">
        <w:rPr>
          <w:rFonts w:ascii="Times New Roman" w:eastAsia="Times New Roman" w:hAnsi="Times New Roman" w:cs="Times New Roman"/>
          <w:sz w:val="24"/>
          <w:szCs w:val="24"/>
        </w:rPr>
        <w:t>ku</w:t>
      </w:r>
      <w:r w:rsidRPr="005A579F">
        <w:rPr>
          <w:rFonts w:ascii="Times New Roman" w:eastAsia="Times New Roman" w:hAnsi="Times New Roman" w:cs="Times New Roman"/>
          <w:sz w:val="24"/>
          <w:szCs w:val="24"/>
        </w:rPr>
        <w:t xml:space="preserve"> </w:t>
      </w:r>
      <w:r w:rsidR="005A579F" w:rsidRPr="005A579F">
        <w:rPr>
          <w:rFonts w:ascii="Times New Roman" w:eastAsia="Times New Roman" w:hAnsi="Times New Roman" w:cs="Times New Roman"/>
          <w:sz w:val="24"/>
          <w:szCs w:val="24"/>
        </w:rPr>
        <w:t xml:space="preserve">tehnilist </w:t>
      </w:r>
      <w:r w:rsidRPr="005A579F">
        <w:rPr>
          <w:rFonts w:ascii="Times New Roman" w:eastAsia="Times New Roman" w:hAnsi="Times New Roman" w:cs="Times New Roman"/>
          <w:sz w:val="24"/>
          <w:szCs w:val="24"/>
        </w:rPr>
        <w:t>lahendus</w:t>
      </w:r>
      <w:r w:rsidR="005A579F" w:rsidRPr="005A579F">
        <w:rPr>
          <w:rFonts w:ascii="Times New Roman" w:eastAsia="Times New Roman" w:hAnsi="Times New Roman" w:cs="Times New Roman"/>
          <w:sz w:val="24"/>
          <w:szCs w:val="24"/>
        </w:rPr>
        <w:t>t</w:t>
      </w:r>
      <w:r w:rsidRPr="005A579F">
        <w:rPr>
          <w:rFonts w:ascii="Times New Roman" w:eastAsia="Times New Roman" w:hAnsi="Times New Roman" w:cs="Times New Roman"/>
          <w:sz w:val="24"/>
          <w:szCs w:val="24"/>
        </w:rPr>
        <w:t xml:space="preserve"> </w:t>
      </w:r>
      <w:proofErr w:type="spellStart"/>
      <w:r w:rsidRPr="005A579F">
        <w:rPr>
          <w:rFonts w:ascii="Times New Roman" w:eastAsia="Times New Roman" w:hAnsi="Times New Roman" w:cs="Times New Roman"/>
          <w:sz w:val="24"/>
          <w:szCs w:val="24"/>
        </w:rPr>
        <w:t>TRAMi</w:t>
      </w:r>
      <w:proofErr w:type="spellEnd"/>
      <w:r w:rsidRPr="005A579F">
        <w:rPr>
          <w:rFonts w:ascii="Times New Roman" w:eastAsia="Times New Roman" w:hAnsi="Times New Roman" w:cs="Times New Roman"/>
          <w:sz w:val="24"/>
          <w:szCs w:val="24"/>
        </w:rPr>
        <w:t xml:space="preserve"> süsteemis</w:t>
      </w:r>
      <w:r w:rsidR="72AB857C" w:rsidRPr="005A579F">
        <w:rPr>
          <w:rFonts w:ascii="Times New Roman" w:eastAsia="Times New Roman" w:hAnsi="Times New Roman" w:cs="Times New Roman"/>
          <w:sz w:val="24"/>
          <w:szCs w:val="24"/>
        </w:rPr>
        <w:t xml:space="preserve"> käivitada</w:t>
      </w:r>
      <w:r w:rsidRPr="005A579F">
        <w:rPr>
          <w:rFonts w:ascii="Times New Roman" w:eastAsia="Times New Roman" w:hAnsi="Times New Roman" w:cs="Times New Roman"/>
          <w:sz w:val="24"/>
          <w:szCs w:val="24"/>
        </w:rPr>
        <w:t>.</w:t>
      </w:r>
    </w:p>
    <w:p w14:paraId="151E2938" w14:textId="77777777" w:rsidR="00FE2921" w:rsidRDefault="00FE2921" w:rsidP="003C5E8D">
      <w:pPr>
        <w:spacing w:after="0" w:line="240" w:lineRule="auto"/>
        <w:jc w:val="both"/>
        <w:rPr>
          <w:rFonts w:ascii="Times New Roman" w:eastAsia="Times New Roman" w:hAnsi="Times New Roman" w:cs="Times New Roman"/>
          <w:sz w:val="24"/>
          <w:szCs w:val="24"/>
        </w:rPr>
      </w:pPr>
    </w:p>
    <w:p w14:paraId="47BAAD30" w14:textId="6C84C5E3" w:rsidR="14F4ED20" w:rsidRPr="009A28FC" w:rsidRDefault="14F4ED20" w:rsidP="003C5E8D">
      <w:pPr>
        <w:spacing w:after="0" w:line="240" w:lineRule="auto"/>
        <w:jc w:val="both"/>
        <w:rPr>
          <w:rFonts w:ascii="Times New Roman" w:hAnsi="Times New Roman" w:cs="Times New Roman"/>
          <w:sz w:val="24"/>
          <w:szCs w:val="24"/>
        </w:rPr>
      </w:pPr>
      <w:r w:rsidRPr="005A579F">
        <w:rPr>
          <w:rFonts w:ascii="Times New Roman" w:eastAsia="Times New Roman" w:hAnsi="Times New Roman" w:cs="Times New Roman"/>
          <w:sz w:val="24"/>
          <w:szCs w:val="24"/>
        </w:rPr>
        <w:t>Lõike 3 kohaselt</w:t>
      </w:r>
      <w:r w:rsidRPr="009A28FC">
        <w:rPr>
          <w:rFonts w:ascii="Times New Roman" w:eastAsia="Times New Roman" w:hAnsi="Times New Roman" w:cs="Times New Roman"/>
          <w:sz w:val="24"/>
          <w:szCs w:val="24"/>
        </w:rPr>
        <w:t xml:space="preserve"> jõustuvad 01.01.2026 </w:t>
      </w:r>
      <w:proofErr w:type="spellStart"/>
      <w:r w:rsidRPr="009A28FC">
        <w:rPr>
          <w:rFonts w:ascii="Times New Roman" w:eastAsia="Times New Roman" w:hAnsi="Times New Roman" w:cs="Times New Roman"/>
          <w:sz w:val="24"/>
          <w:szCs w:val="24"/>
        </w:rPr>
        <w:t>LS</w:t>
      </w:r>
      <w:r w:rsidR="005A579F">
        <w:rPr>
          <w:rFonts w:ascii="Times New Roman" w:eastAsia="Times New Roman" w:hAnsi="Times New Roman" w:cs="Times New Roman"/>
          <w:sz w:val="24"/>
          <w:szCs w:val="24"/>
        </w:rPr>
        <w:t>i</w:t>
      </w:r>
      <w:proofErr w:type="spellEnd"/>
      <w:r w:rsidRPr="009A28FC">
        <w:rPr>
          <w:rFonts w:ascii="Times New Roman" w:eastAsia="Times New Roman" w:hAnsi="Times New Roman" w:cs="Times New Roman"/>
          <w:sz w:val="24"/>
          <w:szCs w:val="24"/>
        </w:rPr>
        <w:t xml:space="preserve"> muudatuste punkt </w:t>
      </w:r>
      <w:r w:rsidR="00FE2921">
        <w:rPr>
          <w:rFonts w:ascii="Times New Roman" w:eastAsia="Times New Roman" w:hAnsi="Times New Roman" w:cs="Times New Roman"/>
          <w:sz w:val="24"/>
          <w:szCs w:val="24"/>
        </w:rPr>
        <w:t>9</w:t>
      </w:r>
      <w:r w:rsidRPr="009A28FC">
        <w:rPr>
          <w:rFonts w:ascii="Times New Roman" w:eastAsia="Times New Roman" w:hAnsi="Times New Roman" w:cs="Times New Roman"/>
          <w:sz w:val="24"/>
          <w:szCs w:val="24"/>
        </w:rPr>
        <w:t xml:space="preserve"> (lõivu küsimine kadunud sõiduki registrist kustutamise eest) ja </w:t>
      </w:r>
      <w:proofErr w:type="spellStart"/>
      <w:r w:rsidRPr="009A28FC">
        <w:rPr>
          <w:rFonts w:ascii="Times New Roman" w:eastAsia="Times New Roman" w:hAnsi="Times New Roman" w:cs="Times New Roman"/>
          <w:sz w:val="24"/>
          <w:szCs w:val="24"/>
        </w:rPr>
        <w:t>RLS</w:t>
      </w:r>
      <w:r w:rsidR="005A579F">
        <w:rPr>
          <w:rFonts w:ascii="Times New Roman" w:eastAsia="Times New Roman" w:hAnsi="Times New Roman" w:cs="Times New Roman"/>
          <w:sz w:val="24"/>
          <w:szCs w:val="24"/>
        </w:rPr>
        <w:t>i</w:t>
      </w:r>
      <w:proofErr w:type="spellEnd"/>
      <w:r w:rsidRPr="009A28FC">
        <w:rPr>
          <w:rFonts w:ascii="Times New Roman" w:eastAsia="Times New Roman" w:hAnsi="Times New Roman" w:cs="Times New Roman"/>
          <w:sz w:val="24"/>
          <w:szCs w:val="24"/>
        </w:rPr>
        <w:t xml:space="preserve"> muudatuste punkt 3 (</w:t>
      </w:r>
      <w:proofErr w:type="spellStart"/>
      <w:r w:rsidRPr="009A28FC">
        <w:rPr>
          <w:rFonts w:ascii="Times New Roman" w:eastAsia="Times New Roman" w:hAnsi="Times New Roman" w:cs="Times New Roman"/>
          <w:sz w:val="24"/>
          <w:szCs w:val="24"/>
        </w:rPr>
        <w:t>LS</w:t>
      </w:r>
      <w:r w:rsidR="005A579F">
        <w:rPr>
          <w:rFonts w:ascii="Times New Roman" w:eastAsia="Times New Roman" w:hAnsi="Times New Roman" w:cs="Times New Roman"/>
          <w:sz w:val="24"/>
          <w:szCs w:val="24"/>
        </w:rPr>
        <w:t>i</w:t>
      </w:r>
      <w:proofErr w:type="spellEnd"/>
      <w:r w:rsidRPr="009A28FC">
        <w:rPr>
          <w:rFonts w:ascii="Times New Roman" w:eastAsia="Times New Roman" w:hAnsi="Times New Roman" w:cs="Times New Roman"/>
          <w:sz w:val="24"/>
          <w:szCs w:val="24"/>
        </w:rPr>
        <w:t xml:space="preserve"> punktiga </w:t>
      </w:r>
      <w:r w:rsidR="00FE2921">
        <w:rPr>
          <w:rFonts w:ascii="Times New Roman" w:eastAsia="Times New Roman" w:hAnsi="Times New Roman" w:cs="Times New Roman"/>
          <w:sz w:val="24"/>
          <w:szCs w:val="24"/>
        </w:rPr>
        <w:t>9</w:t>
      </w:r>
      <w:r w:rsidRPr="009A28FC">
        <w:rPr>
          <w:rFonts w:ascii="Times New Roman" w:eastAsia="Times New Roman" w:hAnsi="Times New Roman" w:cs="Times New Roman"/>
          <w:sz w:val="24"/>
          <w:szCs w:val="24"/>
        </w:rPr>
        <w:t xml:space="preserve"> seotud lõiv). Rakendamisaja põhjendus on antud </w:t>
      </w:r>
      <w:proofErr w:type="spellStart"/>
      <w:r w:rsidRPr="009A28FC">
        <w:rPr>
          <w:rFonts w:ascii="Times New Roman" w:eastAsia="Times New Roman" w:hAnsi="Times New Roman" w:cs="Times New Roman"/>
          <w:sz w:val="24"/>
          <w:szCs w:val="24"/>
        </w:rPr>
        <w:t>RLS</w:t>
      </w:r>
      <w:r w:rsidR="005A579F">
        <w:rPr>
          <w:rFonts w:ascii="Times New Roman" w:eastAsia="Times New Roman" w:hAnsi="Times New Roman" w:cs="Times New Roman"/>
          <w:sz w:val="24"/>
          <w:szCs w:val="24"/>
        </w:rPr>
        <w:t>i</w:t>
      </w:r>
      <w:proofErr w:type="spellEnd"/>
      <w:r w:rsidRPr="009A28FC">
        <w:rPr>
          <w:rFonts w:ascii="Times New Roman" w:eastAsia="Times New Roman" w:hAnsi="Times New Roman" w:cs="Times New Roman"/>
          <w:sz w:val="24"/>
          <w:szCs w:val="24"/>
        </w:rPr>
        <w:t xml:space="preserve"> muudatuste punkti 3 selgituse juures.</w:t>
      </w:r>
    </w:p>
    <w:p w14:paraId="1A472D22" w14:textId="77777777" w:rsidR="00FE2921" w:rsidRDefault="00FE2921" w:rsidP="003C5E8D">
      <w:pPr>
        <w:spacing w:after="0" w:line="240" w:lineRule="auto"/>
        <w:jc w:val="both"/>
        <w:rPr>
          <w:rFonts w:ascii="Times New Roman" w:eastAsia="Times New Roman" w:hAnsi="Times New Roman" w:cs="Times New Roman"/>
          <w:sz w:val="24"/>
          <w:szCs w:val="24"/>
        </w:rPr>
      </w:pPr>
    </w:p>
    <w:p w14:paraId="6FB9724B" w14:textId="4064B6B2" w:rsidR="14F4ED20" w:rsidRPr="009A28FC" w:rsidRDefault="14F4ED20"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Lõike 4 kohaselt jõustuvad 01.07.2026 </w:t>
      </w:r>
      <w:proofErr w:type="spellStart"/>
      <w:r w:rsidRPr="009A28FC">
        <w:rPr>
          <w:rFonts w:ascii="Times New Roman" w:eastAsia="Times New Roman" w:hAnsi="Times New Roman" w:cs="Times New Roman"/>
          <w:sz w:val="24"/>
          <w:szCs w:val="24"/>
        </w:rPr>
        <w:t>LS</w:t>
      </w:r>
      <w:r w:rsidR="005A579F">
        <w:rPr>
          <w:rFonts w:ascii="Times New Roman" w:eastAsia="Times New Roman" w:hAnsi="Times New Roman" w:cs="Times New Roman"/>
          <w:sz w:val="24"/>
          <w:szCs w:val="24"/>
        </w:rPr>
        <w:t>i</w:t>
      </w:r>
      <w:proofErr w:type="spellEnd"/>
      <w:r w:rsidRPr="009A28FC">
        <w:rPr>
          <w:rFonts w:ascii="Times New Roman" w:eastAsia="Times New Roman" w:hAnsi="Times New Roman" w:cs="Times New Roman"/>
          <w:sz w:val="24"/>
          <w:szCs w:val="24"/>
        </w:rPr>
        <w:t xml:space="preserve"> muudatuste punktid </w:t>
      </w:r>
      <w:r w:rsidR="00FE2921">
        <w:rPr>
          <w:rFonts w:ascii="Times New Roman" w:eastAsia="Times New Roman" w:hAnsi="Times New Roman" w:cs="Times New Roman"/>
          <w:sz w:val="24"/>
          <w:szCs w:val="24"/>
        </w:rPr>
        <w:t>10</w:t>
      </w:r>
      <w:r w:rsidRPr="009A28FC">
        <w:rPr>
          <w:rFonts w:ascii="Times New Roman" w:eastAsia="Times New Roman" w:hAnsi="Times New Roman" w:cs="Times New Roman"/>
          <w:sz w:val="24"/>
          <w:szCs w:val="24"/>
        </w:rPr>
        <w:t xml:space="preserve"> (vastutus toimingu tegemata jätmise eest), 1</w:t>
      </w:r>
      <w:r w:rsidR="00FE2921">
        <w:rPr>
          <w:rFonts w:ascii="Times New Roman" w:eastAsia="Times New Roman" w:hAnsi="Times New Roman" w:cs="Times New Roman"/>
          <w:sz w:val="24"/>
          <w:szCs w:val="24"/>
        </w:rPr>
        <w:t>1</w:t>
      </w:r>
      <w:r w:rsidRPr="009A28FC">
        <w:rPr>
          <w:rFonts w:ascii="Times New Roman" w:eastAsia="Times New Roman" w:hAnsi="Times New Roman" w:cs="Times New Roman"/>
          <w:sz w:val="24"/>
          <w:szCs w:val="24"/>
        </w:rPr>
        <w:t xml:space="preserve"> (kohtuväliste </w:t>
      </w:r>
      <w:proofErr w:type="spellStart"/>
      <w:r w:rsidRPr="009A28FC">
        <w:rPr>
          <w:rFonts w:ascii="Times New Roman" w:eastAsia="Times New Roman" w:hAnsi="Times New Roman" w:cs="Times New Roman"/>
          <w:sz w:val="24"/>
          <w:szCs w:val="24"/>
        </w:rPr>
        <w:t>menetlejate</w:t>
      </w:r>
      <w:proofErr w:type="spellEnd"/>
      <w:r w:rsidRPr="009A28FC">
        <w:rPr>
          <w:rFonts w:ascii="Times New Roman" w:eastAsia="Times New Roman" w:hAnsi="Times New Roman" w:cs="Times New Roman"/>
          <w:sz w:val="24"/>
          <w:szCs w:val="24"/>
        </w:rPr>
        <w:t xml:space="preserve"> määramine punktiga 1</w:t>
      </w:r>
      <w:r w:rsidR="00FE2921">
        <w:rPr>
          <w:rFonts w:ascii="Times New Roman" w:eastAsia="Times New Roman" w:hAnsi="Times New Roman" w:cs="Times New Roman"/>
          <w:sz w:val="24"/>
          <w:szCs w:val="24"/>
        </w:rPr>
        <w:t>0</w:t>
      </w:r>
      <w:r w:rsidRPr="009A28FC">
        <w:rPr>
          <w:rFonts w:ascii="Times New Roman" w:eastAsia="Times New Roman" w:hAnsi="Times New Roman" w:cs="Times New Roman"/>
          <w:sz w:val="24"/>
          <w:szCs w:val="24"/>
        </w:rPr>
        <w:t xml:space="preserve"> kehtestatud väärteo puhul) ja 1</w:t>
      </w:r>
      <w:r w:rsidR="00FE2921">
        <w:rPr>
          <w:rFonts w:ascii="Times New Roman" w:eastAsia="Times New Roman" w:hAnsi="Times New Roman" w:cs="Times New Roman"/>
          <w:sz w:val="24"/>
          <w:szCs w:val="24"/>
        </w:rPr>
        <w:t>4</w:t>
      </w:r>
      <w:r w:rsidRPr="009A28FC">
        <w:rPr>
          <w:rFonts w:ascii="Times New Roman" w:eastAsia="Times New Roman" w:hAnsi="Times New Roman" w:cs="Times New Roman"/>
          <w:sz w:val="24"/>
          <w:szCs w:val="24"/>
        </w:rPr>
        <w:t xml:space="preserve"> (sõiduki omaniku või vastutava kasutaja kohustus teha teatud toimingud, kui nende valduses on sõiduk, mis läheks automaakustutamisele).</w:t>
      </w:r>
    </w:p>
    <w:p w14:paraId="7300C328" w14:textId="77777777" w:rsidR="00FE2921" w:rsidRDefault="00FE2921" w:rsidP="003C5E8D">
      <w:pPr>
        <w:spacing w:after="0" w:line="240" w:lineRule="auto"/>
        <w:jc w:val="both"/>
        <w:rPr>
          <w:rFonts w:ascii="Times New Roman" w:eastAsia="Times New Roman" w:hAnsi="Times New Roman" w:cs="Times New Roman"/>
          <w:sz w:val="24"/>
          <w:szCs w:val="24"/>
        </w:rPr>
      </w:pPr>
    </w:p>
    <w:p w14:paraId="79FE8474" w14:textId="0B6BC80C" w:rsidR="14F4ED20" w:rsidRPr="009A28FC" w:rsidRDefault="00FE2921" w:rsidP="003C5E8D">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Lõike</w:t>
      </w:r>
      <w:r w:rsidRPr="009A28FC">
        <w:rPr>
          <w:rFonts w:ascii="Times New Roman" w:eastAsia="Times New Roman" w:hAnsi="Times New Roman" w:cs="Times New Roman"/>
          <w:sz w:val="24"/>
          <w:szCs w:val="24"/>
        </w:rPr>
        <w:t xml:space="preserve"> </w:t>
      </w:r>
      <w:r w:rsidR="14F4ED20" w:rsidRPr="009A28FC">
        <w:rPr>
          <w:rFonts w:ascii="Times New Roman" w:eastAsia="Times New Roman" w:hAnsi="Times New Roman" w:cs="Times New Roman"/>
          <w:sz w:val="24"/>
          <w:szCs w:val="24"/>
        </w:rPr>
        <w:t xml:space="preserve">5 kohaselt jõustub 01.01.2027 </w:t>
      </w:r>
      <w:proofErr w:type="spellStart"/>
      <w:r w:rsidR="14F4ED20" w:rsidRPr="009A28FC">
        <w:rPr>
          <w:rFonts w:ascii="Times New Roman" w:eastAsia="Times New Roman" w:hAnsi="Times New Roman" w:cs="Times New Roman"/>
          <w:sz w:val="24"/>
          <w:szCs w:val="24"/>
        </w:rPr>
        <w:t>RLS</w:t>
      </w:r>
      <w:r w:rsidR="005A579F">
        <w:rPr>
          <w:rFonts w:ascii="Times New Roman" w:eastAsia="Times New Roman" w:hAnsi="Times New Roman" w:cs="Times New Roman"/>
          <w:sz w:val="24"/>
          <w:szCs w:val="24"/>
        </w:rPr>
        <w:t>i</w:t>
      </w:r>
      <w:proofErr w:type="spellEnd"/>
      <w:r w:rsidR="14F4ED20" w:rsidRPr="009A28FC">
        <w:rPr>
          <w:rFonts w:ascii="Times New Roman" w:eastAsia="Times New Roman" w:hAnsi="Times New Roman" w:cs="Times New Roman"/>
          <w:sz w:val="24"/>
          <w:szCs w:val="24"/>
        </w:rPr>
        <w:t xml:space="preserve"> muudatuste punkt 4, millega kehtestatakse n</w:t>
      </w:r>
      <w:r w:rsidR="00B568A5">
        <w:rPr>
          <w:rFonts w:ascii="Times New Roman" w:eastAsia="Times New Roman" w:hAnsi="Times New Roman" w:cs="Times New Roman"/>
          <w:sz w:val="24"/>
          <w:szCs w:val="24"/>
        </w:rPr>
        <w:t>-</w:t>
      </w:r>
      <w:r w:rsidR="14F4ED20" w:rsidRPr="009A28FC">
        <w:rPr>
          <w:rFonts w:ascii="Times New Roman" w:eastAsia="Times New Roman" w:hAnsi="Times New Roman" w:cs="Times New Roman"/>
          <w:sz w:val="24"/>
          <w:szCs w:val="24"/>
        </w:rPr>
        <w:t>ö kadunud sõiduki kustutamise eest riigilõivuks 800 eurot.</w:t>
      </w:r>
    </w:p>
    <w:p w14:paraId="217B2C9B" w14:textId="314AFCEB" w:rsidR="009C11D6" w:rsidRPr="009A28FC" w:rsidRDefault="009C11D6" w:rsidP="003C5E8D">
      <w:pPr>
        <w:pStyle w:val="Normaallaadveeb"/>
        <w:widowControl w:val="0"/>
        <w:spacing w:before="0" w:after="0"/>
        <w:jc w:val="both"/>
        <w:rPr>
          <w:rFonts w:ascii="Times New Roman" w:hAnsi="Times New Roman" w:cs="Times New Roman"/>
          <w:b/>
          <w:bCs/>
          <w:lang w:val="et-EE"/>
        </w:rPr>
      </w:pPr>
    </w:p>
    <w:p w14:paraId="0D6AFAF2" w14:textId="77777777" w:rsidR="009C11D6" w:rsidRPr="009A28FC" w:rsidRDefault="009C11D6" w:rsidP="003C5E8D">
      <w:pPr>
        <w:pStyle w:val="Normaallaadveeb"/>
        <w:spacing w:before="0" w:after="0"/>
        <w:jc w:val="both"/>
        <w:rPr>
          <w:rFonts w:ascii="Times New Roman" w:hAnsi="Times New Roman" w:cs="Times New Roman"/>
          <w:b/>
          <w:lang w:val="et-EE"/>
        </w:rPr>
      </w:pPr>
      <w:r w:rsidRPr="009A28FC">
        <w:rPr>
          <w:rFonts w:ascii="Times New Roman" w:hAnsi="Times New Roman" w:cs="Times New Roman"/>
          <w:b/>
          <w:lang w:val="et-EE"/>
        </w:rPr>
        <w:t>Erisused jõustumises</w:t>
      </w:r>
    </w:p>
    <w:p w14:paraId="72963C1C" w14:textId="77777777" w:rsidR="009C11D6" w:rsidRPr="009A28FC" w:rsidRDefault="009C11D6" w:rsidP="003C5E8D">
      <w:pPr>
        <w:pStyle w:val="Normaallaadveeb"/>
        <w:spacing w:before="0" w:after="0"/>
        <w:jc w:val="both"/>
        <w:rPr>
          <w:rFonts w:ascii="Times New Roman" w:hAnsi="Times New Roman" w:cs="Times New Roman"/>
          <w:lang w:val="et-EE"/>
        </w:rPr>
      </w:pPr>
    </w:p>
    <w:p w14:paraId="088CF7A2" w14:textId="77777777" w:rsidR="009C11D6" w:rsidRPr="009A28FC" w:rsidRDefault="009C11D6" w:rsidP="003C5E8D">
      <w:pPr>
        <w:pStyle w:val="Normaallaadveeb"/>
        <w:spacing w:before="0" w:after="0"/>
        <w:jc w:val="both"/>
        <w:rPr>
          <w:rFonts w:ascii="Times New Roman" w:eastAsia="Times New Roman" w:hAnsi="Times New Roman" w:cs="Times New Roman"/>
          <w:lang w:val="et-EE"/>
        </w:rPr>
      </w:pPr>
      <w:r w:rsidRPr="009A28FC">
        <w:rPr>
          <w:rFonts w:ascii="Times New Roman" w:eastAsia="Times New Roman" w:hAnsi="Times New Roman" w:cs="Times New Roman"/>
          <w:lang w:val="et-EE"/>
        </w:rPr>
        <w:t>Jõustumistähtaeg on valitud arvestusega, et seaduse vastuvõtmise ja jõustumise vahele jääks piisav ajavahemik, et võimaldada normi adressaatidel muudatustega tutvuda ja arvestada uute nõuetega.</w:t>
      </w:r>
    </w:p>
    <w:p w14:paraId="2304C643" w14:textId="77777777" w:rsidR="009C11D6" w:rsidRPr="009A28FC" w:rsidRDefault="009C11D6" w:rsidP="003C5E8D">
      <w:pPr>
        <w:spacing w:after="0" w:line="240" w:lineRule="auto"/>
        <w:jc w:val="both"/>
        <w:rPr>
          <w:rFonts w:ascii="Times New Roman" w:hAnsi="Times New Roman" w:cs="Times New Roman"/>
          <w:sz w:val="24"/>
          <w:szCs w:val="24"/>
        </w:rPr>
      </w:pPr>
    </w:p>
    <w:p w14:paraId="0936CBF7" w14:textId="6AAFC75C" w:rsidR="009C11D6" w:rsidRPr="009A28FC" w:rsidRDefault="009C11D6" w:rsidP="003C5E8D">
      <w:pPr>
        <w:spacing w:after="0" w:line="240" w:lineRule="auto"/>
        <w:jc w:val="both"/>
        <w:rPr>
          <w:rFonts w:ascii="Times New Roman" w:hAnsi="Times New Roman" w:cs="Times New Roman"/>
          <w:b/>
          <w:sz w:val="24"/>
          <w:szCs w:val="24"/>
        </w:rPr>
      </w:pPr>
      <w:commentRangeStart w:id="27"/>
      <w:r w:rsidRPr="009A28FC">
        <w:rPr>
          <w:rFonts w:ascii="Times New Roman" w:hAnsi="Times New Roman" w:cs="Times New Roman"/>
          <w:b/>
          <w:sz w:val="24"/>
          <w:szCs w:val="24"/>
        </w:rPr>
        <w:t>4.</w:t>
      </w:r>
      <w:r w:rsidR="00B568A5">
        <w:rPr>
          <w:rFonts w:ascii="Times New Roman" w:hAnsi="Times New Roman" w:cs="Times New Roman"/>
          <w:b/>
          <w:sz w:val="24"/>
          <w:szCs w:val="24"/>
        </w:rPr>
        <w:t xml:space="preserve"> </w:t>
      </w:r>
      <w:r w:rsidRPr="009A28FC">
        <w:rPr>
          <w:rFonts w:ascii="Times New Roman" w:hAnsi="Times New Roman" w:cs="Times New Roman"/>
          <w:b/>
          <w:sz w:val="24"/>
          <w:szCs w:val="24"/>
        </w:rPr>
        <w:t>Eelnõu terminoloogia</w:t>
      </w:r>
      <w:commentRangeEnd w:id="27"/>
      <w:r w:rsidR="001C3B3E">
        <w:rPr>
          <w:rStyle w:val="Kommentaariviide"/>
        </w:rPr>
        <w:commentReference w:id="27"/>
      </w:r>
    </w:p>
    <w:p w14:paraId="163B6B1F" w14:textId="77777777" w:rsidR="009C11D6" w:rsidRPr="009A28FC" w:rsidRDefault="009C11D6" w:rsidP="003C5E8D">
      <w:pPr>
        <w:spacing w:after="0" w:line="240" w:lineRule="auto"/>
        <w:jc w:val="both"/>
        <w:rPr>
          <w:rFonts w:ascii="Times New Roman" w:eastAsia="Times New Roman" w:hAnsi="Times New Roman" w:cs="Times New Roman"/>
          <w:b/>
          <w:bCs/>
          <w:sz w:val="24"/>
          <w:szCs w:val="24"/>
        </w:rPr>
      </w:pPr>
    </w:p>
    <w:p w14:paraId="5C315BA1" w14:textId="7B2D50F1" w:rsidR="54F50C78" w:rsidRPr="00BF2CEE" w:rsidRDefault="54F50C78" w:rsidP="003C5E8D">
      <w:pPr>
        <w:spacing w:after="0" w:line="240" w:lineRule="auto"/>
        <w:jc w:val="both"/>
        <w:rPr>
          <w:rFonts w:ascii="Times New Roman" w:eastAsia="Times New Roman" w:hAnsi="Times New Roman" w:cs="Times New Roman"/>
          <w:color w:val="000000" w:themeColor="text1"/>
          <w:sz w:val="24"/>
          <w:szCs w:val="24"/>
        </w:rPr>
      </w:pPr>
      <w:r w:rsidRPr="00BF2CEE">
        <w:rPr>
          <w:rFonts w:ascii="Times New Roman" w:eastAsia="Times New Roman" w:hAnsi="Times New Roman" w:cs="Times New Roman"/>
          <w:color w:val="000000" w:themeColor="text1"/>
          <w:sz w:val="24"/>
          <w:szCs w:val="24"/>
        </w:rPr>
        <w:t xml:space="preserve">Eelnõu ei sisalda vähetuntud sõnu ega </w:t>
      </w:r>
      <w:proofErr w:type="spellStart"/>
      <w:r w:rsidRPr="00BF2CEE">
        <w:rPr>
          <w:rFonts w:ascii="Times New Roman" w:eastAsia="Times New Roman" w:hAnsi="Times New Roman" w:cs="Times New Roman"/>
          <w:color w:val="000000" w:themeColor="text1"/>
          <w:sz w:val="24"/>
          <w:szCs w:val="24"/>
        </w:rPr>
        <w:t>võõrsõnalisi</w:t>
      </w:r>
      <w:proofErr w:type="spellEnd"/>
      <w:r w:rsidRPr="00BF2CEE">
        <w:rPr>
          <w:rFonts w:ascii="Times New Roman" w:eastAsia="Times New Roman" w:hAnsi="Times New Roman" w:cs="Times New Roman"/>
          <w:color w:val="000000" w:themeColor="text1"/>
          <w:sz w:val="24"/>
          <w:szCs w:val="24"/>
        </w:rPr>
        <w:t xml:space="preserve"> termineid. Eelnõu</w:t>
      </w:r>
      <w:r w:rsidR="00B568A5" w:rsidRPr="00BF2CEE">
        <w:rPr>
          <w:rFonts w:ascii="Times New Roman" w:eastAsia="Times New Roman" w:hAnsi="Times New Roman" w:cs="Times New Roman"/>
          <w:color w:val="000000" w:themeColor="text1"/>
          <w:sz w:val="24"/>
          <w:szCs w:val="24"/>
        </w:rPr>
        <w:t>s</w:t>
      </w:r>
      <w:r w:rsidRPr="00BF2CEE">
        <w:rPr>
          <w:rFonts w:ascii="Times New Roman" w:eastAsia="Times New Roman" w:hAnsi="Times New Roman" w:cs="Times New Roman"/>
          <w:color w:val="000000" w:themeColor="text1"/>
          <w:sz w:val="24"/>
          <w:szCs w:val="24"/>
        </w:rPr>
        <w:t xml:space="preserve"> ei kasut</w:t>
      </w:r>
      <w:r w:rsidR="00B568A5" w:rsidRPr="00BF2CEE">
        <w:rPr>
          <w:rFonts w:ascii="Times New Roman" w:eastAsia="Times New Roman" w:hAnsi="Times New Roman" w:cs="Times New Roman"/>
          <w:color w:val="000000" w:themeColor="text1"/>
          <w:sz w:val="24"/>
          <w:szCs w:val="24"/>
        </w:rPr>
        <w:t>ata</w:t>
      </w:r>
      <w:r w:rsidRPr="00BF2CEE">
        <w:rPr>
          <w:rFonts w:ascii="Times New Roman" w:eastAsia="Times New Roman" w:hAnsi="Times New Roman" w:cs="Times New Roman"/>
          <w:color w:val="000000" w:themeColor="text1"/>
          <w:sz w:val="24"/>
          <w:szCs w:val="24"/>
        </w:rPr>
        <w:t xml:space="preserve"> uusi termineid, mida õigusaktides varem kasutatud ei ole.</w:t>
      </w:r>
    </w:p>
    <w:p w14:paraId="3792ABDC" w14:textId="77777777" w:rsidR="009C11D6" w:rsidRPr="009A28FC" w:rsidRDefault="009C11D6" w:rsidP="003C5E8D">
      <w:pPr>
        <w:spacing w:after="0" w:line="240" w:lineRule="auto"/>
        <w:jc w:val="both"/>
        <w:rPr>
          <w:rFonts w:ascii="Times New Roman" w:hAnsi="Times New Roman" w:cs="Times New Roman"/>
          <w:sz w:val="24"/>
          <w:szCs w:val="24"/>
        </w:rPr>
      </w:pPr>
    </w:p>
    <w:p w14:paraId="10D7DE1B" w14:textId="2261632A" w:rsidR="009C11D6" w:rsidRPr="009A28FC" w:rsidRDefault="009C11D6" w:rsidP="003C5E8D">
      <w:pPr>
        <w:spacing w:after="0" w:line="240" w:lineRule="auto"/>
        <w:jc w:val="both"/>
        <w:rPr>
          <w:rFonts w:ascii="Times New Roman" w:hAnsi="Times New Roman" w:cs="Times New Roman"/>
          <w:b/>
          <w:sz w:val="24"/>
          <w:szCs w:val="24"/>
        </w:rPr>
      </w:pPr>
      <w:r w:rsidRPr="009A28FC">
        <w:rPr>
          <w:rFonts w:ascii="Times New Roman" w:hAnsi="Times New Roman" w:cs="Times New Roman"/>
          <w:b/>
          <w:sz w:val="24"/>
          <w:szCs w:val="24"/>
        </w:rPr>
        <w:t>5.</w:t>
      </w:r>
      <w:r w:rsidR="00B568A5">
        <w:rPr>
          <w:rFonts w:ascii="Times New Roman" w:hAnsi="Times New Roman" w:cs="Times New Roman"/>
          <w:b/>
          <w:sz w:val="24"/>
          <w:szCs w:val="24"/>
        </w:rPr>
        <w:t xml:space="preserve"> </w:t>
      </w:r>
      <w:r w:rsidRPr="009A28FC">
        <w:rPr>
          <w:rFonts w:ascii="Times New Roman" w:hAnsi="Times New Roman" w:cs="Times New Roman"/>
          <w:b/>
          <w:sz w:val="24"/>
          <w:szCs w:val="24"/>
        </w:rPr>
        <w:t>Eelnõu vastavus Euroopa Liidu õigusele</w:t>
      </w:r>
    </w:p>
    <w:p w14:paraId="44707AB7" w14:textId="77777777" w:rsidR="009C11D6" w:rsidRPr="009A28FC" w:rsidRDefault="009C11D6" w:rsidP="003C5E8D">
      <w:pPr>
        <w:spacing w:after="0" w:line="240" w:lineRule="auto"/>
        <w:jc w:val="both"/>
        <w:rPr>
          <w:rFonts w:ascii="Times New Roman" w:hAnsi="Times New Roman" w:cs="Times New Roman"/>
          <w:sz w:val="24"/>
          <w:szCs w:val="24"/>
        </w:rPr>
      </w:pPr>
    </w:p>
    <w:p w14:paraId="2A208E35" w14:textId="3B991D4F" w:rsidR="009C11D6" w:rsidRPr="009A28FC" w:rsidRDefault="24B5062C"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sz w:val="24"/>
          <w:szCs w:val="24"/>
        </w:rPr>
        <w:t xml:space="preserve">Eelnõu </w:t>
      </w:r>
      <w:r w:rsidR="01416940" w:rsidRPr="009A28FC">
        <w:rPr>
          <w:rFonts w:ascii="Times New Roman" w:hAnsi="Times New Roman" w:cs="Times New Roman"/>
          <w:sz w:val="24"/>
          <w:szCs w:val="24"/>
        </w:rPr>
        <w:t xml:space="preserve">ei ole vastuolus </w:t>
      </w:r>
      <w:r w:rsidRPr="009A28FC">
        <w:rPr>
          <w:rFonts w:ascii="Times New Roman" w:hAnsi="Times New Roman" w:cs="Times New Roman"/>
          <w:sz w:val="24"/>
          <w:szCs w:val="24"/>
        </w:rPr>
        <w:t>Euroopa Liidu õiguse</w:t>
      </w:r>
      <w:r w:rsidR="5C83620C" w:rsidRPr="009A28FC">
        <w:rPr>
          <w:rFonts w:ascii="Times New Roman" w:hAnsi="Times New Roman" w:cs="Times New Roman"/>
          <w:sz w:val="24"/>
          <w:szCs w:val="24"/>
        </w:rPr>
        <w:t>ga</w:t>
      </w:r>
      <w:r w:rsidRPr="009A28FC">
        <w:rPr>
          <w:rFonts w:ascii="Times New Roman" w:hAnsi="Times New Roman" w:cs="Times New Roman"/>
          <w:sz w:val="24"/>
          <w:szCs w:val="24"/>
        </w:rPr>
        <w:t>.</w:t>
      </w:r>
      <w:r w:rsidR="00C95D27" w:rsidRPr="00C95D27">
        <w:rPr>
          <w:rFonts w:ascii="Times New Roman" w:hAnsi="Times New Roman" w:cs="Times New Roman"/>
          <w:sz w:val="24"/>
          <w:szCs w:val="24"/>
        </w:rPr>
        <w:t xml:space="preserve"> </w:t>
      </w:r>
      <w:r w:rsidR="00C95D27">
        <w:rPr>
          <w:rFonts w:ascii="Times New Roman" w:hAnsi="Times New Roman" w:cs="Times New Roman"/>
          <w:sz w:val="24"/>
          <w:szCs w:val="24"/>
        </w:rPr>
        <w:t xml:space="preserve">Eelnõu regulatsiooniesemel on puutumus </w:t>
      </w:r>
      <w:hyperlink r:id="rId20" w:history="1">
        <w:r w:rsidR="00C95D27" w:rsidRPr="009A28FC">
          <w:rPr>
            <w:rFonts w:ascii="Times New Roman" w:eastAsia="Times New Roman" w:hAnsi="Times New Roman" w:cs="Times New Roman"/>
            <w:color w:val="000000" w:themeColor="text1"/>
            <w:sz w:val="24"/>
            <w:szCs w:val="24"/>
          </w:rPr>
          <w:t>Euroopa Parlamendi ja nõukogu direktiivi</w:t>
        </w:r>
        <w:r w:rsidR="00C95D27">
          <w:rPr>
            <w:rFonts w:ascii="Times New Roman" w:eastAsia="Times New Roman" w:hAnsi="Times New Roman" w:cs="Times New Roman"/>
            <w:color w:val="000000" w:themeColor="text1"/>
            <w:sz w:val="24"/>
            <w:szCs w:val="24"/>
          </w:rPr>
          <w:t>ga</w:t>
        </w:r>
        <w:r w:rsidR="00C95D27" w:rsidRPr="009A28FC">
          <w:rPr>
            <w:rFonts w:ascii="Times New Roman" w:eastAsia="Times New Roman" w:hAnsi="Times New Roman" w:cs="Times New Roman"/>
            <w:color w:val="000000" w:themeColor="text1"/>
            <w:sz w:val="24"/>
            <w:szCs w:val="24"/>
          </w:rPr>
          <w:t xml:space="preserve"> 2000/53/EÜ</w:t>
        </w:r>
        <w:r w:rsidR="00BD04E1">
          <w:rPr>
            <w:rFonts w:ascii="Times New Roman" w:eastAsia="Times New Roman" w:hAnsi="Times New Roman" w:cs="Times New Roman"/>
            <w:color w:val="000000" w:themeColor="text1"/>
            <w:sz w:val="24"/>
            <w:szCs w:val="24"/>
          </w:rPr>
          <w:t xml:space="preserve">, </w:t>
        </w:r>
        <w:r w:rsidR="00C95D27" w:rsidRPr="009A28FC">
          <w:rPr>
            <w:rFonts w:ascii="Times New Roman" w:eastAsia="Times New Roman" w:hAnsi="Times New Roman" w:cs="Times New Roman"/>
            <w:color w:val="000000" w:themeColor="text1"/>
            <w:sz w:val="24"/>
            <w:szCs w:val="24"/>
          </w:rPr>
          <w:t>kasutuselt kõrvaldatud sõidukite kohta</w:t>
        </w:r>
      </w:hyperlink>
      <w:r w:rsidR="00C95D27">
        <w:rPr>
          <w:rFonts w:ascii="Times New Roman" w:eastAsia="Times New Roman" w:hAnsi="Times New Roman" w:cs="Times New Roman"/>
          <w:color w:val="000000" w:themeColor="text1"/>
          <w:sz w:val="24"/>
          <w:szCs w:val="24"/>
        </w:rPr>
        <w:t>.</w:t>
      </w:r>
    </w:p>
    <w:p w14:paraId="7933E88C" w14:textId="77777777" w:rsidR="009C11D6" w:rsidRPr="009A28FC" w:rsidRDefault="009C11D6" w:rsidP="003C5E8D">
      <w:pPr>
        <w:spacing w:after="0" w:line="240" w:lineRule="auto"/>
        <w:jc w:val="both"/>
        <w:rPr>
          <w:rFonts w:ascii="Times New Roman" w:hAnsi="Times New Roman" w:cs="Times New Roman"/>
          <w:sz w:val="24"/>
          <w:szCs w:val="24"/>
        </w:rPr>
      </w:pPr>
    </w:p>
    <w:p w14:paraId="576D3367" w14:textId="193F6B00" w:rsidR="009C11D6" w:rsidRPr="009A28FC" w:rsidRDefault="009C11D6" w:rsidP="003C5E8D">
      <w:pPr>
        <w:spacing w:after="0" w:line="240" w:lineRule="auto"/>
        <w:jc w:val="both"/>
        <w:rPr>
          <w:rFonts w:ascii="Times New Roman" w:hAnsi="Times New Roman" w:cs="Times New Roman"/>
          <w:b/>
          <w:sz w:val="24"/>
          <w:szCs w:val="24"/>
        </w:rPr>
      </w:pPr>
      <w:r w:rsidRPr="009A28FC">
        <w:rPr>
          <w:rFonts w:ascii="Times New Roman" w:hAnsi="Times New Roman" w:cs="Times New Roman"/>
          <w:b/>
          <w:sz w:val="24"/>
          <w:szCs w:val="24"/>
        </w:rPr>
        <w:t>6.</w:t>
      </w:r>
      <w:r w:rsidR="00B568A5">
        <w:rPr>
          <w:rFonts w:ascii="Times New Roman" w:hAnsi="Times New Roman" w:cs="Times New Roman"/>
          <w:b/>
          <w:sz w:val="24"/>
          <w:szCs w:val="24"/>
        </w:rPr>
        <w:t xml:space="preserve"> </w:t>
      </w:r>
      <w:r w:rsidRPr="009A28FC">
        <w:rPr>
          <w:rFonts w:ascii="Times New Roman" w:hAnsi="Times New Roman" w:cs="Times New Roman"/>
          <w:b/>
          <w:sz w:val="24"/>
          <w:szCs w:val="24"/>
        </w:rPr>
        <w:t>Seaduse mõju</w:t>
      </w:r>
    </w:p>
    <w:p w14:paraId="1359C9AB" w14:textId="77777777" w:rsidR="009C11D6" w:rsidRPr="009A28FC" w:rsidRDefault="009C11D6" w:rsidP="003C5E8D">
      <w:pPr>
        <w:spacing w:after="0" w:line="240" w:lineRule="auto"/>
        <w:jc w:val="both"/>
        <w:rPr>
          <w:rFonts w:ascii="Times New Roman" w:hAnsi="Times New Roman" w:cs="Times New Roman"/>
          <w:b/>
          <w:sz w:val="24"/>
          <w:szCs w:val="24"/>
        </w:rPr>
      </w:pPr>
    </w:p>
    <w:p w14:paraId="5C52D753" w14:textId="40E61999" w:rsidR="009C11D6" w:rsidRPr="009A28FC" w:rsidRDefault="4CCF0461"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Eelnõukohase seadusega ei kavandata kehtiva õigusega võrreldes </w:t>
      </w:r>
      <w:commentRangeStart w:id="28"/>
      <w:r w:rsidRPr="009A28FC">
        <w:rPr>
          <w:rFonts w:ascii="Times New Roman" w:eastAsia="Times New Roman" w:hAnsi="Times New Roman" w:cs="Times New Roman"/>
          <w:sz w:val="24"/>
          <w:szCs w:val="24"/>
        </w:rPr>
        <w:t>põhimõttelisi muudatusi</w:t>
      </w:r>
      <w:commentRangeEnd w:id="28"/>
      <w:r w:rsidR="00A227DE">
        <w:rPr>
          <w:rStyle w:val="Kommentaariviide"/>
        </w:rPr>
        <w:commentReference w:id="28"/>
      </w:r>
      <w:r w:rsidRPr="009A28FC">
        <w:rPr>
          <w:rFonts w:ascii="Times New Roman" w:eastAsia="Times New Roman" w:hAnsi="Times New Roman" w:cs="Times New Roman"/>
          <w:sz w:val="24"/>
          <w:szCs w:val="24"/>
        </w:rPr>
        <w:t>. Seadus parandab õigusselgust ja rakendajasõbralikkust. Seadusega ei kaasne olulist sotsiaalset, sealhulgas demograafilist mõju, samuti mõju riigi julgeolekule ja välissuhetele, regionaalarengule ega kohaliku omavalitsuse korraldusele.</w:t>
      </w:r>
    </w:p>
    <w:p w14:paraId="64065DCF" w14:textId="02A4BA89" w:rsidR="009C11D6" w:rsidRPr="009A28FC" w:rsidRDefault="009C11D6" w:rsidP="003C5E8D">
      <w:pPr>
        <w:spacing w:after="0" w:line="240" w:lineRule="auto"/>
        <w:jc w:val="both"/>
        <w:rPr>
          <w:rFonts w:ascii="Times New Roman" w:hAnsi="Times New Roman" w:cs="Times New Roman"/>
          <w:sz w:val="24"/>
          <w:szCs w:val="24"/>
        </w:rPr>
      </w:pPr>
    </w:p>
    <w:p w14:paraId="43BD666F" w14:textId="445A3AAC" w:rsidR="009C11D6" w:rsidRPr="009A28FC" w:rsidRDefault="4CCF0461"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Seaduse rakendamisega ei kaasne riske</w:t>
      </w:r>
      <w:r w:rsidR="00FE2921">
        <w:rPr>
          <w:rFonts w:ascii="Times New Roman" w:eastAsia="Times New Roman" w:hAnsi="Times New Roman" w:cs="Times New Roman"/>
          <w:sz w:val="24"/>
          <w:szCs w:val="24"/>
        </w:rPr>
        <w:t xml:space="preserve"> ega </w:t>
      </w:r>
      <w:r w:rsidRPr="009A28FC">
        <w:rPr>
          <w:rFonts w:ascii="Times New Roman" w:eastAsia="Times New Roman" w:hAnsi="Times New Roman" w:cs="Times New Roman"/>
          <w:sz w:val="24"/>
          <w:szCs w:val="24"/>
        </w:rPr>
        <w:t>ulatuslik</w:t>
      </w:r>
      <w:r w:rsidR="00FE2921">
        <w:rPr>
          <w:rFonts w:ascii="Times New Roman" w:eastAsia="Times New Roman" w:hAnsi="Times New Roman" w:cs="Times New Roman"/>
          <w:sz w:val="24"/>
          <w:szCs w:val="24"/>
        </w:rPr>
        <w:t>k</w:t>
      </w:r>
      <w:r w:rsidRPr="009A28FC">
        <w:rPr>
          <w:rFonts w:ascii="Times New Roman" w:eastAsia="Times New Roman" w:hAnsi="Times New Roman" w:cs="Times New Roman"/>
          <w:sz w:val="24"/>
          <w:szCs w:val="24"/>
        </w:rPr>
        <w:t>e mõjusid</w:t>
      </w:r>
      <w:r w:rsidR="00FE2921">
        <w:rPr>
          <w:rFonts w:ascii="Times New Roman" w:eastAsia="Times New Roman" w:hAnsi="Times New Roman" w:cs="Times New Roman"/>
          <w:sz w:val="24"/>
          <w:szCs w:val="24"/>
        </w:rPr>
        <w:t xml:space="preserve">, </w:t>
      </w:r>
      <w:r w:rsidRPr="009A28FC">
        <w:rPr>
          <w:rFonts w:ascii="Times New Roman" w:eastAsia="Times New Roman" w:hAnsi="Times New Roman" w:cs="Times New Roman"/>
          <w:sz w:val="24"/>
          <w:szCs w:val="24"/>
        </w:rPr>
        <w:t>kuna ei kavandata põhimõttelisi muudatusi õiguskorras.</w:t>
      </w:r>
    </w:p>
    <w:p w14:paraId="2B8A6EDA" w14:textId="7D79CECC" w:rsidR="009C11D6" w:rsidRPr="009A28FC" w:rsidRDefault="009C11D6" w:rsidP="003C5E8D">
      <w:pPr>
        <w:spacing w:after="0" w:line="240" w:lineRule="auto"/>
        <w:jc w:val="both"/>
        <w:rPr>
          <w:rFonts w:ascii="Times New Roman" w:eastAsia="Times New Roman" w:hAnsi="Times New Roman" w:cs="Times New Roman"/>
          <w:sz w:val="24"/>
          <w:szCs w:val="24"/>
        </w:rPr>
      </w:pPr>
    </w:p>
    <w:p w14:paraId="1F49D2DE" w14:textId="76A7FCFF" w:rsidR="009C11D6" w:rsidRPr="009A28FC" w:rsidRDefault="009C11D6" w:rsidP="00C9460A">
      <w:pPr>
        <w:spacing w:after="0" w:line="240" w:lineRule="auto"/>
        <w:jc w:val="both"/>
        <w:rPr>
          <w:rFonts w:ascii="Times New Roman" w:hAnsi="Times New Roman" w:cs="Times New Roman"/>
          <w:sz w:val="24"/>
          <w:szCs w:val="24"/>
        </w:rPr>
      </w:pPr>
    </w:p>
    <w:p w14:paraId="0EBC12F6" w14:textId="0D0062F8" w:rsidR="009C11D6" w:rsidRPr="009A28FC" w:rsidRDefault="009C11D6" w:rsidP="003C5E8D">
      <w:pPr>
        <w:spacing w:after="0" w:line="240" w:lineRule="auto"/>
        <w:jc w:val="both"/>
        <w:rPr>
          <w:rFonts w:ascii="Times New Roman" w:hAnsi="Times New Roman" w:cs="Times New Roman"/>
          <w:sz w:val="24"/>
          <w:szCs w:val="24"/>
        </w:rPr>
      </w:pPr>
    </w:p>
    <w:p w14:paraId="749E909D" w14:textId="25A1C47D" w:rsidR="009C11D6" w:rsidRPr="009A28FC" w:rsidRDefault="6B5177F4" w:rsidP="003C5E8D">
      <w:pPr>
        <w:spacing w:after="0" w:line="240" w:lineRule="auto"/>
        <w:jc w:val="both"/>
        <w:rPr>
          <w:rFonts w:ascii="Times New Roman" w:hAnsi="Times New Roman" w:cs="Times New Roman"/>
          <w:sz w:val="24"/>
          <w:szCs w:val="24"/>
        </w:rPr>
      </w:pPr>
      <w:commentRangeStart w:id="29"/>
      <w:r w:rsidRPr="009A28FC">
        <w:rPr>
          <w:rFonts w:ascii="Times New Roman" w:eastAsia="Times New Roman" w:hAnsi="Times New Roman" w:cs="Times New Roman"/>
          <w:b/>
          <w:bCs/>
          <w:sz w:val="24"/>
          <w:szCs w:val="24"/>
        </w:rPr>
        <w:lastRenderedPageBreak/>
        <w:t xml:space="preserve">Kavandatav muudatus </w:t>
      </w:r>
      <w:r w:rsidR="00C9460A">
        <w:rPr>
          <w:rFonts w:ascii="Times New Roman" w:eastAsia="Times New Roman" w:hAnsi="Times New Roman" w:cs="Times New Roman"/>
          <w:b/>
          <w:bCs/>
          <w:sz w:val="24"/>
          <w:szCs w:val="24"/>
        </w:rPr>
        <w:t>1</w:t>
      </w:r>
      <w:r w:rsidRPr="009A28FC">
        <w:rPr>
          <w:rFonts w:ascii="Times New Roman" w:eastAsia="Times New Roman" w:hAnsi="Times New Roman" w:cs="Times New Roman"/>
          <w:b/>
          <w:bCs/>
          <w:sz w:val="24"/>
          <w:szCs w:val="24"/>
        </w:rPr>
        <w:t>:</w:t>
      </w:r>
      <w:r w:rsidRPr="009A28FC">
        <w:rPr>
          <w:rFonts w:ascii="Times New Roman" w:eastAsia="Times New Roman" w:hAnsi="Times New Roman" w:cs="Times New Roman"/>
          <w:sz w:val="24"/>
          <w:szCs w:val="24"/>
        </w:rPr>
        <w:t xml:space="preserve"> </w:t>
      </w:r>
      <w:commentRangeEnd w:id="29"/>
      <w:r w:rsidR="009B6BDD">
        <w:rPr>
          <w:rStyle w:val="Kommentaariviide"/>
        </w:rPr>
        <w:commentReference w:id="29"/>
      </w:r>
      <w:r w:rsidRPr="009A28FC">
        <w:rPr>
          <w:rFonts w:ascii="Times New Roman" w:eastAsia="Times New Roman" w:hAnsi="Times New Roman" w:cs="Times New Roman"/>
          <w:sz w:val="24"/>
          <w:szCs w:val="24"/>
        </w:rPr>
        <w:t xml:space="preserve">registrikande </w:t>
      </w:r>
      <w:r w:rsidR="2E8A77CA" w:rsidRPr="009A28FC">
        <w:rPr>
          <w:rFonts w:ascii="Times New Roman" w:eastAsia="Times New Roman" w:hAnsi="Times New Roman" w:cs="Times New Roman"/>
          <w:sz w:val="24"/>
          <w:szCs w:val="24"/>
        </w:rPr>
        <w:t xml:space="preserve">peatamise </w:t>
      </w:r>
      <w:r w:rsidRPr="009A28FC">
        <w:rPr>
          <w:rFonts w:ascii="Times New Roman" w:eastAsia="Times New Roman" w:hAnsi="Times New Roman" w:cs="Times New Roman"/>
          <w:sz w:val="24"/>
          <w:szCs w:val="24"/>
        </w:rPr>
        <w:t>kaotamine ja peatatud registrikandega sõidukite kustutamine registrist lammutustõendita</w:t>
      </w:r>
      <w:r w:rsidR="326A7111" w:rsidRPr="009A28FC">
        <w:rPr>
          <w:rFonts w:ascii="Times New Roman" w:eastAsia="Times New Roman" w:hAnsi="Times New Roman" w:cs="Times New Roman"/>
          <w:sz w:val="24"/>
          <w:szCs w:val="24"/>
        </w:rPr>
        <w:t>.</w:t>
      </w:r>
    </w:p>
    <w:p w14:paraId="716C7AA5" w14:textId="18D5D936" w:rsidR="009C11D6" w:rsidRPr="009A28FC" w:rsidRDefault="009C11D6" w:rsidP="003C5E8D">
      <w:pPr>
        <w:spacing w:after="0" w:line="240" w:lineRule="auto"/>
        <w:jc w:val="both"/>
        <w:rPr>
          <w:rFonts w:ascii="Times New Roman" w:hAnsi="Times New Roman" w:cs="Times New Roman"/>
          <w:sz w:val="24"/>
          <w:szCs w:val="24"/>
        </w:rPr>
      </w:pPr>
    </w:p>
    <w:p w14:paraId="48FEC01A" w14:textId="07A48C8B" w:rsidR="009C11D6" w:rsidRPr="009A28FC" w:rsidRDefault="5FC7732E" w:rsidP="003C5E8D">
      <w:pPr>
        <w:spacing w:after="0" w:line="240" w:lineRule="auto"/>
        <w:jc w:val="both"/>
        <w:rPr>
          <w:rFonts w:ascii="Times New Roman" w:hAnsi="Times New Roman" w:cs="Times New Roman"/>
          <w:sz w:val="24"/>
          <w:szCs w:val="24"/>
        </w:rPr>
      </w:pPr>
      <w:commentRangeStart w:id="30"/>
      <w:r w:rsidRPr="009A28FC">
        <w:rPr>
          <w:rFonts w:ascii="Times New Roman" w:eastAsia="Times New Roman" w:hAnsi="Times New Roman" w:cs="Times New Roman"/>
          <w:sz w:val="24"/>
          <w:szCs w:val="24"/>
        </w:rPr>
        <w:t xml:space="preserve">Sihtrühm 1: </w:t>
      </w:r>
      <w:r w:rsidR="009B63EA">
        <w:rPr>
          <w:rFonts w:ascii="Times New Roman" w:eastAsia="Times New Roman" w:hAnsi="Times New Roman" w:cs="Times New Roman"/>
          <w:sz w:val="24"/>
          <w:szCs w:val="24"/>
        </w:rPr>
        <w:t>p</w:t>
      </w:r>
      <w:r w:rsidRPr="009A28FC">
        <w:rPr>
          <w:rFonts w:ascii="Times New Roman" w:eastAsia="Times New Roman" w:hAnsi="Times New Roman" w:cs="Times New Roman"/>
          <w:sz w:val="24"/>
          <w:szCs w:val="24"/>
        </w:rPr>
        <w:t>eatatud registrikandega sõidukite registrijärgsed omanikud.</w:t>
      </w:r>
      <w:commentRangeEnd w:id="30"/>
      <w:r w:rsidR="009B6BDD">
        <w:rPr>
          <w:rStyle w:val="Kommentaariviide"/>
        </w:rPr>
        <w:commentReference w:id="30"/>
      </w:r>
    </w:p>
    <w:p w14:paraId="40913ACE" w14:textId="780214CB" w:rsidR="009C11D6" w:rsidRPr="009A28FC" w:rsidRDefault="5FC7732E"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Sihtrühma suurus: liiklusregistris on peatatud kandega </w:t>
      </w:r>
      <w:r w:rsidR="5A6D2279" w:rsidRPr="009A28FC">
        <w:rPr>
          <w:rFonts w:ascii="Times New Roman" w:eastAsia="Times New Roman" w:hAnsi="Times New Roman" w:cs="Times New Roman"/>
          <w:sz w:val="24"/>
          <w:szCs w:val="24"/>
        </w:rPr>
        <w:t>296</w:t>
      </w:r>
      <w:r w:rsidR="005A579F">
        <w:rPr>
          <w:rFonts w:ascii="Times New Roman" w:eastAsia="Times New Roman" w:hAnsi="Times New Roman" w:cs="Times New Roman"/>
          <w:sz w:val="24"/>
          <w:szCs w:val="24"/>
        </w:rPr>
        <w:t> </w:t>
      </w:r>
      <w:r w:rsidR="5A6D2279" w:rsidRPr="009A28FC">
        <w:rPr>
          <w:rFonts w:ascii="Times New Roman" w:eastAsia="Times New Roman" w:hAnsi="Times New Roman" w:cs="Times New Roman"/>
          <w:sz w:val="24"/>
          <w:szCs w:val="24"/>
        </w:rPr>
        <w:t>417</w:t>
      </w:r>
      <w:r w:rsidRPr="009A28FC">
        <w:rPr>
          <w:rFonts w:ascii="Times New Roman" w:eastAsia="Times New Roman" w:hAnsi="Times New Roman" w:cs="Times New Roman"/>
          <w:sz w:val="24"/>
          <w:szCs w:val="24"/>
        </w:rPr>
        <w:t xml:space="preserve"> sõidukit, millel on </w:t>
      </w:r>
      <w:r w:rsidR="5191F554" w:rsidRPr="009A28FC">
        <w:rPr>
          <w:rFonts w:ascii="Times New Roman" w:eastAsia="Times New Roman" w:hAnsi="Times New Roman" w:cs="Times New Roman"/>
          <w:sz w:val="24"/>
          <w:szCs w:val="24"/>
        </w:rPr>
        <w:t>178</w:t>
      </w:r>
      <w:r w:rsidR="005A579F">
        <w:rPr>
          <w:rFonts w:ascii="Times New Roman" w:eastAsia="Times New Roman" w:hAnsi="Times New Roman" w:cs="Times New Roman"/>
          <w:sz w:val="24"/>
          <w:szCs w:val="24"/>
        </w:rPr>
        <w:t> </w:t>
      </w:r>
      <w:r w:rsidR="5191F554" w:rsidRPr="009A28FC">
        <w:rPr>
          <w:rFonts w:ascii="Times New Roman" w:eastAsia="Times New Roman" w:hAnsi="Times New Roman" w:cs="Times New Roman"/>
          <w:sz w:val="24"/>
          <w:szCs w:val="24"/>
        </w:rPr>
        <w:t>575</w:t>
      </w:r>
      <w:r w:rsidRPr="009A28FC">
        <w:rPr>
          <w:rFonts w:ascii="Times New Roman" w:eastAsia="Times New Roman" w:hAnsi="Times New Roman" w:cs="Times New Roman"/>
          <w:sz w:val="24"/>
          <w:szCs w:val="24"/>
        </w:rPr>
        <w:t xml:space="preserve"> unikaalset omanikku.</w:t>
      </w:r>
    </w:p>
    <w:p w14:paraId="543EB4B4" w14:textId="6815C031" w:rsidR="009C11D6" w:rsidRPr="009A28FC" w:rsidRDefault="009C11D6" w:rsidP="003C5E8D">
      <w:pPr>
        <w:spacing w:after="0" w:line="240" w:lineRule="auto"/>
        <w:jc w:val="both"/>
        <w:rPr>
          <w:rFonts w:ascii="Times New Roman" w:hAnsi="Times New Roman" w:cs="Times New Roman"/>
          <w:sz w:val="24"/>
          <w:szCs w:val="24"/>
        </w:rPr>
      </w:pPr>
    </w:p>
    <w:p w14:paraId="62C33C61" w14:textId="4A0C6CDD" w:rsidR="009C11D6" w:rsidRPr="009A28FC" w:rsidRDefault="5FC7732E"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Sihtrühm 2: </w:t>
      </w:r>
      <w:r w:rsidR="009B63EA">
        <w:rPr>
          <w:rFonts w:ascii="Times New Roman" w:eastAsia="Times New Roman" w:hAnsi="Times New Roman" w:cs="Times New Roman"/>
          <w:sz w:val="24"/>
          <w:szCs w:val="24"/>
        </w:rPr>
        <w:t>s</w:t>
      </w:r>
      <w:r w:rsidRPr="009A28FC">
        <w:rPr>
          <w:rFonts w:ascii="Times New Roman" w:eastAsia="Times New Roman" w:hAnsi="Times New Roman" w:cs="Times New Roman"/>
          <w:sz w:val="24"/>
          <w:szCs w:val="24"/>
        </w:rPr>
        <w:t>õidukite omanikud, kes planeerivad tulevikus sõiduk</w:t>
      </w:r>
      <w:r w:rsidR="009B63EA">
        <w:rPr>
          <w:rFonts w:ascii="Times New Roman" w:eastAsia="Times New Roman" w:hAnsi="Times New Roman" w:cs="Times New Roman"/>
          <w:sz w:val="24"/>
          <w:szCs w:val="24"/>
        </w:rPr>
        <w:t>i</w:t>
      </w:r>
      <w:r w:rsidRPr="009A28FC">
        <w:rPr>
          <w:rFonts w:ascii="Times New Roman" w:eastAsia="Times New Roman" w:hAnsi="Times New Roman" w:cs="Times New Roman"/>
          <w:sz w:val="24"/>
          <w:szCs w:val="24"/>
        </w:rPr>
        <w:t xml:space="preserve"> kasutusest välja jätta, kuid ei planeerinud selleks mingeid </w:t>
      </w:r>
      <w:r w:rsidR="009B63EA">
        <w:rPr>
          <w:rFonts w:ascii="Times New Roman" w:eastAsia="Times New Roman" w:hAnsi="Times New Roman" w:cs="Times New Roman"/>
          <w:sz w:val="24"/>
          <w:szCs w:val="24"/>
        </w:rPr>
        <w:t>lisa</w:t>
      </w:r>
      <w:r w:rsidRPr="009A28FC">
        <w:rPr>
          <w:rFonts w:ascii="Times New Roman" w:eastAsia="Times New Roman" w:hAnsi="Times New Roman" w:cs="Times New Roman"/>
          <w:sz w:val="24"/>
          <w:szCs w:val="24"/>
        </w:rPr>
        <w:t>toiminguid.</w:t>
      </w:r>
    </w:p>
    <w:p w14:paraId="24D1B7E1" w14:textId="77777777" w:rsidR="00FE2921" w:rsidRDefault="00FE2921" w:rsidP="003C5E8D">
      <w:pPr>
        <w:spacing w:after="0" w:line="240" w:lineRule="auto"/>
        <w:jc w:val="both"/>
        <w:rPr>
          <w:rFonts w:ascii="Times New Roman" w:eastAsia="Times New Roman" w:hAnsi="Times New Roman" w:cs="Times New Roman"/>
          <w:sz w:val="24"/>
          <w:szCs w:val="24"/>
        </w:rPr>
      </w:pPr>
    </w:p>
    <w:p w14:paraId="4364B485" w14:textId="702A60D5" w:rsidR="009C11D6" w:rsidRPr="009A28FC" w:rsidRDefault="5FC7732E"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Sihtrühma suurus: sihtrühma suurust pole võimalik täpselt kindlaks määrata, kuna </w:t>
      </w:r>
      <w:r w:rsidR="009B63EA">
        <w:rPr>
          <w:rFonts w:ascii="Times New Roman" w:eastAsia="Times New Roman" w:hAnsi="Times New Roman" w:cs="Times New Roman"/>
          <w:sz w:val="24"/>
          <w:szCs w:val="24"/>
        </w:rPr>
        <w:t>sellekohane</w:t>
      </w:r>
      <w:r w:rsidRPr="009A28FC">
        <w:rPr>
          <w:rFonts w:ascii="Times New Roman" w:eastAsia="Times New Roman" w:hAnsi="Times New Roman" w:cs="Times New Roman"/>
          <w:sz w:val="24"/>
          <w:szCs w:val="24"/>
        </w:rPr>
        <w:t xml:space="preserve"> statistika puudub.</w:t>
      </w:r>
    </w:p>
    <w:p w14:paraId="3E690EC1" w14:textId="18C42ABE" w:rsidR="009C11D6" w:rsidRPr="009A28FC" w:rsidRDefault="009C11D6" w:rsidP="003C5E8D">
      <w:pPr>
        <w:spacing w:after="0" w:line="240" w:lineRule="auto"/>
        <w:jc w:val="both"/>
        <w:rPr>
          <w:rFonts w:ascii="Times New Roman" w:hAnsi="Times New Roman" w:cs="Times New Roman"/>
          <w:sz w:val="24"/>
          <w:szCs w:val="24"/>
        </w:rPr>
      </w:pPr>
    </w:p>
    <w:p w14:paraId="1CE2B28C" w14:textId="47F3DE42" w:rsidR="009C11D6" w:rsidRPr="009A28FC" w:rsidRDefault="5FC7732E"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u w:val="single"/>
        </w:rPr>
        <w:t>Majanduslikud mõjud</w:t>
      </w:r>
    </w:p>
    <w:p w14:paraId="42ABA748" w14:textId="38A86FC6" w:rsidR="009C11D6" w:rsidRPr="009A28FC" w:rsidRDefault="009C11D6" w:rsidP="003C5E8D">
      <w:pPr>
        <w:spacing w:after="0" w:line="240" w:lineRule="auto"/>
        <w:jc w:val="both"/>
        <w:rPr>
          <w:rFonts w:ascii="Times New Roman" w:hAnsi="Times New Roman" w:cs="Times New Roman"/>
          <w:sz w:val="24"/>
          <w:szCs w:val="24"/>
        </w:rPr>
      </w:pPr>
    </w:p>
    <w:p w14:paraId="32E5674E" w14:textId="15112000" w:rsidR="009C11D6" w:rsidRPr="005A579F" w:rsidRDefault="5FC7732E"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 xml:space="preserve">Mõju elanike ja leibkondade majanduslikule olukorrale: </w:t>
      </w:r>
      <w:r w:rsidR="009B63EA">
        <w:rPr>
          <w:rFonts w:ascii="Times New Roman" w:eastAsia="Times New Roman" w:hAnsi="Times New Roman" w:cs="Times New Roman"/>
          <w:sz w:val="24"/>
          <w:szCs w:val="24"/>
        </w:rPr>
        <w:t>s</w:t>
      </w:r>
      <w:r w:rsidRPr="009A28FC">
        <w:rPr>
          <w:rFonts w:ascii="Times New Roman" w:eastAsia="Times New Roman" w:hAnsi="Times New Roman" w:cs="Times New Roman"/>
          <w:sz w:val="24"/>
          <w:szCs w:val="24"/>
        </w:rPr>
        <w:t>elleks, et motiveerida inimesi esimesel võimalusel vajalikke toiminguid tegema, on esialgu peatatud registrikandega sõidukite registrist kustutamine riigilõivuvaba (01.07.2024</w:t>
      </w:r>
      <w:r w:rsidR="009B63EA">
        <w:rPr>
          <w:rFonts w:ascii="Times New Roman" w:eastAsia="Times New Roman" w:hAnsi="Times New Roman" w:cs="Times New Roman"/>
          <w:sz w:val="24"/>
          <w:szCs w:val="24"/>
        </w:rPr>
        <w:t>–</w:t>
      </w:r>
      <w:r w:rsidRPr="009A28FC">
        <w:rPr>
          <w:rFonts w:ascii="Times New Roman" w:eastAsia="Times New Roman" w:hAnsi="Times New Roman" w:cs="Times New Roman"/>
          <w:sz w:val="24"/>
          <w:szCs w:val="24"/>
        </w:rPr>
        <w:t>31.12.2025) ja alates 2026. aastast riigilõivuga 15 eurot. Alates 2027. aastast saab aga kadunud sõiduki registrist kustutada oluliselt kõrgema, 800</w:t>
      </w:r>
      <w:r w:rsidR="00FE2921">
        <w:rPr>
          <w:rFonts w:ascii="Times New Roman" w:eastAsia="Times New Roman" w:hAnsi="Times New Roman" w:cs="Times New Roman"/>
          <w:sz w:val="24"/>
          <w:szCs w:val="24"/>
        </w:rPr>
        <w:t>-</w:t>
      </w:r>
      <w:r w:rsidRPr="009A28FC">
        <w:rPr>
          <w:rFonts w:ascii="Times New Roman" w:eastAsia="Times New Roman" w:hAnsi="Times New Roman" w:cs="Times New Roman"/>
          <w:sz w:val="24"/>
          <w:szCs w:val="24"/>
        </w:rPr>
        <w:t>eurose riigilõivu eest. Seega on nimetatud riigilõivudel mõju eelnimetatud sihtrühmade kulude suurenemisele seda enam, mida hiljem nad vastavaid toiminguid tegema lähevad.</w:t>
      </w:r>
    </w:p>
    <w:p w14:paraId="6DD36A7C" w14:textId="0EDB7CAF" w:rsidR="009C11D6" w:rsidRPr="009A28FC" w:rsidRDefault="009C11D6" w:rsidP="003C5E8D">
      <w:pPr>
        <w:spacing w:after="0" w:line="240" w:lineRule="auto"/>
        <w:jc w:val="both"/>
        <w:rPr>
          <w:rFonts w:ascii="Times New Roman" w:hAnsi="Times New Roman" w:cs="Times New Roman"/>
          <w:sz w:val="24"/>
          <w:szCs w:val="24"/>
        </w:rPr>
      </w:pPr>
    </w:p>
    <w:p w14:paraId="6783C3BE" w14:textId="54BEEA4D" w:rsidR="009C11D6" w:rsidRPr="009A28FC" w:rsidRDefault="5FC7732E" w:rsidP="003C5E8D">
      <w:pPr>
        <w:spacing w:after="0" w:line="240" w:lineRule="auto"/>
        <w:jc w:val="both"/>
        <w:rPr>
          <w:rFonts w:ascii="Times New Roman" w:hAnsi="Times New Roman" w:cs="Times New Roman"/>
          <w:sz w:val="24"/>
          <w:szCs w:val="24"/>
        </w:rPr>
      </w:pPr>
      <w:commentRangeStart w:id="31"/>
      <w:r w:rsidRPr="009A28FC">
        <w:rPr>
          <w:rFonts w:ascii="Times New Roman" w:eastAsia="Times New Roman" w:hAnsi="Times New Roman" w:cs="Times New Roman"/>
          <w:sz w:val="24"/>
          <w:szCs w:val="24"/>
        </w:rPr>
        <w:t xml:space="preserve">Mõju elanike halduskoormusele: </w:t>
      </w:r>
      <w:r w:rsidR="009B63EA">
        <w:rPr>
          <w:rFonts w:ascii="Times New Roman" w:eastAsia="Times New Roman" w:hAnsi="Times New Roman" w:cs="Times New Roman"/>
          <w:sz w:val="24"/>
          <w:szCs w:val="24"/>
        </w:rPr>
        <w:t>seadusesse</w:t>
      </w:r>
      <w:r w:rsidRPr="009A28FC">
        <w:rPr>
          <w:rFonts w:ascii="Times New Roman" w:eastAsia="Times New Roman" w:hAnsi="Times New Roman" w:cs="Times New Roman"/>
          <w:sz w:val="24"/>
          <w:szCs w:val="24"/>
        </w:rPr>
        <w:t xml:space="preserve"> lisatakse kohustus sihtrühmale viia registriandmed tegelikkusega vastavusse ning luuakse </w:t>
      </w:r>
      <w:r w:rsidRPr="0059240D">
        <w:rPr>
          <w:rFonts w:ascii="Times New Roman" w:eastAsia="Times New Roman" w:hAnsi="Times New Roman" w:cs="Times New Roman"/>
          <w:sz w:val="24"/>
          <w:szCs w:val="24"/>
        </w:rPr>
        <w:t>sanktsioonimehhanism</w:t>
      </w:r>
      <w:r w:rsidRPr="009A28FC">
        <w:rPr>
          <w:rFonts w:ascii="Times New Roman" w:eastAsia="Times New Roman" w:hAnsi="Times New Roman" w:cs="Times New Roman"/>
          <w:sz w:val="24"/>
          <w:szCs w:val="24"/>
        </w:rPr>
        <w:t xml:space="preserve">, kui isikud on jätnud automaatkustutamisele mineva peatatud registrikandega sõiduki olemasolust registrit teavitamata. </w:t>
      </w:r>
      <w:commentRangeEnd w:id="31"/>
      <w:r w:rsidR="009B6BDD">
        <w:rPr>
          <w:rStyle w:val="Kommentaariviide"/>
        </w:rPr>
        <w:commentReference w:id="31"/>
      </w:r>
      <w:r w:rsidRPr="009A28FC">
        <w:rPr>
          <w:rFonts w:ascii="Times New Roman" w:eastAsia="Times New Roman" w:hAnsi="Times New Roman" w:cs="Times New Roman"/>
          <w:sz w:val="24"/>
          <w:szCs w:val="24"/>
        </w:rPr>
        <w:t xml:space="preserve">Lisaks tekib ajutise kustutamise pikendamiseks kohustus tõendada </w:t>
      </w:r>
      <w:proofErr w:type="spellStart"/>
      <w:r w:rsidRPr="009A28FC">
        <w:rPr>
          <w:rFonts w:ascii="Times New Roman" w:eastAsia="Times New Roman" w:hAnsi="Times New Roman" w:cs="Times New Roman"/>
          <w:sz w:val="24"/>
          <w:szCs w:val="24"/>
        </w:rPr>
        <w:t>TRAMile</w:t>
      </w:r>
      <w:proofErr w:type="spellEnd"/>
      <w:r w:rsidRPr="009A28FC">
        <w:rPr>
          <w:rFonts w:ascii="Times New Roman" w:eastAsia="Times New Roman" w:hAnsi="Times New Roman" w:cs="Times New Roman"/>
          <w:sz w:val="24"/>
          <w:szCs w:val="24"/>
        </w:rPr>
        <w:t xml:space="preserve"> sõiduki olemasolu, kui viimase kahe aasta jooksul ei ole sõidukiga tehnoülevaatuspunktis käidud.</w:t>
      </w:r>
    </w:p>
    <w:p w14:paraId="14AA017A" w14:textId="648B35C9" w:rsidR="009C11D6" w:rsidRPr="009A28FC" w:rsidRDefault="009C11D6" w:rsidP="003C5E8D">
      <w:pPr>
        <w:spacing w:after="0" w:line="240" w:lineRule="auto"/>
        <w:jc w:val="both"/>
        <w:rPr>
          <w:rFonts w:ascii="Times New Roman" w:hAnsi="Times New Roman" w:cs="Times New Roman"/>
          <w:sz w:val="24"/>
          <w:szCs w:val="24"/>
        </w:rPr>
      </w:pPr>
    </w:p>
    <w:p w14:paraId="4E863191" w14:textId="35C04FDB" w:rsidR="009C11D6" w:rsidRPr="009A28FC" w:rsidRDefault="5FC7732E"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u w:val="single"/>
        </w:rPr>
        <w:t>Mõju olulisus sihtrühmadele</w:t>
      </w:r>
    </w:p>
    <w:p w14:paraId="2E627F25" w14:textId="4B9B5342" w:rsidR="009C11D6" w:rsidRPr="009A28FC" w:rsidRDefault="009C11D6" w:rsidP="003C5E8D">
      <w:pPr>
        <w:spacing w:after="0" w:line="240" w:lineRule="auto"/>
        <w:jc w:val="both"/>
        <w:rPr>
          <w:rFonts w:ascii="Times New Roman" w:hAnsi="Times New Roman" w:cs="Times New Roman"/>
          <w:sz w:val="24"/>
          <w:szCs w:val="24"/>
        </w:rPr>
      </w:pPr>
    </w:p>
    <w:p w14:paraId="099C8656" w14:textId="510001F6" w:rsidR="009C11D6" w:rsidRPr="009A28FC" w:rsidRDefault="5FC7732E"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Mõju ulatus: </w:t>
      </w:r>
      <w:r w:rsidR="009B63EA">
        <w:rPr>
          <w:rFonts w:ascii="Times New Roman" w:eastAsia="Times New Roman" w:hAnsi="Times New Roman" w:cs="Times New Roman"/>
          <w:sz w:val="24"/>
          <w:szCs w:val="24"/>
        </w:rPr>
        <w:t>m</w:t>
      </w:r>
      <w:r w:rsidRPr="009A28FC">
        <w:rPr>
          <w:rFonts w:ascii="Times New Roman" w:eastAsia="Times New Roman" w:hAnsi="Times New Roman" w:cs="Times New Roman"/>
          <w:sz w:val="24"/>
          <w:szCs w:val="24"/>
        </w:rPr>
        <w:t>õju ulatus sihtrühmade majanduslikule olukorrale ja halduskoormusele on keskmine, kuivõrd sihtrühma käitumises kaasnevad loodetavasti muudatused, kuid nendega ei kaasne eeldatavalt kohanemisraskusi. Muudatuse tulemusel tekib sihtrühmal motivatsioon registriandmed tegelikkusega vastavusse viia ja vajaduse</w:t>
      </w:r>
      <w:r w:rsidR="009B63EA">
        <w:rPr>
          <w:rFonts w:ascii="Times New Roman" w:eastAsia="Times New Roman" w:hAnsi="Times New Roman" w:cs="Times New Roman"/>
          <w:sz w:val="24"/>
          <w:szCs w:val="24"/>
        </w:rPr>
        <w:t xml:space="preserve"> korra</w:t>
      </w:r>
      <w:r w:rsidRPr="009A28FC">
        <w:rPr>
          <w:rFonts w:ascii="Times New Roman" w:eastAsia="Times New Roman" w:hAnsi="Times New Roman" w:cs="Times New Roman"/>
          <w:sz w:val="24"/>
          <w:szCs w:val="24"/>
        </w:rPr>
        <w:t>l sõiduk nõuetekohaselt lammutada lasta.</w:t>
      </w:r>
    </w:p>
    <w:p w14:paraId="0B63E135" w14:textId="77777777" w:rsidR="00EB12CA" w:rsidRDefault="00EB12CA" w:rsidP="003C5E8D">
      <w:pPr>
        <w:spacing w:after="0" w:line="240" w:lineRule="auto"/>
        <w:jc w:val="both"/>
        <w:rPr>
          <w:rFonts w:ascii="Times New Roman" w:eastAsia="Times New Roman" w:hAnsi="Times New Roman" w:cs="Times New Roman"/>
          <w:sz w:val="24"/>
          <w:szCs w:val="24"/>
        </w:rPr>
      </w:pPr>
    </w:p>
    <w:p w14:paraId="55FB0A41" w14:textId="15EB9FF3" w:rsidR="009C11D6" w:rsidRPr="009A28FC" w:rsidRDefault="5FC7732E"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Mõju avaldumise sagedus: </w:t>
      </w:r>
      <w:r w:rsidR="009B63EA">
        <w:rPr>
          <w:rFonts w:ascii="Times New Roman" w:eastAsia="Times New Roman" w:hAnsi="Times New Roman" w:cs="Times New Roman"/>
          <w:sz w:val="24"/>
          <w:szCs w:val="24"/>
        </w:rPr>
        <w:t>m</w:t>
      </w:r>
      <w:r w:rsidRPr="009A28FC">
        <w:rPr>
          <w:rFonts w:ascii="Times New Roman" w:eastAsia="Times New Roman" w:hAnsi="Times New Roman" w:cs="Times New Roman"/>
          <w:sz w:val="24"/>
          <w:szCs w:val="24"/>
        </w:rPr>
        <w:t>õju avaldumise sagedus on väike, kuivõrd sihtrühmad puutuvad muudatuse tulemusega kokku eeldatavasti üks kord, kui viivad registriandmed tegelikkusega vastavusse.</w:t>
      </w:r>
    </w:p>
    <w:p w14:paraId="2FB27835" w14:textId="77777777" w:rsidR="00EB12CA" w:rsidRDefault="00EB12CA" w:rsidP="003C5E8D">
      <w:pPr>
        <w:spacing w:after="0" w:line="240" w:lineRule="auto"/>
        <w:jc w:val="both"/>
        <w:rPr>
          <w:rFonts w:ascii="Times New Roman" w:eastAsia="Times New Roman" w:hAnsi="Times New Roman" w:cs="Times New Roman"/>
          <w:sz w:val="24"/>
          <w:szCs w:val="24"/>
        </w:rPr>
      </w:pPr>
    </w:p>
    <w:p w14:paraId="5B08D29C" w14:textId="25079A2D" w:rsidR="009C11D6" w:rsidRPr="0022596B" w:rsidRDefault="5FC7732E"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Mõjutatud sihtrühma suurus: </w:t>
      </w:r>
      <w:r w:rsidR="00223C1F" w:rsidRPr="0022596B">
        <w:rPr>
          <w:rFonts w:ascii="Times New Roman" w:eastAsia="Times New Roman" w:hAnsi="Times New Roman" w:cs="Times New Roman"/>
          <w:sz w:val="24"/>
          <w:szCs w:val="24"/>
        </w:rPr>
        <w:t>Liiklusregistris on 24.01.2024 seisuga registreeritud kokku</w:t>
      </w:r>
      <w:r w:rsidR="00223C1F" w:rsidRPr="0022596B">
        <w:rPr>
          <w:rFonts w:ascii="Times New Roman" w:hAnsi="Times New Roman" w:cs="Times New Roman"/>
          <w:sz w:val="24"/>
          <w:szCs w:val="24"/>
        </w:rPr>
        <w:t xml:space="preserve"> 1 295 831 sõidukit, millel on</w:t>
      </w:r>
      <w:r w:rsidR="00223C1F" w:rsidRPr="0022596B">
        <w:rPr>
          <w:rFonts w:ascii="Times New Roman" w:eastAsia="Times New Roman" w:hAnsi="Times New Roman" w:cs="Times New Roman"/>
          <w:sz w:val="24"/>
          <w:szCs w:val="24"/>
        </w:rPr>
        <w:t xml:space="preserve"> </w:t>
      </w:r>
      <w:r w:rsidR="00223C1F" w:rsidRPr="0022596B">
        <w:rPr>
          <w:rFonts w:ascii="Times New Roman" w:hAnsi="Times New Roman" w:cs="Times New Roman"/>
          <w:sz w:val="24"/>
          <w:szCs w:val="24"/>
        </w:rPr>
        <w:t xml:space="preserve">552 787 erinevat </w:t>
      </w:r>
      <w:r w:rsidR="00223C1F" w:rsidRPr="0022596B">
        <w:rPr>
          <w:rFonts w:ascii="Times New Roman" w:eastAsia="Times New Roman" w:hAnsi="Times New Roman" w:cs="Times New Roman"/>
          <w:sz w:val="24"/>
          <w:szCs w:val="24"/>
        </w:rPr>
        <w:t>omanikku. Liiklusregistris olevatest sõidukitest on registrikanne peatatud 296 486 sõidukil ning selliste sõidukite omanikke on 178 592. Seega moodustab sihtrühm ehk peatatud registrikandega sõiduki omanike arv kogu sõidukiomanikest ligikaudu 32%, seega on sihtrühma suurus keskmine</w:t>
      </w:r>
      <w:r w:rsidR="00E23DBA">
        <w:rPr>
          <w:rFonts w:ascii="Times New Roman" w:eastAsia="Times New Roman" w:hAnsi="Times New Roman" w:cs="Times New Roman"/>
          <w:sz w:val="24"/>
          <w:szCs w:val="24"/>
        </w:rPr>
        <w:t>.</w:t>
      </w:r>
    </w:p>
    <w:p w14:paraId="35D852C5" w14:textId="77777777" w:rsidR="00EB12CA" w:rsidRDefault="00EB12CA" w:rsidP="003C5E8D">
      <w:pPr>
        <w:spacing w:after="0" w:line="240" w:lineRule="auto"/>
        <w:jc w:val="both"/>
        <w:rPr>
          <w:rFonts w:ascii="Times New Roman" w:eastAsia="Times New Roman" w:hAnsi="Times New Roman" w:cs="Times New Roman"/>
          <w:sz w:val="24"/>
          <w:szCs w:val="24"/>
        </w:rPr>
      </w:pPr>
    </w:p>
    <w:p w14:paraId="0AD71983" w14:textId="2EACCA44" w:rsidR="009C11D6" w:rsidRPr="009A28FC" w:rsidRDefault="5FC7732E" w:rsidP="003C5E8D">
      <w:pPr>
        <w:spacing w:after="0" w:line="240" w:lineRule="auto"/>
        <w:jc w:val="both"/>
        <w:rPr>
          <w:rFonts w:ascii="Times New Roman" w:hAnsi="Times New Roman" w:cs="Times New Roman"/>
          <w:sz w:val="24"/>
          <w:szCs w:val="24"/>
        </w:rPr>
      </w:pPr>
      <w:commentRangeStart w:id="32"/>
      <w:r w:rsidRPr="009A28FC">
        <w:rPr>
          <w:rFonts w:ascii="Times New Roman" w:eastAsia="Times New Roman" w:hAnsi="Times New Roman" w:cs="Times New Roman"/>
          <w:sz w:val="24"/>
          <w:szCs w:val="24"/>
        </w:rPr>
        <w:t>Ebasoovitavate mõjude kaasnemise risk: võimalikuks ebasoovitavaks mõjuks on näiteks olukord, kus reeglid on küll muudetud, kuid muudatuse sisu ei jõua adressaatideni.</w:t>
      </w:r>
      <w:commentRangeEnd w:id="32"/>
      <w:r w:rsidR="009B6BDD">
        <w:rPr>
          <w:rStyle w:val="Kommentaariviide"/>
        </w:rPr>
        <w:commentReference w:id="32"/>
      </w:r>
    </w:p>
    <w:p w14:paraId="23485538" w14:textId="77777777" w:rsidR="00EB12CA" w:rsidRDefault="00EB12CA" w:rsidP="003C5E8D">
      <w:pPr>
        <w:spacing w:after="0" w:line="240" w:lineRule="auto"/>
        <w:jc w:val="both"/>
        <w:rPr>
          <w:rFonts w:ascii="Times New Roman" w:eastAsia="Times New Roman" w:hAnsi="Times New Roman" w:cs="Times New Roman"/>
          <w:sz w:val="24"/>
          <w:szCs w:val="24"/>
        </w:rPr>
      </w:pPr>
    </w:p>
    <w:p w14:paraId="1A9DBB7A" w14:textId="05D3A407" w:rsidR="009C11D6" w:rsidRPr="009A28FC" w:rsidRDefault="5FC7732E"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lastRenderedPageBreak/>
        <w:t xml:space="preserve">Järeldus mõju olulisuse kohta: kuivõrd </w:t>
      </w:r>
      <w:r w:rsidRPr="009A28FC">
        <w:rPr>
          <w:rFonts w:ascii="Times New Roman" w:eastAsia="Calibri" w:hAnsi="Times New Roman" w:cs="Times New Roman"/>
          <w:sz w:val="24"/>
          <w:szCs w:val="24"/>
        </w:rPr>
        <w:t>mõju ulatus</w:t>
      </w:r>
      <w:r w:rsidRPr="009A28FC">
        <w:rPr>
          <w:rFonts w:ascii="Times New Roman" w:eastAsia="Times New Roman" w:hAnsi="Times New Roman" w:cs="Times New Roman"/>
          <w:sz w:val="24"/>
          <w:szCs w:val="24"/>
        </w:rPr>
        <w:t xml:space="preserve"> </w:t>
      </w:r>
      <w:r w:rsidRPr="009A28FC">
        <w:rPr>
          <w:rFonts w:ascii="Times New Roman" w:eastAsia="Calibri" w:hAnsi="Times New Roman" w:cs="Times New Roman"/>
          <w:sz w:val="24"/>
          <w:szCs w:val="24"/>
        </w:rPr>
        <w:t>ja sihtrühma suurus</w:t>
      </w:r>
      <w:r w:rsidRPr="009A28FC">
        <w:rPr>
          <w:rFonts w:ascii="Times New Roman" w:eastAsia="Calibri" w:hAnsi="Times New Roman" w:cs="Times New Roman"/>
          <w:i/>
          <w:iCs/>
          <w:sz w:val="24"/>
          <w:szCs w:val="24"/>
        </w:rPr>
        <w:t xml:space="preserve"> </w:t>
      </w:r>
      <w:r w:rsidRPr="009A28FC">
        <w:rPr>
          <w:rFonts w:ascii="Times New Roman" w:eastAsia="Times New Roman" w:hAnsi="Times New Roman" w:cs="Times New Roman"/>
          <w:sz w:val="24"/>
          <w:szCs w:val="24"/>
        </w:rPr>
        <w:t xml:space="preserve">on </w:t>
      </w:r>
      <w:r w:rsidRPr="009A28FC">
        <w:rPr>
          <w:rFonts w:ascii="Times New Roman" w:eastAsia="Calibri" w:hAnsi="Times New Roman" w:cs="Times New Roman"/>
          <w:sz w:val="24"/>
          <w:szCs w:val="24"/>
        </w:rPr>
        <w:t>keskmine</w:t>
      </w:r>
      <w:r w:rsidRPr="009A28FC">
        <w:rPr>
          <w:rFonts w:ascii="Times New Roman" w:eastAsia="Times New Roman" w:hAnsi="Times New Roman" w:cs="Times New Roman"/>
          <w:sz w:val="24"/>
          <w:szCs w:val="24"/>
        </w:rPr>
        <w:t>, kvalifitseerub mõju mõjude hindamise metoodika</w:t>
      </w:r>
      <w:r w:rsidR="009916CD" w:rsidRPr="009A28FC">
        <w:rPr>
          <w:rStyle w:val="Allmrkuseviide"/>
          <w:rFonts w:ascii="Times New Roman" w:eastAsia="Times New Roman" w:hAnsi="Times New Roman" w:cs="Times New Roman"/>
          <w:sz w:val="24"/>
          <w:szCs w:val="24"/>
        </w:rPr>
        <w:footnoteReference w:id="4"/>
      </w:r>
      <w:r w:rsidRPr="009A28FC">
        <w:rPr>
          <w:rFonts w:ascii="Times New Roman" w:eastAsia="Times New Roman" w:hAnsi="Times New Roman" w:cs="Times New Roman"/>
          <w:sz w:val="24"/>
          <w:szCs w:val="24"/>
        </w:rPr>
        <w:t xml:space="preserve"> kohaselt pigem oluliseks. Samas on muutunud reeglite sisu olemuselt selline, et nende järgimine on lihtne ning ei tohiks kaasa tuua kohanemisraskusi. Seetõttu ei näe me vajadust </w:t>
      </w:r>
      <w:r w:rsidR="0022596B">
        <w:rPr>
          <w:rFonts w:ascii="Times New Roman" w:eastAsia="Times New Roman" w:hAnsi="Times New Roman" w:cs="Times New Roman"/>
          <w:sz w:val="24"/>
          <w:szCs w:val="24"/>
        </w:rPr>
        <w:t xml:space="preserve">mõjude </w:t>
      </w:r>
      <w:proofErr w:type="spellStart"/>
      <w:r w:rsidR="0022596B">
        <w:rPr>
          <w:rFonts w:ascii="Times New Roman" w:eastAsia="Times New Roman" w:hAnsi="Times New Roman" w:cs="Times New Roman"/>
          <w:sz w:val="24"/>
          <w:szCs w:val="24"/>
        </w:rPr>
        <w:t>järelhindamiseks</w:t>
      </w:r>
      <w:proofErr w:type="spellEnd"/>
      <w:r w:rsidRPr="009A28FC">
        <w:rPr>
          <w:rFonts w:ascii="Times New Roman" w:eastAsia="Times New Roman" w:hAnsi="Times New Roman" w:cs="Times New Roman"/>
          <w:sz w:val="24"/>
          <w:szCs w:val="24"/>
        </w:rPr>
        <w:t>.</w:t>
      </w:r>
    </w:p>
    <w:p w14:paraId="4891EFF8" w14:textId="6C4A90A4" w:rsidR="009C11D6" w:rsidRPr="009A28FC" w:rsidRDefault="009C11D6" w:rsidP="003C5E8D">
      <w:pPr>
        <w:spacing w:after="0" w:line="240" w:lineRule="auto"/>
        <w:jc w:val="both"/>
        <w:rPr>
          <w:rFonts w:ascii="Times New Roman" w:hAnsi="Times New Roman" w:cs="Times New Roman"/>
          <w:sz w:val="24"/>
          <w:szCs w:val="24"/>
        </w:rPr>
      </w:pPr>
    </w:p>
    <w:p w14:paraId="32C55D66" w14:textId="5D8F1590" w:rsidR="009C11D6" w:rsidRPr="009A28FC" w:rsidRDefault="6B5177F4" w:rsidP="003C5E8D">
      <w:pPr>
        <w:spacing w:after="0" w:line="240" w:lineRule="auto"/>
        <w:jc w:val="both"/>
        <w:rPr>
          <w:rFonts w:ascii="Times New Roman" w:hAnsi="Times New Roman" w:cs="Times New Roman"/>
          <w:sz w:val="24"/>
          <w:szCs w:val="24"/>
        </w:rPr>
      </w:pPr>
      <w:commentRangeStart w:id="33"/>
      <w:r w:rsidRPr="009A28FC">
        <w:rPr>
          <w:rFonts w:ascii="Times New Roman" w:eastAsia="Times New Roman" w:hAnsi="Times New Roman" w:cs="Times New Roman"/>
          <w:b/>
          <w:bCs/>
          <w:sz w:val="24"/>
          <w:szCs w:val="24"/>
        </w:rPr>
        <w:t>Kavandatav muudatus</w:t>
      </w:r>
      <w:r w:rsidR="490AA1B4" w:rsidRPr="009A28FC">
        <w:rPr>
          <w:rFonts w:ascii="Times New Roman" w:eastAsia="Times New Roman" w:hAnsi="Times New Roman" w:cs="Times New Roman"/>
          <w:b/>
          <w:bCs/>
          <w:sz w:val="24"/>
          <w:szCs w:val="24"/>
        </w:rPr>
        <w:t xml:space="preserve"> </w:t>
      </w:r>
      <w:r w:rsidR="490AA1B4" w:rsidRPr="00223C1F">
        <w:rPr>
          <w:rFonts w:ascii="Times New Roman" w:eastAsia="Times New Roman" w:hAnsi="Times New Roman" w:cs="Times New Roman"/>
          <w:b/>
          <w:bCs/>
          <w:sz w:val="24"/>
          <w:szCs w:val="24"/>
        </w:rPr>
        <w:t>3</w:t>
      </w:r>
      <w:r w:rsidRPr="009A28FC">
        <w:rPr>
          <w:rFonts w:ascii="Times New Roman" w:eastAsia="Times New Roman" w:hAnsi="Times New Roman" w:cs="Times New Roman"/>
          <w:sz w:val="24"/>
          <w:szCs w:val="24"/>
        </w:rPr>
        <w:t>: peatatud registrikandega sõidukite kustutamine ning ajutisel registrist kustutamisel sõiduki olemasolu kinnitamine</w:t>
      </w:r>
      <w:r w:rsidR="2111B860" w:rsidRPr="009A28FC">
        <w:rPr>
          <w:rFonts w:ascii="Times New Roman" w:eastAsia="Times New Roman" w:hAnsi="Times New Roman" w:cs="Times New Roman"/>
          <w:sz w:val="24"/>
          <w:szCs w:val="24"/>
        </w:rPr>
        <w:t>.</w:t>
      </w:r>
      <w:commentRangeEnd w:id="33"/>
      <w:r w:rsidR="00A10805">
        <w:rPr>
          <w:rStyle w:val="Kommentaariviide"/>
        </w:rPr>
        <w:commentReference w:id="33"/>
      </w:r>
    </w:p>
    <w:p w14:paraId="1397B797" w14:textId="2B91DCA6" w:rsidR="009C11D6" w:rsidRPr="009A28FC" w:rsidRDefault="009C11D6" w:rsidP="003C5E8D">
      <w:pPr>
        <w:spacing w:after="0" w:line="240" w:lineRule="auto"/>
        <w:jc w:val="both"/>
        <w:rPr>
          <w:rFonts w:ascii="Times New Roman" w:hAnsi="Times New Roman" w:cs="Times New Roman"/>
          <w:sz w:val="24"/>
          <w:szCs w:val="24"/>
        </w:rPr>
      </w:pPr>
    </w:p>
    <w:p w14:paraId="698AC9B5" w14:textId="25B2C8CB" w:rsidR="009C11D6" w:rsidRPr="009A28FC" w:rsidRDefault="076931A0"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u w:val="single"/>
        </w:rPr>
        <w:t>S</w:t>
      </w:r>
      <w:r w:rsidR="6B5177F4" w:rsidRPr="009A28FC">
        <w:rPr>
          <w:rFonts w:ascii="Times New Roman" w:eastAsia="Times New Roman" w:hAnsi="Times New Roman" w:cs="Times New Roman"/>
          <w:sz w:val="24"/>
          <w:szCs w:val="24"/>
          <w:u w:val="single"/>
        </w:rPr>
        <w:t>ihtrühm</w:t>
      </w:r>
      <w:r w:rsidR="6B5177F4" w:rsidRPr="009A28FC">
        <w:rPr>
          <w:rFonts w:ascii="Times New Roman" w:eastAsia="Times New Roman" w:hAnsi="Times New Roman" w:cs="Times New Roman"/>
          <w:sz w:val="24"/>
          <w:szCs w:val="24"/>
        </w:rPr>
        <w:t>: Transpordiamet</w:t>
      </w:r>
      <w:r w:rsidR="158DDF35" w:rsidRPr="009A28FC">
        <w:rPr>
          <w:rFonts w:ascii="Times New Roman" w:eastAsia="Times New Roman" w:hAnsi="Times New Roman" w:cs="Times New Roman"/>
          <w:sz w:val="24"/>
          <w:szCs w:val="24"/>
        </w:rPr>
        <w:t>.</w:t>
      </w:r>
    </w:p>
    <w:p w14:paraId="059D4DA9" w14:textId="7C7291CE" w:rsidR="009C11D6" w:rsidRPr="009A28FC" w:rsidRDefault="009C11D6" w:rsidP="003C5E8D">
      <w:pPr>
        <w:spacing w:after="0" w:line="240" w:lineRule="auto"/>
        <w:jc w:val="both"/>
        <w:rPr>
          <w:rFonts w:ascii="Times New Roman" w:hAnsi="Times New Roman" w:cs="Times New Roman"/>
          <w:sz w:val="24"/>
          <w:szCs w:val="24"/>
        </w:rPr>
      </w:pPr>
    </w:p>
    <w:p w14:paraId="219AED4A" w14:textId="70887CBF" w:rsidR="009C11D6" w:rsidRPr="009A28FC" w:rsidRDefault="6B5177F4"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Mõju </w:t>
      </w:r>
      <w:r w:rsidR="30230153" w:rsidRPr="009A28FC">
        <w:rPr>
          <w:rFonts w:ascii="Times New Roman" w:eastAsia="Times New Roman" w:hAnsi="Times New Roman" w:cs="Times New Roman"/>
          <w:sz w:val="24"/>
          <w:szCs w:val="24"/>
        </w:rPr>
        <w:t>riigiasutuste korraldusele</w:t>
      </w:r>
      <w:r w:rsidRPr="009A28FC">
        <w:rPr>
          <w:rFonts w:ascii="Times New Roman" w:eastAsia="Times New Roman" w:hAnsi="Times New Roman" w:cs="Times New Roman"/>
          <w:sz w:val="24"/>
          <w:szCs w:val="24"/>
        </w:rPr>
        <w:t>:</w:t>
      </w:r>
      <w:r w:rsidR="001B3E3F">
        <w:rPr>
          <w:rFonts w:ascii="Times New Roman" w:eastAsia="Times New Roman" w:hAnsi="Times New Roman" w:cs="Times New Roman"/>
          <w:sz w:val="24"/>
          <w:szCs w:val="24"/>
        </w:rPr>
        <w:t xml:space="preserve"> m</w:t>
      </w:r>
      <w:r w:rsidRPr="009A28FC">
        <w:rPr>
          <w:rFonts w:ascii="Times New Roman" w:eastAsia="Times New Roman" w:hAnsi="Times New Roman" w:cs="Times New Roman"/>
          <w:sz w:val="24"/>
          <w:szCs w:val="24"/>
        </w:rPr>
        <w:t>uudatuste tulemusel võib Transpordiametil</w:t>
      </w:r>
      <w:r w:rsidR="001B3E3F">
        <w:rPr>
          <w:rFonts w:ascii="Times New Roman" w:eastAsia="Times New Roman" w:hAnsi="Times New Roman" w:cs="Times New Roman"/>
          <w:sz w:val="24"/>
          <w:szCs w:val="24"/>
        </w:rPr>
        <w:t>e</w:t>
      </w:r>
      <w:r w:rsidRPr="009A28FC">
        <w:rPr>
          <w:rFonts w:ascii="Times New Roman" w:eastAsia="Times New Roman" w:hAnsi="Times New Roman" w:cs="Times New Roman"/>
          <w:sz w:val="24"/>
          <w:szCs w:val="24"/>
        </w:rPr>
        <w:t xml:space="preserve"> tekkida </w:t>
      </w:r>
      <w:r w:rsidR="001B3E3F">
        <w:rPr>
          <w:rFonts w:ascii="Times New Roman" w:eastAsia="Times New Roman" w:hAnsi="Times New Roman" w:cs="Times New Roman"/>
          <w:sz w:val="24"/>
          <w:szCs w:val="24"/>
        </w:rPr>
        <w:t>töö</w:t>
      </w:r>
      <w:r w:rsidRPr="009A28FC">
        <w:rPr>
          <w:rFonts w:ascii="Times New Roman" w:eastAsia="Times New Roman" w:hAnsi="Times New Roman" w:cs="Times New Roman"/>
          <w:sz w:val="24"/>
          <w:szCs w:val="24"/>
        </w:rPr>
        <w:t>koormus</w:t>
      </w:r>
      <w:r w:rsidR="001B3E3F">
        <w:rPr>
          <w:rFonts w:ascii="Times New Roman" w:eastAsia="Times New Roman" w:hAnsi="Times New Roman" w:cs="Times New Roman"/>
          <w:sz w:val="24"/>
          <w:szCs w:val="24"/>
        </w:rPr>
        <w:t>t juurde</w:t>
      </w:r>
      <w:r w:rsidRPr="009A28FC">
        <w:rPr>
          <w:rFonts w:ascii="Times New Roman" w:eastAsia="Times New Roman" w:hAnsi="Times New Roman" w:cs="Times New Roman"/>
          <w:sz w:val="24"/>
          <w:szCs w:val="24"/>
        </w:rPr>
        <w:t>, kui peatatud kandega sõidukiomanikud soovivad esitad</w:t>
      </w:r>
      <w:r w:rsidR="0FCAA1E5" w:rsidRPr="009A28FC">
        <w:rPr>
          <w:rFonts w:ascii="Times New Roman" w:eastAsia="Times New Roman" w:hAnsi="Times New Roman" w:cs="Times New Roman"/>
          <w:sz w:val="24"/>
          <w:szCs w:val="24"/>
        </w:rPr>
        <w:t>a</w:t>
      </w:r>
      <w:r w:rsidRPr="009A28FC">
        <w:rPr>
          <w:rFonts w:ascii="Times New Roman" w:eastAsia="Times New Roman" w:hAnsi="Times New Roman" w:cs="Times New Roman"/>
          <w:sz w:val="24"/>
          <w:szCs w:val="24"/>
        </w:rPr>
        <w:t xml:space="preserve"> sõiduki kustutamistaotlusi </w:t>
      </w:r>
      <w:r w:rsidR="11F3FD4A" w:rsidRPr="009A28FC">
        <w:rPr>
          <w:rFonts w:ascii="Times New Roman" w:eastAsia="Times New Roman" w:hAnsi="Times New Roman" w:cs="Times New Roman"/>
          <w:sz w:val="24"/>
          <w:szCs w:val="24"/>
        </w:rPr>
        <w:t xml:space="preserve">ning </w:t>
      </w:r>
      <w:r w:rsidRPr="009A28FC">
        <w:rPr>
          <w:rFonts w:ascii="Times New Roman" w:eastAsia="Times New Roman" w:hAnsi="Times New Roman" w:cs="Times New Roman"/>
          <w:sz w:val="24"/>
          <w:szCs w:val="24"/>
        </w:rPr>
        <w:t>sõiduki ajutisel kustutamisel tõendada sõiduki olemasolu büroos kohapeal</w:t>
      </w:r>
      <w:r w:rsidR="08AC3197" w:rsidRPr="009A28FC">
        <w:rPr>
          <w:rFonts w:ascii="Times New Roman" w:eastAsia="Times New Roman" w:hAnsi="Times New Roman" w:cs="Times New Roman"/>
          <w:sz w:val="24"/>
          <w:szCs w:val="24"/>
        </w:rPr>
        <w:t>,</w:t>
      </w:r>
      <w:r w:rsidRPr="009A28FC">
        <w:rPr>
          <w:rFonts w:ascii="Times New Roman" w:eastAsia="Times New Roman" w:hAnsi="Times New Roman" w:cs="Times New Roman"/>
          <w:sz w:val="24"/>
          <w:szCs w:val="24"/>
        </w:rPr>
        <w:t xml:space="preserve"> mitte e‑teeninduses. Isikute hulka, kes e-teeninduse asemel eelistava kohale tulla, ei ole võimalik prognoosida</w:t>
      </w:r>
      <w:r w:rsidR="001B3E3F">
        <w:rPr>
          <w:rFonts w:ascii="Times New Roman" w:eastAsia="Times New Roman" w:hAnsi="Times New Roman" w:cs="Times New Roman"/>
          <w:sz w:val="24"/>
          <w:szCs w:val="24"/>
        </w:rPr>
        <w:t>,</w:t>
      </w:r>
      <w:r w:rsidRPr="009A28FC">
        <w:rPr>
          <w:rFonts w:ascii="Times New Roman" w:eastAsia="Times New Roman" w:hAnsi="Times New Roman" w:cs="Times New Roman"/>
          <w:sz w:val="24"/>
          <w:szCs w:val="24"/>
        </w:rPr>
        <w:t xml:space="preserve"> </w:t>
      </w:r>
      <w:r w:rsidR="001B3E3F">
        <w:rPr>
          <w:rFonts w:ascii="Times New Roman" w:eastAsia="Times New Roman" w:hAnsi="Times New Roman" w:cs="Times New Roman"/>
          <w:sz w:val="24"/>
          <w:szCs w:val="24"/>
        </w:rPr>
        <w:t>seega</w:t>
      </w:r>
      <w:r w:rsidRPr="009A28FC">
        <w:rPr>
          <w:rFonts w:ascii="Times New Roman" w:eastAsia="Times New Roman" w:hAnsi="Times New Roman" w:cs="Times New Roman"/>
          <w:sz w:val="24"/>
          <w:szCs w:val="24"/>
        </w:rPr>
        <w:t xml:space="preserve"> see koormus jaotub suures osas eelduslikult 1,5 aasta peale, kui peatatud registrikandega sõiduki kustutamine on lõivuvaba.</w:t>
      </w:r>
    </w:p>
    <w:p w14:paraId="446E4778" w14:textId="4AF905A8" w:rsidR="009C11D6" w:rsidRPr="009A28FC" w:rsidRDefault="009C11D6" w:rsidP="003C5E8D">
      <w:pPr>
        <w:spacing w:after="0" w:line="240" w:lineRule="auto"/>
        <w:jc w:val="both"/>
        <w:rPr>
          <w:rFonts w:ascii="Times New Roman" w:eastAsia="Times New Roman" w:hAnsi="Times New Roman" w:cs="Times New Roman"/>
          <w:sz w:val="24"/>
          <w:szCs w:val="24"/>
          <w:u w:val="single"/>
        </w:rPr>
      </w:pPr>
    </w:p>
    <w:p w14:paraId="66FE8FAB" w14:textId="213CC9BF" w:rsidR="009916CD" w:rsidRPr="009A28FC" w:rsidRDefault="160B70A0"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 xml:space="preserve">Mõju ulatus: TRAM peab muudatusega kohanemiseks tegema </w:t>
      </w:r>
      <w:r w:rsidR="001B3E3F">
        <w:rPr>
          <w:rFonts w:ascii="Times New Roman" w:eastAsia="Times New Roman" w:hAnsi="Times New Roman" w:cs="Times New Roman"/>
          <w:sz w:val="24"/>
          <w:szCs w:val="24"/>
        </w:rPr>
        <w:t>mõningaid</w:t>
      </w:r>
      <w:r w:rsidRPr="009A28FC">
        <w:rPr>
          <w:rFonts w:ascii="Times New Roman" w:eastAsia="Times New Roman" w:hAnsi="Times New Roman" w:cs="Times New Roman"/>
          <w:sz w:val="24"/>
          <w:szCs w:val="24"/>
        </w:rPr>
        <w:t xml:space="preserve"> töökorralduslik</w:t>
      </w:r>
      <w:r w:rsidR="001B3E3F">
        <w:rPr>
          <w:rFonts w:ascii="Times New Roman" w:eastAsia="Times New Roman" w:hAnsi="Times New Roman" w:cs="Times New Roman"/>
          <w:sz w:val="24"/>
          <w:szCs w:val="24"/>
        </w:rPr>
        <w:t>ke</w:t>
      </w:r>
      <w:r w:rsidRPr="009A28FC">
        <w:rPr>
          <w:rFonts w:ascii="Times New Roman" w:eastAsia="Times New Roman" w:hAnsi="Times New Roman" w:cs="Times New Roman"/>
          <w:sz w:val="24"/>
          <w:szCs w:val="24"/>
        </w:rPr>
        <w:t xml:space="preserve"> muudatus</w:t>
      </w:r>
      <w:r w:rsidR="001B3E3F">
        <w:rPr>
          <w:rFonts w:ascii="Times New Roman" w:eastAsia="Times New Roman" w:hAnsi="Times New Roman" w:cs="Times New Roman"/>
          <w:sz w:val="24"/>
          <w:szCs w:val="24"/>
        </w:rPr>
        <w:t>i</w:t>
      </w:r>
      <w:r w:rsidRPr="009A28FC">
        <w:rPr>
          <w:rFonts w:ascii="Times New Roman" w:eastAsia="Times New Roman" w:hAnsi="Times New Roman" w:cs="Times New Roman"/>
          <w:sz w:val="24"/>
          <w:szCs w:val="24"/>
        </w:rPr>
        <w:t xml:space="preserve">, et teenindada isikuid, kes ei saa kasutada e-lahendusi ning soovivad büroosse kohapeale tulla. Teoreetiliselt võib see mõjutada ka teiste </w:t>
      </w:r>
      <w:proofErr w:type="spellStart"/>
      <w:r w:rsidRPr="009A28FC">
        <w:rPr>
          <w:rFonts w:ascii="Times New Roman" w:eastAsia="Times New Roman" w:hAnsi="Times New Roman" w:cs="Times New Roman"/>
          <w:sz w:val="24"/>
          <w:szCs w:val="24"/>
        </w:rPr>
        <w:t>TRAMi</w:t>
      </w:r>
      <w:proofErr w:type="spellEnd"/>
      <w:r w:rsidRPr="009A28FC">
        <w:rPr>
          <w:rFonts w:ascii="Times New Roman" w:eastAsia="Times New Roman" w:hAnsi="Times New Roman" w:cs="Times New Roman"/>
          <w:sz w:val="24"/>
          <w:szCs w:val="24"/>
        </w:rPr>
        <w:t xml:space="preserve"> teenuste pakkumise kiirust, kuid eeldatavasti ei teki muudatusest siiski hüppelist töökoormuse kasvu, mis vajaks olulist tööjõu juurde palkamist. Seda põhjusel, et esiteks jaotub see töökoormus eelduslikult 1,5 aasta peale ning teiseks soovivad tõenäoliselt enamik inimesi sõiduki olemasolu tõendada vastava rakenduse kaudu e-teeninduses. Võimaliku töökoormuse riski vähendamiseks </w:t>
      </w:r>
      <w:r w:rsidR="001B3E3F">
        <w:rPr>
          <w:rFonts w:ascii="Times New Roman" w:eastAsia="Times New Roman" w:hAnsi="Times New Roman" w:cs="Times New Roman"/>
          <w:sz w:val="24"/>
          <w:szCs w:val="24"/>
        </w:rPr>
        <w:t>tehakse</w:t>
      </w:r>
      <w:r w:rsidRPr="009A28FC">
        <w:rPr>
          <w:rFonts w:ascii="Times New Roman" w:eastAsia="Times New Roman" w:hAnsi="Times New Roman" w:cs="Times New Roman"/>
          <w:sz w:val="24"/>
          <w:szCs w:val="24"/>
        </w:rPr>
        <w:t xml:space="preserve"> ka muudatus, millega kustutatakse 01.11.2026. a registrist automaatselt sõidukid, mille registrikanne on 01.07.2026. a seisuga peatatud olnud kauem kui </w:t>
      </w:r>
      <w:r w:rsidR="001B3E3F">
        <w:rPr>
          <w:rFonts w:ascii="Times New Roman" w:eastAsia="Times New Roman" w:hAnsi="Times New Roman" w:cs="Times New Roman"/>
          <w:sz w:val="24"/>
          <w:szCs w:val="24"/>
        </w:rPr>
        <w:t>seitse</w:t>
      </w:r>
      <w:r w:rsidRPr="009A28FC">
        <w:rPr>
          <w:rFonts w:ascii="Times New Roman" w:eastAsia="Times New Roman" w:hAnsi="Times New Roman" w:cs="Times New Roman"/>
          <w:sz w:val="24"/>
          <w:szCs w:val="24"/>
        </w:rPr>
        <w:t xml:space="preserve"> aastat. Seetõttu võib arvata, et </w:t>
      </w:r>
      <w:proofErr w:type="spellStart"/>
      <w:r w:rsidRPr="009A28FC">
        <w:rPr>
          <w:rFonts w:ascii="Times New Roman" w:eastAsia="Times New Roman" w:hAnsi="Times New Roman" w:cs="Times New Roman"/>
          <w:sz w:val="24"/>
          <w:szCs w:val="24"/>
        </w:rPr>
        <w:t>TRAMi</w:t>
      </w:r>
      <w:proofErr w:type="spellEnd"/>
      <w:r w:rsidRPr="009A28FC">
        <w:rPr>
          <w:rFonts w:ascii="Times New Roman" w:eastAsia="Times New Roman" w:hAnsi="Times New Roman" w:cs="Times New Roman"/>
          <w:sz w:val="24"/>
          <w:szCs w:val="24"/>
        </w:rPr>
        <w:t xml:space="preserve"> tegevuses võivad esineda mõningad vähesed muudatused, kuid nendega ei kaasne mingeid kohanemisraskusi, mistõttu on mõju keskmine.</w:t>
      </w:r>
    </w:p>
    <w:p w14:paraId="1DCF7F9F" w14:textId="77777777" w:rsidR="00EB12CA" w:rsidRDefault="00EB12CA" w:rsidP="003C5E8D">
      <w:pPr>
        <w:spacing w:after="0" w:line="240" w:lineRule="auto"/>
        <w:jc w:val="both"/>
        <w:rPr>
          <w:rFonts w:ascii="Times New Roman" w:eastAsia="Times New Roman" w:hAnsi="Times New Roman" w:cs="Times New Roman"/>
          <w:sz w:val="24"/>
          <w:szCs w:val="24"/>
        </w:rPr>
      </w:pPr>
    </w:p>
    <w:p w14:paraId="3C53E2CC" w14:textId="28494457" w:rsidR="009C11D6" w:rsidRPr="009A28FC" w:rsidRDefault="160B70A0"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 xml:space="preserve">Mõju avaldumise sagedus: </w:t>
      </w:r>
      <w:r w:rsidR="001B3E3F">
        <w:rPr>
          <w:rFonts w:ascii="Times New Roman" w:eastAsia="Times New Roman" w:hAnsi="Times New Roman" w:cs="Times New Roman"/>
          <w:sz w:val="24"/>
          <w:szCs w:val="24"/>
        </w:rPr>
        <w:t>m</w:t>
      </w:r>
      <w:r w:rsidRPr="009A28FC">
        <w:rPr>
          <w:rFonts w:ascii="Times New Roman" w:eastAsia="Times New Roman" w:hAnsi="Times New Roman" w:cs="Times New Roman"/>
          <w:sz w:val="24"/>
          <w:szCs w:val="24"/>
        </w:rPr>
        <w:t xml:space="preserve">õju avaldumise sagedus on väike, </w:t>
      </w:r>
      <w:r w:rsidR="001B3E3F">
        <w:rPr>
          <w:rFonts w:ascii="Times New Roman" w:eastAsia="Times New Roman" w:hAnsi="Times New Roman" w:cs="Times New Roman"/>
          <w:sz w:val="24"/>
          <w:szCs w:val="24"/>
        </w:rPr>
        <w:t>sest</w:t>
      </w:r>
      <w:r w:rsidRPr="009A28FC">
        <w:rPr>
          <w:rFonts w:ascii="Times New Roman" w:eastAsia="Times New Roman" w:hAnsi="Times New Roman" w:cs="Times New Roman"/>
          <w:sz w:val="24"/>
          <w:szCs w:val="24"/>
        </w:rPr>
        <w:t xml:space="preserve"> eeldatavasti on neid inimesi, kes sõiduki olemasolu büroos kohapeale tõestama tulevad, pigem vähe </w:t>
      </w:r>
      <w:r w:rsidR="001B3E3F">
        <w:rPr>
          <w:rFonts w:ascii="Times New Roman" w:eastAsia="Times New Roman" w:hAnsi="Times New Roman" w:cs="Times New Roman"/>
          <w:sz w:val="24"/>
          <w:szCs w:val="24"/>
        </w:rPr>
        <w:t>ja</w:t>
      </w:r>
      <w:r w:rsidRPr="009A28FC">
        <w:rPr>
          <w:rFonts w:ascii="Times New Roman" w:eastAsia="Times New Roman" w:hAnsi="Times New Roman" w:cs="Times New Roman"/>
          <w:sz w:val="24"/>
          <w:szCs w:val="24"/>
        </w:rPr>
        <w:t xml:space="preserve"> nende teenindamine jaotub 1,5 aasta peale. Seega on alust arvata, et </w:t>
      </w:r>
      <w:proofErr w:type="spellStart"/>
      <w:r w:rsidRPr="009A28FC">
        <w:rPr>
          <w:rFonts w:ascii="Times New Roman" w:eastAsia="Times New Roman" w:hAnsi="Times New Roman" w:cs="Times New Roman"/>
          <w:sz w:val="24"/>
          <w:szCs w:val="24"/>
        </w:rPr>
        <w:t>TRAM</w:t>
      </w:r>
      <w:r w:rsidR="001B3E3F">
        <w:rPr>
          <w:rFonts w:ascii="Times New Roman" w:eastAsia="Times New Roman" w:hAnsi="Times New Roman" w:cs="Times New Roman"/>
          <w:sz w:val="24"/>
          <w:szCs w:val="24"/>
        </w:rPr>
        <w:t>i</w:t>
      </w:r>
      <w:proofErr w:type="spellEnd"/>
      <w:r w:rsidRPr="009A28FC">
        <w:rPr>
          <w:rFonts w:ascii="Times New Roman" w:eastAsia="Times New Roman" w:hAnsi="Times New Roman" w:cs="Times New Roman"/>
          <w:sz w:val="24"/>
          <w:szCs w:val="24"/>
        </w:rPr>
        <w:t xml:space="preserve"> kokkupuude muudatusega </w:t>
      </w:r>
      <w:r w:rsidR="001B3E3F">
        <w:rPr>
          <w:rFonts w:ascii="Times New Roman" w:eastAsia="Times New Roman" w:hAnsi="Times New Roman" w:cs="Times New Roman"/>
          <w:sz w:val="24"/>
          <w:szCs w:val="24"/>
        </w:rPr>
        <w:t>on</w:t>
      </w:r>
      <w:r w:rsidRPr="009A28FC">
        <w:rPr>
          <w:rFonts w:ascii="Times New Roman" w:eastAsia="Times New Roman" w:hAnsi="Times New Roman" w:cs="Times New Roman"/>
          <w:sz w:val="24"/>
          <w:szCs w:val="24"/>
        </w:rPr>
        <w:t xml:space="preserve"> ebaregulaarne ja pigem harv.</w:t>
      </w:r>
    </w:p>
    <w:p w14:paraId="102E2144" w14:textId="77777777" w:rsidR="00EB12CA" w:rsidRDefault="00EB12CA" w:rsidP="003C5E8D">
      <w:pPr>
        <w:spacing w:after="0" w:line="240" w:lineRule="auto"/>
        <w:jc w:val="both"/>
        <w:rPr>
          <w:rFonts w:ascii="Times New Roman" w:eastAsia="Times New Roman" w:hAnsi="Times New Roman" w:cs="Times New Roman"/>
          <w:sz w:val="24"/>
          <w:szCs w:val="24"/>
        </w:rPr>
      </w:pPr>
    </w:p>
    <w:p w14:paraId="085845C2" w14:textId="3BFA662A" w:rsidR="009C11D6" w:rsidRPr="009A28FC" w:rsidRDefault="160B70A0"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 xml:space="preserve">Ebasoovitavate mõjude kaasnemise risk: </w:t>
      </w:r>
      <w:r w:rsidR="001B3E3F">
        <w:rPr>
          <w:rFonts w:ascii="Times New Roman" w:eastAsia="Times New Roman" w:hAnsi="Times New Roman" w:cs="Times New Roman"/>
          <w:sz w:val="24"/>
          <w:szCs w:val="24"/>
        </w:rPr>
        <w:t>t</w:t>
      </w:r>
      <w:r w:rsidRPr="009A28FC">
        <w:rPr>
          <w:rFonts w:ascii="Times New Roman" w:eastAsia="Times New Roman" w:hAnsi="Times New Roman" w:cs="Times New Roman"/>
          <w:sz w:val="24"/>
          <w:szCs w:val="24"/>
        </w:rPr>
        <w:t>eoreetiline risk on pikemad järjekorrad teiste teenuste pakkumisel, kuid eespool kirjeldatu alusel on põhjust arvata, et see risk ei realiseeru.</w:t>
      </w:r>
    </w:p>
    <w:p w14:paraId="5D8822C4" w14:textId="6425E1E0" w:rsidR="009C11D6" w:rsidRPr="009A28FC" w:rsidRDefault="160B70A0"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 xml:space="preserve">Mõju sihtrühma suurus on väike, kuna puudutab ainult </w:t>
      </w:r>
      <w:proofErr w:type="spellStart"/>
      <w:r w:rsidRPr="009A28FC">
        <w:rPr>
          <w:rFonts w:ascii="Times New Roman" w:eastAsia="Times New Roman" w:hAnsi="Times New Roman" w:cs="Times New Roman"/>
          <w:sz w:val="24"/>
          <w:szCs w:val="24"/>
        </w:rPr>
        <w:t>TRAMi</w:t>
      </w:r>
      <w:proofErr w:type="spellEnd"/>
      <w:r w:rsidRPr="009A28FC">
        <w:rPr>
          <w:rFonts w:ascii="Times New Roman" w:eastAsia="Times New Roman" w:hAnsi="Times New Roman" w:cs="Times New Roman"/>
          <w:sz w:val="24"/>
          <w:szCs w:val="24"/>
        </w:rPr>
        <w:t>.</w:t>
      </w:r>
    </w:p>
    <w:p w14:paraId="24E8D25D" w14:textId="77777777" w:rsidR="00EB12CA" w:rsidRDefault="00EB12CA" w:rsidP="003C5E8D">
      <w:pPr>
        <w:spacing w:after="0" w:line="240" w:lineRule="auto"/>
        <w:jc w:val="both"/>
        <w:rPr>
          <w:rFonts w:ascii="Times New Roman" w:eastAsia="Times New Roman" w:hAnsi="Times New Roman" w:cs="Times New Roman"/>
          <w:sz w:val="24"/>
          <w:szCs w:val="24"/>
        </w:rPr>
      </w:pPr>
    </w:p>
    <w:p w14:paraId="40B5CED6" w14:textId="0F6B5D59" w:rsidR="009C11D6" w:rsidRPr="009A28FC" w:rsidRDefault="160B70A0"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 xml:space="preserve">Järeldus mõju olulisuse kohta: </w:t>
      </w:r>
      <w:r w:rsidR="001B3E3F">
        <w:rPr>
          <w:rFonts w:ascii="Times New Roman" w:eastAsia="Times New Roman" w:hAnsi="Times New Roman" w:cs="Times New Roman"/>
          <w:sz w:val="24"/>
          <w:szCs w:val="24"/>
        </w:rPr>
        <w:t>k</w:t>
      </w:r>
      <w:r w:rsidR="1C7272F2" w:rsidRPr="009A28FC">
        <w:rPr>
          <w:rFonts w:ascii="Times New Roman" w:eastAsia="Times New Roman" w:hAnsi="Times New Roman" w:cs="Times New Roman"/>
          <w:sz w:val="24"/>
          <w:szCs w:val="24"/>
        </w:rPr>
        <w:t xml:space="preserve">una muudatus puudutab ainult </w:t>
      </w:r>
      <w:proofErr w:type="spellStart"/>
      <w:r w:rsidR="1C7272F2" w:rsidRPr="009A28FC">
        <w:rPr>
          <w:rFonts w:ascii="Times New Roman" w:eastAsia="Times New Roman" w:hAnsi="Times New Roman" w:cs="Times New Roman"/>
          <w:sz w:val="24"/>
          <w:szCs w:val="24"/>
        </w:rPr>
        <w:t>TRAMi</w:t>
      </w:r>
      <w:proofErr w:type="spellEnd"/>
      <w:r w:rsidR="1C7272F2" w:rsidRPr="009A28FC">
        <w:rPr>
          <w:rFonts w:ascii="Times New Roman" w:eastAsia="Times New Roman" w:hAnsi="Times New Roman" w:cs="Times New Roman"/>
          <w:sz w:val="24"/>
          <w:szCs w:val="24"/>
        </w:rPr>
        <w:t xml:space="preserve"> töökorraldust</w:t>
      </w:r>
      <w:r w:rsidR="001B3E3F">
        <w:rPr>
          <w:rFonts w:ascii="Times New Roman" w:eastAsia="Times New Roman" w:hAnsi="Times New Roman" w:cs="Times New Roman"/>
          <w:sz w:val="24"/>
          <w:szCs w:val="24"/>
        </w:rPr>
        <w:t xml:space="preserve"> ja</w:t>
      </w:r>
      <w:r w:rsidR="1C7272F2" w:rsidRPr="009A28FC">
        <w:rPr>
          <w:rFonts w:ascii="Times New Roman" w:eastAsia="Times New Roman" w:hAnsi="Times New Roman" w:cs="Times New Roman"/>
          <w:sz w:val="24"/>
          <w:szCs w:val="24"/>
        </w:rPr>
        <w:t xml:space="preserve"> </w:t>
      </w:r>
      <w:r w:rsidR="001B3E3F">
        <w:rPr>
          <w:rFonts w:ascii="Times New Roman" w:eastAsia="Times New Roman" w:hAnsi="Times New Roman" w:cs="Times New Roman"/>
          <w:sz w:val="24"/>
          <w:szCs w:val="24"/>
        </w:rPr>
        <w:t>lisa</w:t>
      </w:r>
      <w:r w:rsidR="1C7272F2" w:rsidRPr="009A28FC">
        <w:rPr>
          <w:rFonts w:ascii="Times New Roman" w:eastAsia="Times New Roman" w:hAnsi="Times New Roman" w:cs="Times New Roman"/>
          <w:sz w:val="24"/>
          <w:szCs w:val="24"/>
        </w:rPr>
        <w:t>koormus jaotub eelduslikult pikemale perioodile, siis mõju saab lugeda vä</w:t>
      </w:r>
      <w:r w:rsidR="472C42C8" w:rsidRPr="009A28FC">
        <w:rPr>
          <w:rFonts w:ascii="Times New Roman" w:eastAsia="Times New Roman" w:hAnsi="Times New Roman" w:cs="Times New Roman"/>
          <w:sz w:val="24"/>
          <w:szCs w:val="24"/>
        </w:rPr>
        <w:t>heoluliseks.</w:t>
      </w:r>
    </w:p>
    <w:p w14:paraId="67F27C8B" w14:textId="77777777" w:rsidR="009C11D6" w:rsidRPr="009A28FC" w:rsidRDefault="009C11D6" w:rsidP="003C5E8D">
      <w:pPr>
        <w:spacing w:after="0" w:line="240" w:lineRule="auto"/>
        <w:jc w:val="both"/>
        <w:rPr>
          <w:rFonts w:ascii="Times New Roman" w:hAnsi="Times New Roman" w:cs="Times New Roman"/>
          <w:sz w:val="24"/>
          <w:szCs w:val="24"/>
        </w:rPr>
      </w:pPr>
    </w:p>
    <w:p w14:paraId="5CA0D455" w14:textId="4454FDB9" w:rsidR="009C11D6" w:rsidRPr="009A28FC" w:rsidRDefault="009C11D6" w:rsidP="003C5E8D">
      <w:pPr>
        <w:spacing w:after="0" w:line="240" w:lineRule="auto"/>
        <w:jc w:val="both"/>
        <w:rPr>
          <w:rFonts w:ascii="Times New Roman" w:hAnsi="Times New Roman" w:cs="Times New Roman"/>
          <w:b/>
          <w:sz w:val="24"/>
          <w:szCs w:val="24"/>
        </w:rPr>
      </w:pPr>
      <w:r w:rsidRPr="009A28FC">
        <w:rPr>
          <w:rFonts w:ascii="Times New Roman" w:hAnsi="Times New Roman" w:cs="Times New Roman"/>
          <w:b/>
          <w:sz w:val="24"/>
          <w:szCs w:val="24"/>
        </w:rPr>
        <w:t>7.</w:t>
      </w:r>
      <w:r w:rsidR="001B3E3F">
        <w:rPr>
          <w:rFonts w:ascii="Times New Roman" w:hAnsi="Times New Roman" w:cs="Times New Roman"/>
          <w:b/>
          <w:sz w:val="24"/>
          <w:szCs w:val="24"/>
        </w:rPr>
        <w:t xml:space="preserve"> </w:t>
      </w:r>
      <w:r w:rsidRPr="009A28FC">
        <w:rPr>
          <w:rFonts w:ascii="Times New Roman" w:hAnsi="Times New Roman" w:cs="Times New Roman"/>
          <w:b/>
          <w:sz w:val="24"/>
          <w:szCs w:val="24"/>
        </w:rPr>
        <w:t>Seaduse rakendamisega seotud riigi ja kohaliku omavalitsuse tegevus, eeldatavad kulud ja tulud</w:t>
      </w:r>
    </w:p>
    <w:p w14:paraId="20FEBA0A" w14:textId="77777777" w:rsidR="009C11D6" w:rsidRPr="009A28FC" w:rsidRDefault="009C11D6" w:rsidP="003C5E8D">
      <w:pPr>
        <w:spacing w:after="0" w:line="240" w:lineRule="auto"/>
        <w:jc w:val="both"/>
        <w:rPr>
          <w:rFonts w:ascii="Times New Roman" w:hAnsi="Times New Roman" w:cs="Times New Roman"/>
          <w:b/>
          <w:sz w:val="24"/>
          <w:szCs w:val="24"/>
        </w:rPr>
      </w:pPr>
    </w:p>
    <w:p w14:paraId="78A4F345" w14:textId="0982771C" w:rsidR="009C11D6" w:rsidRPr="009A28FC" w:rsidRDefault="7E0DD699" w:rsidP="003C5E8D">
      <w:pPr>
        <w:spacing w:after="0" w:line="240" w:lineRule="auto"/>
        <w:jc w:val="both"/>
        <w:rPr>
          <w:rFonts w:ascii="Times New Roman" w:hAnsi="Times New Roman" w:cs="Times New Roman"/>
          <w:sz w:val="24"/>
          <w:szCs w:val="24"/>
        </w:rPr>
      </w:pPr>
      <w:r w:rsidRPr="009A28FC">
        <w:rPr>
          <w:rFonts w:ascii="Times New Roman" w:eastAsia="Times New Roman" w:hAnsi="Times New Roman" w:cs="Times New Roman"/>
          <w:sz w:val="24"/>
          <w:szCs w:val="24"/>
        </w:rPr>
        <w:t xml:space="preserve">Seaduse rakendamine ei ole seotud oluliste riigi kulutustega. </w:t>
      </w:r>
      <w:r w:rsidR="001B3E3F">
        <w:rPr>
          <w:rFonts w:ascii="Times New Roman" w:eastAsia="Times New Roman" w:hAnsi="Times New Roman" w:cs="Times New Roman"/>
          <w:sz w:val="24"/>
          <w:szCs w:val="24"/>
        </w:rPr>
        <w:t>V</w:t>
      </w:r>
      <w:r w:rsidRPr="009A28FC">
        <w:rPr>
          <w:rFonts w:ascii="Times New Roman" w:eastAsia="Times New Roman" w:hAnsi="Times New Roman" w:cs="Times New Roman"/>
          <w:sz w:val="24"/>
          <w:szCs w:val="24"/>
        </w:rPr>
        <w:t xml:space="preserve">astutussätte </w:t>
      </w:r>
      <w:r w:rsidR="001B3E3F">
        <w:rPr>
          <w:rFonts w:ascii="Times New Roman" w:eastAsia="Times New Roman" w:hAnsi="Times New Roman" w:cs="Times New Roman"/>
          <w:sz w:val="24"/>
          <w:szCs w:val="24"/>
        </w:rPr>
        <w:t>lisamise tõttu</w:t>
      </w:r>
      <w:r w:rsidRPr="009A28FC">
        <w:rPr>
          <w:rFonts w:ascii="Times New Roman" w:eastAsia="Times New Roman" w:hAnsi="Times New Roman" w:cs="Times New Roman"/>
          <w:sz w:val="24"/>
          <w:szCs w:val="24"/>
        </w:rPr>
        <w:t xml:space="preserve"> ei ole tulusid ja kulusid võimalik tõsikindlalt prognoosida. Eraldi vastutussäte ei too vältimatult kaasa rohkem väärteokaristusi, lisaks võib selge vastutussäte pigem motiveerida isikuid väärtegusid vähem toime panema.</w:t>
      </w:r>
    </w:p>
    <w:p w14:paraId="23FCA995" w14:textId="77777777" w:rsidR="00EB12CA" w:rsidRDefault="00EB12CA" w:rsidP="003C5E8D">
      <w:pPr>
        <w:spacing w:after="0" w:line="240" w:lineRule="auto"/>
        <w:jc w:val="both"/>
        <w:rPr>
          <w:rFonts w:ascii="Times New Roman" w:eastAsia="Times New Roman" w:hAnsi="Times New Roman" w:cs="Times New Roman"/>
          <w:sz w:val="24"/>
          <w:szCs w:val="24"/>
        </w:rPr>
      </w:pPr>
    </w:p>
    <w:p w14:paraId="62FD0E0C" w14:textId="3068150F" w:rsidR="009C11D6" w:rsidRPr="0022596B" w:rsidRDefault="4FCB39C8"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lastRenderedPageBreak/>
        <w:t xml:space="preserve">Seaduse rakendamisel tekib Transpordiametile </w:t>
      </w:r>
      <w:r w:rsidR="001B3E3F">
        <w:rPr>
          <w:rFonts w:ascii="Times New Roman" w:eastAsia="Times New Roman" w:hAnsi="Times New Roman" w:cs="Times New Roman"/>
          <w:sz w:val="24"/>
          <w:szCs w:val="24"/>
        </w:rPr>
        <w:t>lisa</w:t>
      </w:r>
      <w:r w:rsidRPr="009A28FC">
        <w:rPr>
          <w:rFonts w:ascii="Times New Roman" w:eastAsia="Times New Roman" w:hAnsi="Times New Roman" w:cs="Times New Roman"/>
          <w:sz w:val="24"/>
          <w:szCs w:val="24"/>
        </w:rPr>
        <w:t xml:space="preserve">kulu </w:t>
      </w:r>
      <w:r w:rsidR="00322022">
        <w:rPr>
          <w:rFonts w:ascii="Times New Roman" w:eastAsia="Times New Roman" w:hAnsi="Times New Roman" w:cs="Times New Roman"/>
          <w:sz w:val="24"/>
          <w:szCs w:val="24"/>
        </w:rPr>
        <w:t>ligikaudu 60 000</w:t>
      </w:r>
      <w:r w:rsidR="00322022" w:rsidRPr="009A28FC">
        <w:rPr>
          <w:rFonts w:ascii="Times New Roman" w:eastAsia="Times New Roman" w:hAnsi="Times New Roman" w:cs="Times New Roman"/>
          <w:sz w:val="24"/>
          <w:szCs w:val="24"/>
        </w:rPr>
        <w:t xml:space="preserve"> </w:t>
      </w:r>
      <w:r w:rsidRPr="009A28FC">
        <w:rPr>
          <w:rFonts w:ascii="Times New Roman" w:eastAsia="Times New Roman" w:hAnsi="Times New Roman" w:cs="Times New Roman"/>
          <w:sz w:val="24"/>
          <w:szCs w:val="24"/>
        </w:rPr>
        <w:t>eurot liiklusregistri arendami</w:t>
      </w:r>
      <w:r w:rsidR="001B3E3F">
        <w:rPr>
          <w:rFonts w:ascii="Times New Roman" w:eastAsia="Times New Roman" w:hAnsi="Times New Roman" w:cs="Times New Roman"/>
          <w:sz w:val="24"/>
          <w:szCs w:val="24"/>
        </w:rPr>
        <w:t xml:space="preserve">sega – </w:t>
      </w:r>
      <w:r w:rsidRPr="009A28FC">
        <w:rPr>
          <w:rFonts w:ascii="Times New Roman" w:eastAsia="Times New Roman" w:hAnsi="Times New Roman" w:cs="Times New Roman"/>
          <w:sz w:val="24"/>
          <w:szCs w:val="24"/>
        </w:rPr>
        <w:t xml:space="preserve">fotorakenduse </w:t>
      </w:r>
      <w:proofErr w:type="spellStart"/>
      <w:r w:rsidRPr="009A28FC">
        <w:rPr>
          <w:rFonts w:ascii="Times New Roman" w:eastAsia="Times New Roman" w:hAnsi="Times New Roman" w:cs="Times New Roman"/>
          <w:sz w:val="24"/>
          <w:szCs w:val="24"/>
        </w:rPr>
        <w:t>DriveX</w:t>
      </w:r>
      <w:proofErr w:type="spellEnd"/>
      <w:r w:rsidRPr="009A28FC">
        <w:rPr>
          <w:rFonts w:ascii="Times New Roman" w:eastAsia="Times New Roman" w:hAnsi="Times New Roman" w:cs="Times New Roman"/>
          <w:sz w:val="24"/>
          <w:szCs w:val="24"/>
        </w:rPr>
        <w:t xml:space="preserve"> </w:t>
      </w:r>
      <w:r w:rsidR="480F250A" w:rsidRPr="009A28FC">
        <w:rPr>
          <w:rFonts w:ascii="Times New Roman" w:eastAsia="Times New Roman" w:hAnsi="Times New Roman" w:cs="Times New Roman"/>
          <w:sz w:val="24"/>
          <w:szCs w:val="24"/>
        </w:rPr>
        <w:t xml:space="preserve">(või analoogse) </w:t>
      </w:r>
      <w:r w:rsidRPr="009A28FC">
        <w:rPr>
          <w:rFonts w:ascii="Times New Roman" w:eastAsia="Times New Roman" w:hAnsi="Times New Roman" w:cs="Times New Roman"/>
          <w:sz w:val="24"/>
          <w:szCs w:val="24"/>
        </w:rPr>
        <w:t>kasutuselevõtmisega teatud juhtudel sõiduki olemasolu tõendamiseks registrist ajutisel kustutamisel</w:t>
      </w:r>
      <w:r w:rsidR="00322022">
        <w:rPr>
          <w:rFonts w:ascii="Times New Roman" w:eastAsia="Times New Roman" w:hAnsi="Times New Roman" w:cs="Times New Roman"/>
          <w:sz w:val="24"/>
          <w:szCs w:val="24"/>
        </w:rPr>
        <w:t xml:space="preserve"> ning seoses peatatud kandega sõidukite kustutamiseks vajalike täiendustega</w:t>
      </w:r>
      <w:r w:rsidRPr="009A28FC">
        <w:rPr>
          <w:rFonts w:ascii="Times New Roman" w:eastAsia="Times New Roman" w:hAnsi="Times New Roman" w:cs="Times New Roman"/>
          <w:sz w:val="24"/>
          <w:szCs w:val="24"/>
        </w:rPr>
        <w:t>.</w:t>
      </w:r>
      <w:r w:rsidR="00322434">
        <w:rPr>
          <w:rFonts w:ascii="Times New Roman" w:eastAsia="Times New Roman" w:hAnsi="Times New Roman" w:cs="Times New Roman"/>
          <w:sz w:val="24"/>
          <w:szCs w:val="24"/>
        </w:rPr>
        <w:t xml:space="preserve"> Viidatud lisakulu kaetakse Transpordiameti vahenditest.</w:t>
      </w:r>
    </w:p>
    <w:p w14:paraId="20842FA1" w14:textId="24CAEE90" w:rsidR="009C11D6" w:rsidRDefault="009C11D6" w:rsidP="003C5E8D">
      <w:pPr>
        <w:spacing w:after="0" w:line="240" w:lineRule="auto"/>
        <w:jc w:val="both"/>
        <w:rPr>
          <w:ins w:id="34" w:author="Kärt Voor" w:date="2024-03-18T16:00:00Z"/>
          <w:rFonts w:ascii="Times New Roman" w:hAnsi="Times New Roman" w:cs="Times New Roman"/>
          <w:sz w:val="24"/>
          <w:szCs w:val="24"/>
        </w:rPr>
      </w:pPr>
    </w:p>
    <w:p w14:paraId="2F971145" w14:textId="584C20B5" w:rsidR="001D7F3D" w:rsidRPr="001D7F3D" w:rsidRDefault="001D7F3D" w:rsidP="003C5E8D">
      <w:pPr>
        <w:spacing w:after="0" w:line="240" w:lineRule="auto"/>
        <w:jc w:val="both"/>
        <w:rPr>
          <w:ins w:id="35" w:author="Kärt Voor" w:date="2024-03-18T16:00:00Z"/>
          <w:rFonts w:ascii="Times New Roman" w:hAnsi="Times New Roman" w:cs="Times New Roman"/>
          <w:b/>
          <w:bCs/>
          <w:sz w:val="24"/>
          <w:szCs w:val="24"/>
          <w:rPrChange w:id="36" w:author="Kärt Voor" w:date="2024-03-18T16:00:00Z">
            <w:rPr>
              <w:ins w:id="37" w:author="Kärt Voor" w:date="2024-03-18T16:00:00Z"/>
              <w:rFonts w:ascii="Times New Roman" w:hAnsi="Times New Roman" w:cs="Times New Roman"/>
              <w:sz w:val="24"/>
              <w:szCs w:val="24"/>
            </w:rPr>
          </w:rPrChange>
        </w:rPr>
      </w:pPr>
      <w:commentRangeStart w:id="38"/>
      <w:ins w:id="39" w:author="Kärt Voor" w:date="2024-03-18T16:00:00Z">
        <w:r>
          <w:rPr>
            <w:rFonts w:ascii="Times New Roman" w:hAnsi="Times New Roman" w:cs="Times New Roman"/>
            <w:b/>
            <w:bCs/>
            <w:sz w:val="24"/>
            <w:szCs w:val="24"/>
          </w:rPr>
          <w:t>8. Rakendusaktid</w:t>
        </w:r>
      </w:ins>
      <w:commentRangeEnd w:id="38"/>
      <w:ins w:id="40" w:author="Kärt Voor" w:date="2024-03-18T16:07:00Z">
        <w:r w:rsidR="00717053">
          <w:rPr>
            <w:rStyle w:val="Kommentaariviide"/>
          </w:rPr>
          <w:commentReference w:id="38"/>
        </w:r>
      </w:ins>
    </w:p>
    <w:p w14:paraId="726BBFEB" w14:textId="77777777" w:rsidR="001D7F3D" w:rsidRPr="009A28FC" w:rsidRDefault="001D7F3D" w:rsidP="003C5E8D">
      <w:pPr>
        <w:spacing w:after="0" w:line="240" w:lineRule="auto"/>
        <w:jc w:val="both"/>
        <w:rPr>
          <w:rFonts w:ascii="Times New Roman" w:hAnsi="Times New Roman" w:cs="Times New Roman"/>
          <w:sz w:val="24"/>
          <w:szCs w:val="24"/>
        </w:rPr>
      </w:pPr>
    </w:p>
    <w:p w14:paraId="7EDA6934" w14:textId="1DC45FD7" w:rsidR="009C11D6" w:rsidRPr="009A28FC" w:rsidRDefault="001D7F3D" w:rsidP="003C5E8D">
      <w:pPr>
        <w:spacing w:after="0" w:line="240" w:lineRule="auto"/>
        <w:jc w:val="both"/>
        <w:rPr>
          <w:rFonts w:ascii="Times New Roman" w:hAnsi="Times New Roman" w:cs="Times New Roman"/>
          <w:b/>
          <w:bCs/>
          <w:sz w:val="24"/>
          <w:szCs w:val="24"/>
        </w:rPr>
      </w:pPr>
      <w:commentRangeStart w:id="41"/>
      <w:ins w:id="42" w:author="Kärt Voor" w:date="2024-03-18T16:01:00Z">
        <w:r>
          <w:rPr>
            <w:rFonts w:ascii="Times New Roman" w:hAnsi="Times New Roman" w:cs="Times New Roman"/>
            <w:b/>
            <w:bCs/>
            <w:sz w:val="24"/>
            <w:szCs w:val="24"/>
          </w:rPr>
          <w:t>9</w:t>
        </w:r>
      </w:ins>
      <w:del w:id="43" w:author="Kärt Voor" w:date="2024-03-18T16:01:00Z">
        <w:r w:rsidR="5D6B5D37" w:rsidRPr="009A28FC" w:rsidDel="001D7F3D">
          <w:rPr>
            <w:rFonts w:ascii="Times New Roman" w:hAnsi="Times New Roman" w:cs="Times New Roman"/>
            <w:b/>
            <w:bCs/>
            <w:sz w:val="24"/>
            <w:szCs w:val="24"/>
          </w:rPr>
          <w:delText>8</w:delText>
        </w:r>
      </w:del>
      <w:r w:rsidR="24B5062C" w:rsidRPr="009A28FC">
        <w:rPr>
          <w:rFonts w:ascii="Times New Roman" w:hAnsi="Times New Roman" w:cs="Times New Roman"/>
          <w:b/>
          <w:bCs/>
          <w:sz w:val="24"/>
          <w:szCs w:val="24"/>
        </w:rPr>
        <w:t>.</w:t>
      </w:r>
      <w:r w:rsidR="001B3E3F">
        <w:rPr>
          <w:rFonts w:ascii="Times New Roman" w:hAnsi="Times New Roman" w:cs="Times New Roman"/>
          <w:b/>
          <w:bCs/>
          <w:sz w:val="24"/>
          <w:szCs w:val="24"/>
        </w:rPr>
        <w:t xml:space="preserve"> </w:t>
      </w:r>
      <w:r w:rsidR="24B5062C" w:rsidRPr="009A28FC">
        <w:rPr>
          <w:rFonts w:ascii="Times New Roman" w:hAnsi="Times New Roman" w:cs="Times New Roman"/>
          <w:b/>
          <w:bCs/>
          <w:sz w:val="24"/>
          <w:szCs w:val="24"/>
        </w:rPr>
        <w:t>Seaduse jõustumine</w:t>
      </w:r>
    </w:p>
    <w:p w14:paraId="1C02DC17" w14:textId="77777777" w:rsidR="009C11D6" w:rsidRPr="009A28FC" w:rsidRDefault="009C11D6" w:rsidP="003C5E8D">
      <w:pPr>
        <w:spacing w:after="0" w:line="240" w:lineRule="auto"/>
        <w:jc w:val="both"/>
        <w:rPr>
          <w:rFonts w:ascii="Times New Roman" w:hAnsi="Times New Roman" w:cs="Times New Roman"/>
          <w:b/>
          <w:sz w:val="24"/>
          <w:szCs w:val="24"/>
        </w:rPr>
      </w:pPr>
    </w:p>
    <w:p w14:paraId="0AEED897" w14:textId="1999FA5C" w:rsidR="009C11D6" w:rsidRPr="009A28FC" w:rsidRDefault="63089579"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 xml:space="preserve">Seadus on kavandatud jõustuma </w:t>
      </w:r>
      <w:r w:rsidR="55947EB5" w:rsidRPr="009A28FC">
        <w:rPr>
          <w:rFonts w:ascii="Times New Roman" w:eastAsia="Times New Roman" w:hAnsi="Times New Roman" w:cs="Times New Roman"/>
          <w:sz w:val="24"/>
          <w:szCs w:val="24"/>
        </w:rPr>
        <w:t>202</w:t>
      </w:r>
      <w:r w:rsidR="68512E59" w:rsidRPr="009A28FC">
        <w:rPr>
          <w:rFonts w:ascii="Times New Roman" w:eastAsia="Times New Roman" w:hAnsi="Times New Roman" w:cs="Times New Roman"/>
          <w:sz w:val="24"/>
          <w:szCs w:val="24"/>
        </w:rPr>
        <w:t>4</w:t>
      </w:r>
      <w:r w:rsidR="55947EB5" w:rsidRPr="009A28FC">
        <w:rPr>
          <w:rFonts w:ascii="Times New Roman" w:eastAsia="Times New Roman" w:hAnsi="Times New Roman" w:cs="Times New Roman"/>
          <w:sz w:val="24"/>
          <w:szCs w:val="24"/>
        </w:rPr>
        <w:t>. aasta 1 juulil</w:t>
      </w:r>
      <w:r w:rsidRPr="009A28FC">
        <w:rPr>
          <w:rFonts w:ascii="Times New Roman" w:eastAsia="Times New Roman" w:hAnsi="Times New Roman" w:cs="Times New Roman"/>
          <w:sz w:val="24"/>
          <w:szCs w:val="24"/>
        </w:rPr>
        <w:t>.</w:t>
      </w:r>
      <w:commentRangeEnd w:id="41"/>
      <w:r w:rsidR="001D7F3D">
        <w:rPr>
          <w:rStyle w:val="Kommentaariviide"/>
        </w:rPr>
        <w:commentReference w:id="41"/>
      </w:r>
    </w:p>
    <w:p w14:paraId="255F1864" w14:textId="7615376E" w:rsidR="009C11D6" w:rsidRPr="009A28FC" w:rsidRDefault="009C11D6" w:rsidP="003C5E8D">
      <w:pPr>
        <w:spacing w:after="0" w:line="240" w:lineRule="auto"/>
        <w:jc w:val="both"/>
        <w:rPr>
          <w:rFonts w:ascii="Times New Roman" w:eastAsia="Times New Roman" w:hAnsi="Times New Roman" w:cs="Times New Roman"/>
          <w:sz w:val="24"/>
          <w:szCs w:val="24"/>
        </w:rPr>
      </w:pPr>
    </w:p>
    <w:p w14:paraId="11F0CDE2" w14:textId="2E38D6E4" w:rsidR="009C11D6" w:rsidRPr="009A28FC" w:rsidRDefault="001D7F3D" w:rsidP="003C5E8D">
      <w:pPr>
        <w:spacing w:after="0" w:line="240" w:lineRule="auto"/>
        <w:jc w:val="both"/>
        <w:rPr>
          <w:rFonts w:ascii="Times New Roman" w:hAnsi="Times New Roman" w:cs="Times New Roman"/>
          <w:b/>
          <w:bCs/>
          <w:sz w:val="24"/>
          <w:szCs w:val="24"/>
        </w:rPr>
      </w:pPr>
      <w:ins w:id="44" w:author="Kärt Voor" w:date="2024-03-18T16:01:00Z">
        <w:r>
          <w:rPr>
            <w:rFonts w:ascii="Times New Roman" w:eastAsia="Times New Roman" w:hAnsi="Times New Roman" w:cs="Times New Roman"/>
            <w:b/>
            <w:bCs/>
            <w:sz w:val="24"/>
            <w:szCs w:val="24"/>
          </w:rPr>
          <w:t>9</w:t>
        </w:r>
      </w:ins>
      <w:del w:id="45" w:author="Kärt Voor" w:date="2024-03-18T16:01:00Z">
        <w:r w:rsidR="1DFA2C96" w:rsidRPr="009A28FC" w:rsidDel="001D7F3D">
          <w:rPr>
            <w:rFonts w:ascii="Times New Roman" w:eastAsia="Times New Roman" w:hAnsi="Times New Roman" w:cs="Times New Roman"/>
            <w:b/>
            <w:bCs/>
            <w:sz w:val="24"/>
            <w:szCs w:val="24"/>
          </w:rPr>
          <w:delText>8</w:delText>
        </w:r>
      </w:del>
      <w:r w:rsidR="1DFA2C96" w:rsidRPr="009A28FC">
        <w:rPr>
          <w:rFonts w:ascii="Times New Roman" w:eastAsia="Times New Roman" w:hAnsi="Times New Roman" w:cs="Times New Roman"/>
          <w:b/>
          <w:bCs/>
          <w:sz w:val="24"/>
          <w:szCs w:val="24"/>
        </w:rPr>
        <w:t xml:space="preserve">.1. </w:t>
      </w:r>
      <w:r w:rsidR="1DFA2C96" w:rsidRPr="009A28FC">
        <w:rPr>
          <w:rFonts w:ascii="Times New Roman" w:hAnsi="Times New Roman" w:cs="Times New Roman"/>
          <w:b/>
          <w:bCs/>
          <w:sz w:val="24"/>
          <w:szCs w:val="24"/>
        </w:rPr>
        <w:t>Erisused jõustumises:</w:t>
      </w:r>
    </w:p>
    <w:p w14:paraId="4A0657D1" w14:textId="3C21FF77" w:rsidR="009C11D6" w:rsidRPr="009A28FC" w:rsidRDefault="009C11D6" w:rsidP="003C5E8D">
      <w:pPr>
        <w:spacing w:after="0" w:line="240" w:lineRule="auto"/>
        <w:jc w:val="both"/>
        <w:rPr>
          <w:rFonts w:ascii="Times New Roman" w:eastAsia="Times New Roman" w:hAnsi="Times New Roman" w:cs="Times New Roman"/>
          <w:sz w:val="24"/>
          <w:szCs w:val="24"/>
        </w:rPr>
      </w:pPr>
    </w:p>
    <w:p w14:paraId="4616DC80" w14:textId="2928527B" w:rsidR="009C11D6" w:rsidRPr="009A28FC" w:rsidRDefault="63089579" w:rsidP="003C5E8D">
      <w:pPr>
        <w:spacing w:after="0" w:line="240" w:lineRule="auto"/>
        <w:jc w:val="both"/>
        <w:rPr>
          <w:rFonts w:ascii="Times New Roman" w:eastAsia="Times New Roman" w:hAnsi="Times New Roman" w:cs="Times New Roman"/>
          <w:sz w:val="24"/>
          <w:szCs w:val="24"/>
        </w:rPr>
      </w:pPr>
      <w:commentRangeStart w:id="46"/>
      <w:r w:rsidRPr="009A28FC">
        <w:rPr>
          <w:rFonts w:ascii="Times New Roman" w:eastAsia="Times New Roman" w:hAnsi="Times New Roman" w:cs="Times New Roman"/>
          <w:sz w:val="24"/>
          <w:szCs w:val="24"/>
        </w:rPr>
        <w:t xml:space="preserve">Seaduse § 1 </w:t>
      </w:r>
      <w:r w:rsidR="4A7B5226" w:rsidRPr="009A28FC">
        <w:rPr>
          <w:rFonts w:ascii="Times New Roman" w:eastAsia="Times New Roman" w:hAnsi="Times New Roman" w:cs="Times New Roman"/>
          <w:sz w:val="24"/>
          <w:szCs w:val="24"/>
        </w:rPr>
        <w:t xml:space="preserve">jõustub </w:t>
      </w:r>
      <w:r w:rsidR="059A6699" w:rsidRPr="009A28FC">
        <w:rPr>
          <w:rFonts w:ascii="Times New Roman" w:eastAsia="Times New Roman" w:hAnsi="Times New Roman" w:cs="Times New Roman"/>
          <w:sz w:val="24"/>
          <w:szCs w:val="24"/>
        </w:rPr>
        <w:t xml:space="preserve">2025. aasta </w:t>
      </w:r>
      <w:r w:rsidR="6D740DCF" w:rsidRPr="009A28FC">
        <w:rPr>
          <w:rFonts w:ascii="Times New Roman" w:eastAsia="Times New Roman" w:hAnsi="Times New Roman" w:cs="Times New Roman"/>
          <w:sz w:val="24"/>
          <w:szCs w:val="24"/>
        </w:rPr>
        <w:t>1. jaanuaril.</w:t>
      </w:r>
      <w:commentRangeEnd w:id="46"/>
      <w:r w:rsidR="001D7F3D">
        <w:rPr>
          <w:rStyle w:val="Kommentaariviide"/>
        </w:rPr>
        <w:commentReference w:id="46"/>
      </w:r>
    </w:p>
    <w:p w14:paraId="0C496E9F" w14:textId="2F2C281D" w:rsidR="009C11D6" w:rsidRPr="009A28FC" w:rsidRDefault="009C11D6" w:rsidP="003C5E8D">
      <w:pPr>
        <w:spacing w:after="0" w:line="240" w:lineRule="auto"/>
        <w:jc w:val="both"/>
        <w:rPr>
          <w:rFonts w:ascii="Times New Roman" w:eastAsia="Times New Roman" w:hAnsi="Times New Roman" w:cs="Times New Roman"/>
          <w:sz w:val="24"/>
          <w:szCs w:val="24"/>
        </w:rPr>
      </w:pPr>
    </w:p>
    <w:p w14:paraId="49039159" w14:textId="40A2164D" w:rsidR="009C11D6" w:rsidRPr="009A28FC" w:rsidRDefault="7260D1FC"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Jõustumisaeg on valitud arvestusega, et seaduse vastuvõtmise ja jõustumise vahele jääks piisav aeg, et normi adressaadid saaksid muudatustega tutvuda ja arvestada uute nõuetega.</w:t>
      </w:r>
    </w:p>
    <w:p w14:paraId="272EB961" w14:textId="53CB61CB" w:rsidR="5D74CC4B" w:rsidRPr="009A28FC" w:rsidRDefault="5D74CC4B" w:rsidP="003C5E8D">
      <w:pPr>
        <w:spacing w:after="0" w:line="240" w:lineRule="auto"/>
        <w:jc w:val="both"/>
        <w:rPr>
          <w:rFonts w:ascii="Times New Roman" w:eastAsia="Times New Roman" w:hAnsi="Times New Roman" w:cs="Times New Roman"/>
          <w:sz w:val="24"/>
          <w:szCs w:val="24"/>
        </w:rPr>
      </w:pPr>
    </w:p>
    <w:p w14:paraId="5F6399E3" w14:textId="7C125758" w:rsidR="58566DCA" w:rsidRDefault="001D7F3D" w:rsidP="003C5E8D">
      <w:pPr>
        <w:spacing w:after="0" w:line="240" w:lineRule="auto"/>
        <w:jc w:val="both"/>
        <w:rPr>
          <w:rFonts w:ascii="Times New Roman" w:eastAsia="Times New Roman" w:hAnsi="Times New Roman" w:cs="Times New Roman"/>
          <w:sz w:val="24"/>
          <w:szCs w:val="24"/>
        </w:rPr>
      </w:pPr>
      <w:ins w:id="47" w:author="Kärt Voor" w:date="2024-03-18T16:03:00Z">
        <w:r>
          <w:rPr>
            <w:rFonts w:ascii="Times New Roman" w:eastAsia="Times New Roman" w:hAnsi="Times New Roman" w:cs="Times New Roman"/>
            <w:sz w:val="24"/>
            <w:szCs w:val="24"/>
          </w:rPr>
          <w:t xml:space="preserve">Eelnõu </w:t>
        </w:r>
      </w:ins>
      <w:del w:id="48" w:author="Kärt Voor" w:date="2024-03-18T16:03:00Z">
        <w:r w:rsidR="58566DCA" w:rsidRPr="009A28FC" w:rsidDel="001D7F3D">
          <w:rPr>
            <w:rFonts w:ascii="Times New Roman" w:eastAsia="Times New Roman" w:hAnsi="Times New Roman" w:cs="Times New Roman"/>
            <w:sz w:val="24"/>
            <w:szCs w:val="24"/>
          </w:rPr>
          <w:delText xml:space="preserve">Paragrahvi </w:delText>
        </w:r>
      </w:del>
      <w:ins w:id="49" w:author="Kärt Voor" w:date="2024-03-18T16:03:00Z">
        <w:r>
          <w:rPr>
            <w:rFonts w:ascii="Times New Roman" w:eastAsia="Times New Roman" w:hAnsi="Times New Roman" w:cs="Times New Roman"/>
            <w:sz w:val="24"/>
            <w:szCs w:val="24"/>
          </w:rPr>
          <w:t>§</w:t>
        </w:r>
        <w:r w:rsidRPr="009A28FC">
          <w:rPr>
            <w:rFonts w:ascii="Times New Roman" w:eastAsia="Times New Roman" w:hAnsi="Times New Roman" w:cs="Times New Roman"/>
            <w:sz w:val="24"/>
            <w:szCs w:val="24"/>
          </w:rPr>
          <w:t xml:space="preserve"> </w:t>
        </w:r>
      </w:ins>
      <w:r w:rsidR="58566DCA" w:rsidRPr="009A28FC">
        <w:rPr>
          <w:rFonts w:ascii="Times New Roman" w:eastAsia="Times New Roman" w:hAnsi="Times New Roman" w:cs="Times New Roman"/>
          <w:sz w:val="24"/>
          <w:szCs w:val="24"/>
        </w:rPr>
        <w:t xml:space="preserve">2 </w:t>
      </w:r>
      <w:commentRangeStart w:id="50"/>
      <w:r w:rsidR="58566DCA" w:rsidRPr="009A28FC">
        <w:rPr>
          <w:rFonts w:ascii="Times New Roman" w:eastAsia="Times New Roman" w:hAnsi="Times New Roman" w:cs="Times New Roman"/>
          <w:sz w:val="24"/>
          <w:szCs w:val="24"/>
        </w:rPr>
        <w:t>osa sätte</w:t>
      </w:r>
      <w:r w:rsidR="001B3E3F">
        <w:rPr>
          <w:rFonts w:ascii="Times New Roman" w:eastAsia="Times New Roman" w:hAnsi="Times New Roman" w:cs="Times New Roman"/>
          <w:sz w:val="24"/>
          <w:szCs w:val="24"/>
        </w:rPr>
        <w:t>i</w:t>
      </w:r>
      <w:r w:rsidR="58566DCA" w:rsidRPr="009A28FC">
        <w:rPr>
          <w:rFonts w:ascii="Times New Roman" w:eastAsia="Times New Roman" w:hAnsi="Times New Roman" w:cs="Times New Roman"/>
          <w:sz w:val="24"/>
          <w:szCs w:val="24"/>
        </w:rPr>
        <w:t xml:space="preserve">d </w:t>
      </w:r>
      <w:commentRangeEnd w:id="50"/>
      <w:r>
        <w:rPr>
          <w:rStyle w:val="Kommentaariviide"/>
        </w:rPr>
        <w:commentReference w:id="50"/>
      </w:r>
      <w:r w:rsidR="58566DCA" w:rsidRPr="009A28FC">
        <w:rPr>
          <w:rFonts w:ascii="Times New Roman" w:eastAsia="Times New Roman" w:hAnsi="Times New Roman" w:cs="Times New Roman"/>
          <w:sz w:val="24"/>
          <w:szCs w:val="24"/>
        </w:rPr>
        <w:t>ja § 3 jõustuvad ü</w:t>
      </w:r>
      <w:r w:rsidR="001B3E3F">
        <w:rPr>
          <w:rFonts w:ascii="Times New Roman" w:eastAsia="Times New Roman" w:hAnsi="Times New Roman" w:cs="Times New Roman"/>
          <w:sz w:val="24"/>
          <w:szCs w:val="24"/>
        </w:rPr>
        <w:t>l</w:t>
      </w:r>
      <w:r w:rsidR="58566DCA" w:rsidRPr="009A28FC">
        <w:rPr>
          <w:rFonts w:ascii="Times New Roman" w:eastAsia="Times New Roman" w:hAnsi="Times New Roman" w:cs="Times New Roman"/>
          <w:sz w:val="24"/>
          <w:szCs w:val="24"/>
        </w:rPr>
        <w:t xml:space="preserve">disest </w:t>
      </w:r>
      <w:r w:rsidR="58DA9FEC" w:rsidRPr="009A28FC">
        <w:rPr>
          <w:rFonts w:ascii="Times New Roman" w:eastAsia="Times New Roman" w:hAnsi="Times New Roman" w:cs="Times New Roman"/>
          <w:sz w:val="24"/>
          <w:szCs w:val="24"/>
        </w:rPr>
        <w:t xml:space="preserve">jõustumisajast </w:t>
      </w:r>
      <w:r w:rsidR="58566DCA" w:rsidRPr="009A28FC">
        <w:rPr>
          <w:rFonts w:ascii="Times New Roman" w:eastAsia="Times New Roman" w:hAnsi="Times New Roman" w:cs="Times New Roman"/>
          <w:sz w:val="24"/>
          <w:szCs w:val="24"/>
        </w:rPr>
        <w:t>erinevalt</w:t>
      </w:r>
      <w:r w:rsidR="001B3E3F">
        <w:rPr>
          <w:rFonts w:ascii="Times New Roman" w:eastAsia="Times New Roman" w:hAnsi="Times New Roman" w:cs="Times New Roman"/>
          <w:sz w:val="24"/>
          <w:szCs w:val="24"/>
        </w:rPr>
        <w:t>, sõltudes</w:t>
      </w:r>
      <w:r w:rsidR="58566DCA" w:rsidRPr="009A28FC">
        <w:rPr>
          <w:rFonts w:ascii="Times New Roman" w:eastAsia="Times New Roman" w:hAnsi="Times New Roman" w:cs="Times New Roman"/>
          <w:sz w:val="24"/>
          <w:szCs w:val="24"/>
        </w:rPr>
        <w:t xml:space="preserve"> </w:t>
      </w:r>
      <w:proofErr w:type="spellStart"/>
      <w:r w:rsidR="58566DCA" w:rsidRPr="009A28FC">
        <w:rPr>
          <w:rFonts w:ascii="Times New Roman" w:eastAsia="Times New Roman" w:hAnsi="Times New Roman" w:cs="Times New Roman"/>
          <w:sz w:val="24"/>
          <w:szCs w:val="24"/>
        </w:rPr>
        <w:t>TRAM</w:t>
      </w:r>
      <w:r w:rsidR="001B3E3F">
        <w:rPr>
          <w:rFonts w:ascii="Times New Roman" w:eastAsia="Times New Roman" w:hAnsi="Times New Roman" w:cs="Times New Roman"/>
          <w:sz w:val="24"/>
          <w:szCs w:val="24"/>
        </w:rPr>
        <w:t>i</w:t>
      </w:r>
      <w:proofErr w:type="spellEnd"/>
      <w:r w:rsidR="58566DCA" w:rsidRPr="009A28FC">
        <w:rPr>
          <w:rFonts w:ascii="Times New Roman" w:eastAsia="Times New Roman" w:hAnsi="Times New Roman" w:cs="Times New Roman"/>
          <w:sz w:val="24"/>
          <w:szCs w:val="24"/>
        </w:rPr>
        <w:t xml:space="preserve"> tehnilisest valmisolekust ja regulatsiooni erinevast rakendamisvajadusest</w:t>
      </w:r>
      <w:r w:rsidR="1118EEBA" w:rsidRPr="009A28FC">
        <w:rPr>
          <w:rFonts w:ascii="Times New Roman" w:eastAsia="Times New Roman" w:hAnsi="Times New Roman" w:cs="Times New Roman"/>
          <w:sz w:val="24"/>
          <w:szCs w:val="24"/>
        </w:rPr>
        <w:t xml:space="preserve"> vastavalt 01.01.2025, 01.01. 2026, 01.07.2026 ning 01.01.2027</w:t>
      </w:r>
      <w:r w:rsidR="58566DCA" w:rsidRPr="009A28FC">
        <w:rPr>
          <w:rFonts w:ascii="Times New Roman" w:eastAsia="Times New Roman" w:hAnsi="Times New Roman" w:cs="Times New Roman"/>
          <w:sz w:val="24"/>
          <w:szCs w:val="24"/>
        </w:rPr>
        <w:t>.</w:t>
      </w:r>
    </w:p>
    <w:p w14:paraId="7AE67B87" w14:textId="77777777" w:rsidR="00EB12CA" w:rsidRDefault="00EB12CA" w:rsidP="003C5E8D">
      <w:pPr>
        <w:spacing w:after="0" w:line="240" w:lineRule="auto"/>
        <w:jc w:val="both"/>
        <w:rPr>
          <w:rFonts w:ascii="Times New Roman" w:eastAsia="Times New Roman" w:hAnsi="Times New Roman" w:cs="Times New Roman"/>
          <w:sz w:val="24"/>
          <w:szCs w:val="24"/>
        </w:rPr>
      </w:pPr>
    </w:p>
    <w:p w14:paraId="42953147" w14:textId="761CC540" w:rsidR="00EB12CA" w:rsidRPr="009A28FC" w:rsidRDefault="00EB12CA"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Jõustumisaeg on valitud arvestusega, et seaduse vastuvõtmise ja jõustumise vahele jääks piisav aeg, et normi adressaadid saaksid muudatustega tutvuda ja arvestada uute nõuetega.</w:t>
      </w:r>
    </w:p>
    <w:p w14:paraId="23E46F47" w14:textId="72C23502" w:rsidR="5D74CC4B" w:rsidRPr="009A28FC" w:rsidRDefault="5D74CC4B" w:rsidP="003C5E8D">
      <w:pPr>
        <w:spacing w:after="0" w:line="240" w:lineRule="auto"/>
        <w:jc w:val="both"/>
        <w:rPr>
          <w:rFonts w:ascii="Times New Roman" w:eastAsia="Times New Roman" w:hAnsi="Times New Roman" w:cs="Times New Roman"/>
          <w:sz w:val="24"/>
          <w:szCs w:val="24"/>
        </w:rPr>
      </w:pPr>
    </w:p>
    <w:p w14:paraId="483832ED" w14:textId="6D8849F4" w:rsidR="009C11D6" w:rsidRPr="009A28FC" w:rsidRDefault="24B5062C" w:rsidP="003C5E8D">
      <w:pPr>
        <w:spacing w:after="0" w:line="240" w:lineRule="auto"/>
        <w:jc w:val="both"/>
        <w:rPr>
          <w:rFonts w:ascii="Times New Roman" w:eastAsia="Times New Roman" w:hAnsi="Times New Roman" w:cs="Times New Roman"/>
          <w:b/>
          <w:bCs/>
          <w:sz w:val="24"/>
          <w:szCs w:val="24"/>
        </w:rPr>
      </w:pPr>
      <w:r w:rsidRPr="009A28FC">
        <w:rPr>
          <w:rFonts w:ascii="Times New Roman" w:hAnsi="Times New Roman" w:cs="Times New Roman"/>
          <w:b/>
          <w:bCs/>
          <w:sz w:val="24"/>
          <w:szCs w:val="24"/>
        </w:rPr>
        <w:t>1</w:t>
      </w:r>
      <w:ins w:id="51" w:author="Kärt Voor" w:date="2024-03-18T16:02:00Z">
        <w:r w:rsidR="001D7F3D">
          <w:rPr>
            <w:rFonts w:ascii="Times New Roman" w:hAnsi="Times New Roman" w:cs="Times New Roman"/>
            <w:b/>
            <w:bCs/>
            <w:sz w:val="24"/>
            <w:szCs w:val="24"/>
          </w:rPr>
          <w:t>1</w:t>
        </w:r>
      </w:ins>
      <w:del w:id="52" w:author="Kärt Voor" w:date="2024-03-18T16:02:00Z">
        <w:r w:rsidRPr="009A28FC" w:rsidDel="001D7F3D">
          <w:rPr>
            <w:rFonts w:ascii="Times New Roman" w:hAnsi="Times New Roman" w:cs="Times New Roman"/>
            <w:b/>
            <w:bCs/>
            <w:sz w:val="24"/>
            <w:szCs w:val="24"/>
          </w:rPr>
          <w:delText>0</w:delText>
        </w:r>
      </w:del>
      <w:r w:rsidRPr="009A28FC">
        <w:rPr>
          <w:rFonts w:ascii="Times New Roman" w:hAnsi="Times New Roman" w:cs="Times New Roman"/>
          <w:b/>
          <w:bCs/>
          <w:sz w:val="24"/>
          <w:szCs w:val="24"/>
        </w:rPr>
        <w:t>.</w:t>
      </w:r>
      <w:r w:rsidR="001B3E3F">
        <w:rPr>
          <w:rFonts w:ascii="Times New Roman" w:hAnsi="Times New Roman" w:cs="Times New Roman"/>
          <w:b/>
          <w:bCs/>
          <w:sz w:val="24"/>
          <w:szCs w:val="24"/>
        </w:rPr>
        <w:t xml:space="preserve"> </w:t>
      </w:r>
      <w:r w:rsidRPr="009A28FC">
        <w:rPr>
          <w:rFonts w:ascii="Times New Roman" w:eastAsia="Times New Roman" w:hAnsi="Times New Roman" w:cs="Times New Roman"/>
          <w:b/>
          <w:bCs/>
          <w:sz w:val="24"/>
          <w:szCs w:val="24"/>
        </w:rPr>
        <w:t>Eelnõu kooskõlastamine, huvirühmade kaasamine ja avalik konsultatsioon</w:t>
      </w:r>
    </w:p>
    <w:p w14:paraId="2F069BF2" w14:textId="77777777" w:rsidR="009C11D6" w:rsidRPr="009A28FC" w:rsidRDefault="009C11D6" w:rsidP="003C5E8D">
      <w:pPr>
        <w:spacing w:after="0" w:line="240" w:lineRule="auto"/>
        <w:jc w:val="both"/>
        <w:rPr>
          <w:rFonts w:ascii="Times New Roman" w:eastAsia="Times New Roman" w:hAnsi="Times New Roman" w:cs="Times New Roman"/>
          <w:sz w:val="24"/>
          <w:szCs w:val="24"/>
        </w:rPr>
      </w:pPr>
    </w:p>
    <w:p w14:paraId="58C8C324" w14:textId="546462F8" w:rsidR="24B5062C" w:rsidRPr="009A28FC" w:rsidRDefault="24B5062C"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 xml:space="preserve">Eelnõu esitatakse kooskõlastamiseks eelnõude infosüsteemi EIS kaudu </w:t>
      </w:r>
      <w:r w:rsidR="1B0A31A1" w:rsidRPr="009A28FC">
        <w:rPr>
          <w:rFonts w:ascii="Times New Roman" w:eastAsia="Times New Roman" w:hAnsi="Times New Roman" w:cs="Times New Roman"/>
          <w:sz w:val="24"/>
          <w:szCs w:val="24"/>
        </w:rPr>
        <w:t>Regionaal- ja Põllumajandus</w:t>
      </w:r>
      <w:r w:rsidRPr="009A28FC">
        <w:rPr>
          <w:rFonts w:ascii="Times New Roman" w:eastAsia="Times New Roman" w:hAnsi="Times New Roman" w:cs="Times New Roman"/>
          <w:sz w:val="24"/>
          <w:szCs w:val="24"/>
        </w:rPr>
        <w:t>ministeeriumile, Majandus- ja Kommunikatsiooniministeeriumile, Rahandusministeeriumile,</w:t>
      </w:r>
      <w:r w:rsidR="349A4E69" w:rsidRPr="009A28FC">
        <w:rPr>
          <w:rFonts w:ascii="Times New Roman" w:eastAsia="Times New Roman" w:hAnsi="Times New Roman" w:cs="Times New Roman"/>
          <w:sz w:val="24"/>
          <w:szCs w:val="24"/>
        </w:rPr>
        <w:t xml:space="preserve"> Siseministeeriumile</w:t>
      </w:r>
      <w:r w:rsidR="177F851E" w:rsidRPr="009A28FC">
        <w:rPr>
          <w:rFonts w:ascii="Times New Roman" w:eastAsia="Times New Roman" w:hAnsi="Times New Roman" w:cs="Times New Roman"/>
          <w:sz w:val="24"/>
          <w:szCs w:val="24"/>
        </w:rPr>
        <w:t>,</w:t>
      </w:r>
      <w:r w:rsidRPr="009A28FC">
        <w:rPr>
          <w:rFonts w:ascii="Times New Roman" w:eastAsia="Times New Roman" w:hAnsi="Times New Roman" w:cs="Times New Roman"/>
          <w:sz w:val="24"/>
          <w:szCs w:val="24"/>
        </w:rPr>
        <w:t xml:space="preserve"> Justiitsministeeriumile ning arvamuse avaldamiseks</w:t>
      </w:r>
      <w:r w:rsidR="18010AFA" w:rsidRPr="009A28FC">
        <w:rPr>
          <w:rFonts w:ascii="Times New Roman" w:eastAsia="Times New Roman" w:hAnsi="Times New Roman" w:cs="Times New Roman"/>
          <w:sz w:val="24"/>
          <w:szCs w:val="24"/>
        </w:rPr>
        <w:t xml:space="preserve"> Transpordiamet</w:t>
      </w:r>
      <w:r w:rsidR="009916CD" w:rsidRPr="009A28FC">
        <w:rPr>
          <w:rFonts w:ascii="Times New Roman" w:eastAsia="Times New Roman" w:hAnsi="Times New Roman" w:cs="Times New Roman"/>
          <w:sz w:val="24"/>
          <w:szCs w:val="24"/>
        </w:rPr>
        <w:t>ile</w:t>
      </w:r>
      <w:r w:rsidR="18010AFA" w:rsidRPr="009A28FC">
        <w:rPr>
          <w:rFonts w:ascii="Times New Roman" w:eastAsia="Times New Roman" w:hAnsi="Times New Roman" w:cs="Times New Roman"/>
          <w:sz w:val="24"/>
          <w:szCs w:val="24"/>
        </w:rPr>
        <w:t>, Eesti Vanatehnika Klubide Lii</w:t>
      </w:r>
      <w:r w:rsidR="009916CD" w:rsidRPr="009A28FC">
        <w:rPr>
          <w:rFonts w:ascii="Times New Roman" w:eastAsia="Times New Roman" w:hAnsi="Times New Roman" w:cs="Times New Roman"/>
          <w:sz w:val="24"/>
          <w:szCs w:val="24"/>
        </w:rPr>
        <w:t>dule</w:t>
      </w:r>
      <w:r w:rsidR="395DA3C7" w:rsidRPr="009A28FC">
        <w:rPr>
          <w:rFonts w:ascii="Times New Roman" w:eastAsia="Times New Roman" w:hAnsi="Times New Roman" w:cs="Times New Roman"/>
          <w:sz w:val="24"/>
          <w:szCs w:val="24"/>
        </w:rPr>
        <w:t>, Eesti Linnade ja Valdade Liidule, Eesti Ringmajandusettevõtete Lii</w:t>
      </w:r>
      <w:r w:rsidR="009916CD" w:rsidRPr="009A28FC">
        <w:rPr>
          <w:rFonts w:ascii="Times New Roman" w:eastAsia="Times New Roman" w:hAnsi="Times New Roman" w:cs="Times New Roman"/>
          <w:sz w:val="24"/>
          <w:szCs w:val="24"/>
        </w:rPr>
        <w:t>dule</w:t>
      </w:r>
      <w:r w:rsidR="395DA3C7" w:rsidRPr="009A28FC">
        <w:rPr>
          <w:rFonts w:ascii="Times New Roman" w:eastAsia="Times New Roman" w:hAnsi="Times New Roman" w:cs="Times New Roman"/>
          <w:sz w:val="24"/>
          <w:szCs w:val="24"/>
        </w:rPr>
        <w:t>, Eesti Kaupmeeste Lii</w:t>
      </w:r>
      <w:r w:rsidR="009916CD" w:rsidRPr="009A28FC">
        <w:rPr>
          <w:rFonts w:ascii="Times New Roman" w:eastAsia="Times New Roman" w:hAnsi="Times New Roman" w:cs="Times New Roman"/>
          <w:sz w:val="24"/>
          <w:szCs w:val="24"/>
        </w:rPr>
        <w:t>dule</w:t>
      </w:r>
      <w:r w:rsidR="395DA3C7" w:rsidRPr="009A28FC">
        <w:rPr>
          <w:rFonts w:ascii="Times New Roman" w:eastAsia="Times New Roman" w:hAnsi="Times New Roman" w:cs="Times New Roman"/>
          <w:sz w:val="24"/>
          <w:szCs w:val="24"/>
        </w:rPr>
        <w:t>, Eesti Kaubandus-Tööstusko</w:t>
      </w:r>
      <w:r w:rsidR="009916CD" w:rsidRPr="009A28FC">
        <w:rPr>
          <w:rFonts w:ascii="Times New Roman" w:eastAsia="Times New Roman" w:hAnsi="Times New Roman" w:cs="Times New Roman"/>
          <w:sz w:val="24"/>
          <w:szCs w:val="24"/>
        </w:rPr>
        <w:t>j</w:t>
      </w:r>
      <w:r w:rsidR="395DA3C7" w:rsidRPr="009A28FC">
        <w:rPr>
          <w:rFonts w:ascii="Times New Roman" w:eastAsia="Times New Roman" w:hAnsi="Times New Roman" w:cs="Times New Roman"/>
          <w:sz w:val="24"/>
          <w:szCs w:val="24"/>
        </w:rPr>
        <w:t>a</w:t>
      </w:r>
      <w:r w:rsidR="009916CD" w:rsidRPr="009A28FC">
        <w:rPr>
          <w:rFonts w:ascii="Times New Roman" w:eastAsia="Times New Roman" w:hAnsi="Times New Roman" w:cs="Times New Roman"/>
          <w:sz w:val="24"/>
          <w:szCs w:val="24"/>
        </w:rPr>
        <w:t>le</w:t>
      </w:r>
      <w:r w:rsidR="395DA3C7" w:rsidRPr="009A28FC">
        <w:rPr>
          <w:rFonts w:ascii="Times New Roman" w:eastAsia="Times New Roman" w:hAnsi="Times New Roman" w:cs="Times New Roman"/>
          <w:sz w:val="24"/>
          <w:szCs w:val="24"/>
        </w:rPr>
        <w:t xml:space="preserve">, </w:t>
      </w:r>
      <w:r w:rsidR="39E5BC29" w:rsidRPr="009A28FC">
        <w:rPr>
          <w:rFonts w:ascii="Times New Roman" w:eastAsia="Times New Roman" w:hAnsi="Times New Roman" w:cs="Times New Roman"/>
          <w:sz w:val="24"/>
          <w:szCs w:val="24"/>
        </w:rPr>
        <w:t>Eesti Jäätmekäitlejate Lii</w:t>
      </w:r>
      <w:r w:rsidR="009916CD" w:rsidRPr="009A28FC">
        <w:rPr>
          <w:rFonts w:ascii="Times New Roman" w:eastAsia="Times New Roman" w:hAnsi="Times New Roman" w:cs="Times New Roman"/>
          <w:sz w:val="24"/>
          <w:szCs w:val="24"/>
        </w:rPr>
        <w:t>dule</w:t>
      </w:r>
      <w:r w:rsidR="39E5BC29" w:rsidRPr="009A28FC">
        <w:rPr>
          <w:rFonts w:ascii="Times New Roman" w:eastAsia="Times New Roman" w:hAnsi="Times New Roman" w:cs="Times New Roman"/>
          <w:sz w:val="24"/>
          <w:szCs w:val="24"/>
        </w:rPr>
        <w:t xml:space="preserve">, </w:t>
      </w:r>
      <w:r w:rsidR="395DA3C7" w:rsidRPr="009A28FC">
        <w:rPr>
          <w:rFonts w:ascii="Times New Roman" w:eastAsia="Times New Roman" w:hAnsi="Times New Roman" w:cs="Times New Roman"/>
          <w:sz w:val="24"/>
          <w:szCs w:val="24"/>
        </w:rPr>
        <w:t>Eesti Väike- ja Keskmiste Ettevõtjate Assotsiatsioon</w:t>
      </w:r>
      <w:r w:rsidR="009A28FC" w:rsidRPr="009A28FC">
        <w:rPr>
          <w:rFonts w:ascii="Times New Roman" w:eastAsia="Times New Roman" w:hAnsi="Times New Roman" w:cs="Times New Roman"/>
          <w:sz w:val="24"/>
          <w:szCs w:val="24"/>
        </w:rPr>
        <w:t>ile</w:t>
      </w:r>
      <w:r w:rsidR="31C9B84C" w:rsidRPr="009A28FC">
        <w:rPr>
          <w:rFonts w:ascii="Times New Roman" w:eastAsia="Times New Roman" w:hAnsi="Times New Roman" w:cs="Times New Roman"/>
          <w:sz w:val="24"/>
          <w:szCs w:val="24"/>
        </w:rPr>
        <w:t>,</w:t>
      </w:r>
      <w:r w:rsidR="395DA3C7" w:rsidRPr="009A28FC">
        <w:rPr>
          <w:rFonts w:ascii="Times New Roman" w:eastAsia="Times New Roman" w:hAnsi="Times New Roman" w:cs="Times New Roman"/>
          <w:sz w:val="24"/>
          <w:szCs w:val="24"/>
        </w:rPr>
        <w:t xml:space="preserve"> E-Kaubanduse Lii</w:t>
      </w:r>
      <w:r w:rsidR="009A28FC" w:rsidRPr="009A28FC">
        <w:rPr>
          <w:rFonts w:ascii="Times New Roman" w:eastAsia="Times New Roman" w:hAnsi="Times New Roman" w:cs="Times New Roman"/>
          <w:sz w:val="24"/>
          <w:szCs w:val="24"/>
        </w:rPr>
        <w:t>dule</w:t>
      </w:r>
      <w:r w:rsidR="2B67AA73" w:rsidRPr="009A28FC">
        <w:rPr>
          <w:rFonts w:ascii="Times New Roman" w:eastAsia="Times New Roman" w:hAnsi="Times New Roman" w:cs="Times New Roman"/>
          <w:sz w:val="24"/>
          <w:szCs w:val="24"/>
        </w:rPr>
        <w:t>.</w:t>
      </w:r>
    </w:p>
    <w:p w14:paraId="4FC6A3B8" w14:textId="0D658195" w:rsidR="2259178C" w:rsidRPr="00D91EE2" w:rsidRDefault="2259178C" w:rsidP="003C5E8D">
      <w:pPr>
        <w:spacing w:after="0" w:line="240" w:lineRule="auto"/>
        <w:jc w:val="both"/>
        <w:rPr>
          <w:rFonts w:ascii="Times New Roman" w:eastAsia="Times New Roman" w:hAnsi="Times New Roman" w:cs="Times New Roman"/>
          <w:sz w:val="24"/>
          <w:szCs w:val="24"/>
        </w:rPr>
      </w:pPr>
      <w:r w:rsidRPr="009A28FC">
        <w:rPr>
          <w:rFonts w:ascii="Times New Roman" w:eastAsia="Times New Roman" w:hAnsi="Times New Roman" w:cs="Times New Roman"/>
          <w:sz w:val="24"/>
          <w:szCs w:val="24"/>
        </w:rPr>
        <w:t xml:space="preserve">Eelnõu saadetakse arvamuse avaldamiseks </w:t>
      </w:r>
      <w:r w:rsidR="00561B52">
        <w:rPr>
          <w:rFonts w:ascii="Times New Roman" w:eastAsia="Times New Roman" w:hAnsi="Times New Roman" w:cs="Times New Roman"/>
          <w:sz w:val="24"/>
          <w:szCs w:val="24"/>
        </w:rPr>
        <w:t xml:space="preserve">järgmistele </w:t>
      </w:r>
      <w:r w:rsidR="19CA9663" w:rsidRPr="009A28FC">
        <w:rPr>
          <w:rFonts w:ascii="Times New Roman" w:eastAsia="Times New Roman" w:hAnsi="Times New Roman" w:cs="Times New Roman"/>
          <w:sz w:val="24"/>
          <w:szCs w:val="24"/>
        </w:rPr>
        <w:t>m</w:t>
      </w:r>
      <w:r w:rsidR="0D09EEF3" w:rsidRPr="009A28FC">
        <w:rPr>
          <w:rFonts w:ascii="Times New Roman" w:eastAsia="Times New Roman" w:hAnsi="Times New Roman" w:cs="Times New Roman"/>
          <w:sz w:val="24"/>
          <w:szCs w:val="24"/>
        </w:rPr>
        <w:t>ootorsõidukite ja mootorsõidukite osade maaletooja</w:t>
      </w:r>
      <w:r w:rsidR="40B9C418" w:rsidRPr="009A28FC">
        <w:rPr>
          <w:rFonts w:ascii="Times New Roman" w:eastAsia="Times New Roman" w:hAnsi="Times New Roman" w:cs="Times New Roman"/>
          <w:sz w:val="24"/>
          <w:szCs w:val="24"/>
        </w:rPr>
        <w:t>tele</w:t>
      </w:r>
      <w:r w:rsidR="0D09EEF3" w:rsidRPr="009A28FC">
        <w:rPr>
          <w:rFonts w:ascii="Times New Roman" w:eastAsia="Times New Roman" w:hAnsi="Times New Roman" w:cs="Times New Roman"/>
          <w:sz w:val="24"/>
          <w:szCs w:val="24"/>
        </w:rPr>
        <w:t>: Autode Müügi- ja Teenindusettevõtete Eesti Liit,</w:t>
      </w:r>
      <w:r w:rsidR="66AF71C8" w:rsidRPr="009A28FC">
        <w:rPr>
          <w:rFonts w:ascii="Times New Roman" w:eastAsia="Times New Roman" w:hAnsi="Times New Roman" w:cs="Times New Roman"/>
          <w:sz w:val="24"/>
          <w:szCs w:val="24"/>
        </w:rPr>
        <w:t xml:space="preserve"> Autoettevõtete Liit, ADBD OÜ, Osaühing TRADILO, AS RENEST, </w:t>
      </w:r>
      <w:proofErr w:type="spellStart"/>
      <w:r w:rsidR="66AF71C8" w:rsidRPr="009A28FC">
        <w:rPr>
          <w:rFonts w:ascii="Times New Roman" w:eastAsia="Times New Roman" w:hAnsi="Times New Roman" w:cs="Times New Roman"/>
          <w:sz w:val="24"/>
          <w:szCs w:val="24"/>
        </w:rPr>
        <w:t>PrimeExport</w:t>
      </w:r>
      <w:proofErr w:type="spellEnd"/>
      <w:r w:rsidR="66AF71C8" w:rsidRPr="009A28FC">
        <w:rPr>
          <w:rFonts w:ascii="Times New Roman" w:eastAsia="Times New Roman" w:hAnsi="Times New Roman" w:cs="Times New Roman"/>
          <w:sz w:val="24"/>
          <w:szCs w:val="24"/>
        </w:rPr>
        <w:t xml:space="preserve"> OÜ, </w:t>
      </w:r>
      <w:proofErr w:type="spellStart"/>
      <w:r w:rsidR="66AF71C8" w:rsidRPr="009A28FC">
        <w:rPr>
          <w:rFonts w:ascii="Times New Roman" w:eastAsia="Times New Roman" w:hAnsi="Times New Roman" w:cs="Times New Roman"/>
          <w:sz w:val="24"/>
          <w:szCs w:val="24"/>
        </w:rPr>
        <w:t>Mechatronic</w:t>
      </w:r>
      <w:proofErr w:type="spellEnd"/>
      <w:r w:rsidR="66AF71C8" w:rsidRPr="009A28FC">
        <w:rPr>
          <w:rFonts w:ascii="Times New Roman" w:eastAsia="Times New Roman" w:hAnsi="Times New Roman" w:cs="Times New Roman"/>
          <w:sz w:val="24"/>
          <w:szCs w:val="24"/>
        </w:rPr>
        <w:t xml:space="preserve"> OÜ, OÜ </w:t>
      </w:r>
      <w:proofErr w:type="spellStart"/>
      <w:r w:rsidR="66AF71C8" w:rsidRPr="009A28FC">
        <w:rPr>
          <w:rFonts w:ascii="Times New Roman" w:eastAsia="Times New Roman" w:hAnsi="Times New Roman" w:cs="Times New Roman"/>
          <w:sz w:val="24"/>
          <w:szCs w:val="24"/>
        </w:rPr>
        <w:t>Carcom</w:t>
      </w:r>
      <w:proofErr w:type="spellEnd"/>
      <w:r w:rsidR="66AF71C8" w:rsidRPr="009A28FC">
        <w:rPr>
          <w:rFonts w:ascii="Times New Roman" w:eastAsia="Times New Roman" w:hAnsi="Times New Roman" w:cs="Times New Roman"/>
          <w:sz w:val="24"/>
          <w:szCs w:val="24"/>
        </w:rPr>
        <w:t>, Auto-</w:t>
      </w:r>
      <w:proofErr w:type="spellStart"/>
      <w:r w:rsidR="66AF71C8" w:rsidRPr="009A28FC">
        <w:rPr>
          <w:rFonts w:ascii="Times New Roman" w:eastAsia="Times New Roman" w:hAnsi="Times New Roman" w:cs="Times New Roman"/>
          <w:sz w:val="24"/>
          <w:szCs w:val="24"/>
        </w:rPr>
        <w:t>Bon</w:t>
      </w:r>
      <w:proofErr w:type="spellEnd"/>
      <w:r w:rsidR="66AF71C8" w:rsidRPr="009A28FC">
        <w:rPr>
          <w:rFonts w:ascii="Times New Roman" w:eastAsia="Times New Roman" w:hAnsi="Times New Roman" w:cs="Times New Roman"/>
          <w:sz w:val="24"/>
          <w:szCs w:val="24"/>
        </w:rPr>
        <w:t xml:space="preserve"> Baltic OÜ, OÜ </w:t>
      </w:r>
      <w:proofErr w:type="spellStart"/>
      <w:r w:rsidR="66AF71C8" w:rsidRPr="009A28FC">
        <w:rPr>
          <w:rFonts w:ascii="Times New Roman" w:eastAsia="Times New Roman" w:hAnsi="Times New Roman" w:cs="Times New Roman"/>
          <w:sz w:val="24"/>
          <w:szCs w:val="24"/>
        </w:rPr>
        <w:t>Pabela</w:t>
      </w:r>
      <w:proofErr w:type="spellEnd"/>
      <w:r w:rsidR="66AF71C8" w:rsidRPr="009A28FC">
        <w:rPr>
          <w:rFonts w:ascii="Times New Roman" w:eastAsia="Times New Roman" w:hAnsi="Times New Roman" w:cs="Times New Roman"/>
          <w:sz w:val="24"/>
          <w:szCs w:val="24"/>
        </w:rPr>
        <w:t xml:space="preserve"> Auto, ASC Motors OÜ</w:t>
      </w:r>
      <w:r w:rsidR="4AAEED80" w:rsidRPr="009A28FC">
        <w:rPr>
          <w:rFonts w:ascii="Times New Roman" w:eastAsia="Times New Roman" w:hAnsi="Times New Roman" w:cs="Times New Roman"/>
          <w:sz w:val="24"/>
          <w:szCs w:val="24"/>
        </w:rPr>
        <w:t xml:space="preserve">, Skaut24 OÜ, Nordic Auto OÜ, OÜ </w:t>
      </w:r>
      <w:proofErr w:type="spellStart"/>
      <w:r w:rsidR="4AAEED80" w:rsidRPr="009A28FC">
        <w:rPr>
          <w:rFonts w:ascii="Times New Roman" w:eastAsia="Times New Roman" w:hAnsi="Times New Roman" w:cs="Times New Roman"/>
          <w:sz w:val="24"/>
          <w:szCs w:val="24"/>
        </w:rPr>
        <w:t>Crossar</w:t>
      </w:r>
      <w:proofErr w:type="spellEnd"/>
      <w:r w:rsidR="4AAEED80" w:rsidRPr="009A28FC">
        <w:rPr>
          <w:rFonts w:ascii="Times New Roman" w:eastAsia="Times New Roman" w:hAnsi="Times New Roman" w:cs="Times New Roman"/>
          <w:sz w:val="24"/>
          <w:szCs w:val="24"/>
        </w:rPr>
        <w:t xml:space="preserve">, OÜ AD Consult, </w:t>
      </w:r>
      <w:proofErr w:type="spellStart"/>
      <w:r w:rsidR="4AAEED80" w:rsidRPr="009A28FC">
        <w:rPr>
          <w:rFonts w:ascii="Times New Roman" w:eastAsia="Times New Roman" w:hAnsi="Times New Roman" w:cs="Times New Roman"/>
          <w:sz w:val="24"/>
          <w:szCs w:val="24"/>
        </w:rPr>
        <w:t>Car</w:t>
      </w:r>
      <w:proofErr w:type="spellEnd"/>
      <w:r w:rsidR="4AAEED80" w:rsidRPr="009A28FC">
        <w:rPr>
          <w:rFonts w:ascii="Times New Roman" w:eastAsia="Times New Roman" w:hAnsi="Times New Roman" w:cs="Times New Roman"/>
          <w:sz w:val="24"/>
          <w:szCs w:val="24"/>
        </w:rPr>
        <w:t xml:space="preserve"> Exchange OÜ, Osaühing Merisaare Autod, </w:t>
      </w:r>
      <w:proofErr w:type="spellStart"/>
      <w:r w:rsidR="4AAEED80" w:rsidRPr="009A28FC">
        <w:rPr>
          <w:rFonts w:ascii="Times New Roman" w:eastAsia="Times New Roman" w:hAnsi="Times New Roman" w:cs="Times New Roman"/>
          <w:sz w:val="24"/>
          <w:szCs w:val="24"/>
        </w:rPr>
        <w:t>Euest</w:t>
      </w:r>
      <w:proofErr w:type="spellEnd"/>
      <w:r w:rsidR="4AAEED80" w:rsidRPr="009A28FC">
        <w:rPr>
          <w:rFonts w:ascii="Times New Roman" w:eastAsia="Times New Roman" w:hAnsi="Times New Roman" w:cs="Times New Roman"/>
          <w:sz w:val="24"/>
          <w:szCs w:val="24"/>
        </w:rPr>
        <w:t xml:space="preserve"> OÜ, USA Cars OÜ, AS </w:t>
      </w:r>
      <w:proofErr w:type="spellStart"/>
      <w:r w:rsidR="4AAEED80" w:rsidRPr="009A28FC">
        <w:rPr>
          <w:rFonts w:ascii="Times New Roman" w:eastAsia="Times New Roman" w:hAnsi="Times New Roman" w:cs="Times New Roman"/>
          <w:sz w:val="24"/>
          <w:szCs w:val="24"/>
        </w:rPr>
        <w:t>Carring</w:t>
      </w:r>
      <w:proofErr w:type="spellEnd"/>
      <w:r w:rsidR="4AAEED80" w:rsidRPr="009A28FC">
        <w:rPr>
          <w:rFonts w:ascii="Times New Roman" w:eastAsia="Times New Roman" w:hAnsi="Times New Roman" w:cs="Times New Roman"/>
          <w:sz w:val="24"/>
          <w:szCs w:val="24"/>
        </w:rPr>
        <w:t>, OÜ Atlan</w:t>
      </w:r>
      <w:r w:rsidR="2BCAA88B" w:rsidRPr="009A28FC">
        <w:rPr>
          <w:rFonts w:ascii="Times New Roman" w:eastAsia="Times New Roman" w:hAnsi="Times New Roman" w:cs="Times New Roman"/>
          <w:sz w:val="24"/>
          <w:szCs w:val="24"/>
        </w:rPr>
        <w:t xml:space="preserve">te, OÜ </w:t>
      </w:r>
      <w:proofErr w:type="spellStart"/>
      <w:r w:rsidR="2BCAA88B" w:rsidRPr="009A28FC">
        <w:rPr>
          <w:rFonts w:ascii="Times New Roman" w:eastAsia="Times New Roman" w:hAnsi="Times New Roman" w:cs="Times New Roman"/>
          <w:sz w:val="24"/>
          <w:szCs w:val="24"/>
        </w:rPr>
        <w:t>Docs</w:t>
      </w:r>
      <w:proofErr w:type="spellEnd"/>
      <w:r w:rsidR="2BCAA88B" w:rsidRPr="009A28FC">
        <w:rPr>
          <w:rFonts w:ascii="Times New Roman" w:eastAsia="Times New Roman" w:hAnsi="Times New Roman" w:cs="Times New Roman"/>
          <w:sz w:val="24"/>
          <w:szCs w:val="24"/>
        </w:rPr>
        <w:t xml:space="preserve"> Nordic, OÜ </w:t>
      </w:r>
      <w:proofErr w:type="spellStart"/>
      <w:r w:rsidR="2BCAA88B" w:rsidRPr="009A28FC">
        <w:rPr>
          <w:rFonts w:ascii="Times New Roman" w:eastAsia="Times New Roman" w:hAnsi="Times New Roman" w:cs="Times New Roman"/>
          <w:sz w:val="24"/>
          <w:szCs w:val="24"/>
        </w:rPr>
        <w:t>Hektor</w:t>
      </w:r>
      <w:proofErr w:type="spellEnd"/>
      <w:r w:rsidR="2BCAA88B" w:rsidRPr="009A28FC">
        <w:rPr>
          <w:rFonts w:ascii="Times New Roman" w:eastAsia="Times New Roman" w:hAnsi="Times New Roman" w:cs="Times New Roman"/>
          <w:sz w:val="24"/>
          <w:szCs w:val="24"/>
        </w:rPr>
        <w:t xml:space="preserve">, A1 Autokeskus OÜ, </w:t>
      </w:r>
      <w:proofErr w:type="spellStart"/>
      <w:r w:rsidR="2BCAA88B" w:rsidRPr="009A28FC">
        <w:rPr>
          <w:rFonts w:ascii="Times New Roman" w:eastAsia="Times New Roman" w:hAnsi="Times New Roman" w:cs="Times New Roman"/>
          <w:sz w:val="24"/>
          <w:szCs w:val="24"/>
        </w:rPr>
        <w:t>Bros</w:t>
      </w:r>
      <w:proofErr w:type="spellEnd"/>
      <w:r w:rsidR="2BCAA88B" w:rsidRPr="009A28FC">
        <w:rPr>
          <w:rFonts w:ascii="Times New Roman" w:eastAsia="Times New Roman" w:hAnsi="Times New Roman" w:cs="Times New Roman"/>
          <w:sz w:val="24"/>
          <w:szCs w:val="24"/>
        </w:rPr>
        <w:t xml:space="preserve"> OÜ, TT-Mobile OÜ, </w:t>
      </w:r>
      <w:proofErr w:type="spellStart"/>
      <w:r w:rsidR="2BCAA88B" w:rsidRPr="009A28FC">
        <w:rPr>
          <w:rFonts w:ascii="Times New Roman" w:eastAsia="Times New Roman" w:hAnsi="Times New Roman" w:cs="Times New Roman"/>
          <w:sz w:val="24"/>
          <w:szCs w:val="24"/>
        </w:rPr>
        <w:t>JossCar</w:t>
      </w:r>
      <w:proofErr w:type="spellEnd"/>
      <w:r w:rsidR="2BCAA88B" w:rsidRPr="009A28FC">
        <w:rPr>
          <w:rFonts w:ascii="Times New Roman" w:eastAsia="Times New Roman" w:hAnsi="Times New Roman" w:cs="Times New Roman"/>
          <w:sz w:val="24"/>
          <w:szCs w:val="24"/>
        </w:rPr>
        <w:t xml:space="preserve"> OÜ, </w:t>
      </w:r>
      <w:proofErr w:type="spellStart"/>
      <w:r w:rsidR="2BCAA88B" w:rsidRPr="009A28FC">
        <w:rPr>
          <w:rFonts w:ascii="Times New Roman" w:eastAsia="Times New Roman" w:hAnsi="Times New Roman" w:cs="Times New Roman"/>
          <w:sz w:val="24"/>
          <w:szCs w:val="24"/>
        </w:rPr>
        <w:t>Rosma</w:t>
      </w:r>
      <w:proofErr w:type="spellEnd"/>
      <w:r w:rsidR="2BCAA88B" w:rsidRPr="009A28FC">
        <w:rPr>
          <w:rFonts w:ascii="Times New Roman" w:eastAsia="Times New Roman" w:hAnsi="Times New Roman" w:cs="Times New Roman"/>
          <w:sz w:val="24"/>
          <w:szCs w:val="24"/>
        </w:rPr>
        <w:t xml:space="preserve"> OÜ, OÜ </w:t>
      </w:r>
      <w:proofErr w:type="spellStart"/>
      <w:r w:rsidR="2BCAA88B" w:rsidRPr="009A28FC">
        <w:rPr>
          <w:rFonts w:ascii="Times New Roman" w:eastAsia="Times New Roman" w:hAnsi="Times New Roman" w:cs="Times New Roman"/>
          <w:sz w:val="24"/>
          <w:szCs w:val="24"/>
        </w:rPr>
        <w:t>Rodrigo</w:t>
      </w:r>
      <w:proofErr w:type="spellEnd"/>
      <w:r w:rsidR="2BCAA88B" w:rsidRPr="009A28FC">
        <w:rPr>
          <w:rFonts w:ascii="Times New Roman" w:eastAsia="Times New Roman" w:hAnsi="Times New Roman" w:cs="Times New Roman"/>
          <w:sz w:val="24"/>
          <w:szCs w:val="24"/>
        </w:rPr>
        <w:t xml:space="preserve">, OÜ </w:t>
      </w:r>
      <w:proofErr w:type="spellStart"/>
      <w:r w:rsidR="2BCAA88B" w:rsidRPr="009A28FC">
        <w:rPr>
          <w:rFonts w:ascii="Times New Roman" w:eastAsia="Times New Roman" w:hAnsi="Times New Roman" w:cs="Times New Roman"/>
          <w:sz w:val="24"/>
          <w:szCs w:val="24"/>
        </w:rPr>
        <w:t>Dalinger</w:t>
      </w:r>
      <w:proofErr w:type="spellEnd"/>
      <w:r w:rsidR="2BCAA88B" w:rsidRPr="009A28FC">
        <w:rPr>
          <w:rFonts w:ascii="Times New Roman" w:eastAsia="Times New Roman" w:hAnsi="Times New Roman" w:cs="Times New Roman"/>
          <w:sz w:val="24"/>
          <w:szCs w:val="24"/>
        </w:rPr>
        <w:t xml:space="preserve"> Auto, </w:t>
      </w:r>
      <w:proofErr w:type="spellStart"/>
      <w:r w:rsidR="2BCAA88B" w:rsidRPr="009A28FC">
        <w:rPr>
          <w:rFonts w:ascii="Times New Roman" w:eastAsia="Times New Roman" w:hAnsi="Times New Roman" w:cs="Times New Roman"/>
          <w:sz w:val="24"/>
          <w:szCs w:val="24"/>
        </w:rPr>
        <w:t>Raidsaare</w:t>
      </w:r>
      <w:proofErr w:type="spellEnd"/>
      <w:r w:rsidR="2BCAA88B" w:rsidRPr="009A28FC">
        <w:rPr>
          <w:rFonts w:ascii="Times New Roman" w:eastAsia="Times New Roman" w:hAnsi="Times New Roman" w:cs="Times New Roman"/>
          <w:sz w:val="24"/>
          <w:szCs w:val="24"/>
        </w:rPr>
        <w:t xml:space="preserve"> OÜ, AGR</w:t>
      </w:r>
      <w:r w:rsidR="34FAF137" w:rsidRPr="009A28FC">
        <w:rPr>
          <w:rFonts w:ascii="Times New Roman" w:eastAsia="Times New Roman" w:hAnsi="Times New Roman" w:cs="Times New Roman"/>
          <w:sz w:val="24"/>
          <w:szCs w:val="24"/>
        </w:rPr>
        <w:t xml:space="preserve"> Autokeskus OÜ, </w:t>
      </w:r>
      <w:proofErr w:type="spellStart"/>
      <w:r w:rsidR="34FAF137" w:rsidRPr="009A28FC">
        <w:rPr>
          <w:rFonts w:ascii="Times New Roman" w:eastAsia="Times New Roman" w:hAnsi="Times New Roman" w:cs="Times New Roman"/>
          <w:sz w:val="24"/>
          <w:szCs w:val="24"/>
        </w:rPr>
        <w:t>Oolmar</w:t>
      </w:r>
      <w:proofErr w:type="spellEnd"/>
      <w:r w:rsidR="34FAF137" w:rsidRPr="009A28FC">
        <w:rPr>
          <w:rFonts w:ascii="Times New Roman" w:eastAsia="Times New Roman" w:hAnsi="Times New Roman" w:cs="Times New Roman"/>
          <w:sz w:val="24"/>
          <w:szCs w:val="24"/>
        </w:rPr>
        <w:t xml:space="preserve"> autos OÜ, AutoHalle OÜ, Nissan Nordic Europe </w:t>
      </w:r>
      <w:proofErr w:type="spellStart"/>
      <w:r w:rsidR="34FAF137" w:rsidRPr="009A28FC">
        <w:rPr>
          <w:rFonts w:ascii="Times New Roman" w:eastAsia="Times New Roman" w:hAnsi="Times New Roman" w:cs="Times New Roman"/>
          <w:sz w:val="24"/>
          <w:szCs w:val="24"/>
        </w:rPr>
        <w:t>Oy</w:t>
      </w:r>
      <w:proofErr w:type="spellEnd"/>
      <w:r w:rsidR="34FAF137" w:rsidRPr="009A28FC">
        <w:rPr>
          <w:rFonts w:ascii="Times New Roman" w:eastAsia="Times New Roman" w:hAnsi="Times New Roman" w:cs="Times New Roman"/>
          <w:sz w:val="24"/>
          <w:szCs w:val="24"/>
        </w:rPr>
        <w:t xml:space="preserve"> Eesti filiaal, </w:t>
      </w:r>
      <w:proofErr w:type="spellStart"/>
      <w:r w:rsidR="34FAF137" w:rsidRPr="009A28FC">
        <w:rPr>
          <w:rFonts w:ascii="Times New Roman" w:eastAsia="Times New Roman" w:hAnsi="Times New Roman" w:cs="Times New Roman"/>
          <w:sz w:val="24"/>
          <w:szCs w:val="24"/>
        </w:rPr>
        <w:t>Marpatex</w:t>
      </w:r>
      <w:proofErr w:type="spellEnd"/>
      <w:r w:rsidR="34FAF137" w:rsidRPr="009A28FC">
        <w:rPr>
          <w:rFonts w:ascii="Times New Roman" w:eastAsia="Times New Roman" w:hAnsi="Times New Roman" w:cs="Times New Roman"/>
          <w:sz w:val="24"/>
          <w:szCs w:val="24"/>
        </w:rPr>
        <w:t xml:space="preserve"> OÜ, OÜ Nordauto Grupp, Auto Forte Tallinn OÜ, </w:t>
      </w:r>
      <w:proofErr w:type="spellStart"/>
      <w:r w:rsidR="34FAF137" w:rsidRPr="009A28FC">
        <w:rPr>
          <w:rFonts w:ascii="Times New Roman" w:eastAsia="Times New Roman" w:hAnsi="Times New Roman" w:cs="Times New Roman"/>
          <w:sz w:val="24"/>
          <w:szCs w:val="24"/>
        </w:rPr>
        <w:t>Autowelt</w:t>
      </w:r>
      <w:proofErr w:type="spellEnd"/>
      <w:r w:rsidR="34FAF137" w:rsidRPr="009A28FC">
        <w:rPr>
          <w:rFonts w:ascii="Times New Roman" w:eastAsia="Times New Roman" w:hAnsi="Times New Roman" w:cs="Times New Roman"/>
          <w:sz w:val="24"/>
          <w:szCs w:val="24"/>
        </w:rPr>
        <w:t xml:space="preserve"> Balti</w:t>
      </w:r>
      <w:r w:rsidR="321EFAA0" w:rsidRPr="009A28FC">
        <w:rPr>
          <w:rFonts w:ascii="Times New Roman" w:eastAsia="Times New Roman" w:hAnsi="Times New Roman" w:cs="Times New Roman"/>
          <w:sz w:val="24"/>
          <w:szCs w:val="24"/>
        </w:rPr>
        <w:t xml:space="preserve">c OÜ, OÜ Import Auto, OÜ </w:t>
      </w:r>
      <w:proofErr w:type="spellStart"/>
      <w:r w:rsidR="321EFAA0" w:rsidRPr="009A28FC">
        <w:rPr>
          <w:rFonts w:ascii="Times New Roman" w:eastAsia="Times New Roman" w:hAnsi="Times New Roman" w:cs="Times New Roman"/>
          <w:sz w:val="24"/>
          <w:szCs w:val="24"/>
        </w:rPr>
        <w:t>Daamele</w:t>
      </w:r>
      <w:proofErr w:type="spellEnd"/>
      <w:r w:rsidR="321EFAA0" w:rsidRPr="009A28FC">
        <w:rPr>
          <w:rFonts w:ascii="Times New Roman" w:eastAsia="Times New Roman" w:hAnsi="Times New Roman" w:cs="Times New Roman"/>
          <w:sz w:val="24"/>
          <w:szCs w:val="24"/>
        </w:rPr>
        <w:t xml:space="preserve">, OÜ Tika Auto, </w:t>
      </w:r>
      <w:proofErr w:type="spellStart"/>
      <w:r w:rsidR="321EFAA0" w:rsidRPr="009A28FC">
        <w:rPr>
          <w:rFonts w:ascii="Times New Roman" w:eastAsia="Times New Roman" w:hAnsi="Times New Roman" w:cs="Times New Roman"/>
          <w:sz w:val="24"/>
          <w:szCs w:val="24"/>
        </w:rPr>
        <w:t>Autospirit</w:t>
      </w:r>
      <w:proofErr w:type="spellEnd"/>
      <w:r w:rsidR="321EFAA0" w:rsidRPr="009A28FC">
        <w:rPr>
          <w:rFonts w:ascii="Times New Roman" w:eastAsia="Times New Roman" w:hAnsi="Times New Roman" w:cs="Times New Roman"/>
          <w:sz w:val="24"/>
          <w:szCs w:val="24"/>
        </w:rPr>
        <w:t xml:space="preserve"> Tartu OÜ, OÜ </w:t>
      </w:r>
      <w:proofErr w:type="spellStart"/>
      <w:r w:rsidR="321EFAA0" w:rsidRPr="009A28FC">
        <w:rPr>
          <w:rFonts w:ascii="Times New Roman" w:eastAsia="Times New Roman" w:hAnsi="Times New Roman" w:cs="Times New Roman"/>
          <w:sz w:val="24"/>
          <w:szCs w:val="24"/>
        </w:rPr>
        <w:t>KIndle</w:t>
      </w:r>
      <w:proofErr w:type="spellEnd"/>
      <w:r w:rsidR="321EFAA0" w:rsidRPr="009A28FC">
        <w:rPr>
          <w:rFonts w:ascii="Times New Roman" w:eastAsia="Times New Roman" w:hAnsi="Times New Roman" w:cs="Times New Roman"/>
          <w:sz w:val="24"/>
          <w:szCs w:val="24"/>
        </w:rPr>
        <w:t xml:space="preserve">, OÜ AL Mare Auto, OÜ </w:t>
      </w:r>
      <w:proofErr w:type="spellStart"/>
      <w:r w:rsidR="321EFAA0" w:rsidRPr="009A28FC">
        <w:rPr>
          <w:rFonts w:ascii="Times New Roman" w:eastAsia="Times New Roman" w:hAnsi="Times New Roman" w:cs="Times New Roman"/>
          <w:sz w:val="24"/>
          <w:szCs w:val="24"/>
        </w:rPr>
        <w:t>Merton</w:t>
      </w:r>
      <w:proofErr w:type="spellEnd"/>
      <w:r w:rsidR="321EFAA0" w:rsidRPr="009A28FC">
        <w:rPr>
          <w:rFonts w:ascii="Times New Roman" w:eastAsia="Times New Roman" w:hAnsi="Times New Roman" w:cs="Times New Roman"/>
          <w:sz w:val="24"/>
          <w:szCs w:val="24"/>
        </w:rPr>
        <w:t xml:space="preserve"> Grupp, OÜ PKW Auto, Sports </w:t>
      </w:r>
      <w:proofErr w:type="spellStart"/>
      <w:r w:rsidR="321EFAA0" w:rsidRPr="009A28FC">
        <w:rPr>
          <w:rFonts w:ascii="Times New Roman" w:eastAsia="Times New Roman" w:hAnsi="Times New Roman" w:cs="Times New Roman"/>
          <w:sz w:val="24"/>
          <w:szCs w:val="24"/>
        </w:rPr>
        <w:t>Car</w:t>
      </w:r>
      <w:proofErr w:type="spellEnd"/>
      <w:r w:rsidR="321EFAA0" w:rsidRPr="009A28FC">
        <w:rPr>
          <w:rFonts w:ascii="Times New Roman" w:eastAsia="Times New Roman" w:hAnsi="Times New Roman" w:cs="Times New Roman"/>
          <w:sz w:val="24"/>
          <w:szCs w:val="24"/>
        </w:rPr>
        <w:t xml:space="preserve"> Center Eesti OÜ, M-</w:t>
      </w:r>
      <w:r w:rsidR="1E549BA6" w:rsidRPr="009A28FC">
        <w:rPr>
          <w:rFonts w:ascii="Times New Roman" w:eastAsia="Times New Roman" w:hAnsi="Times New Roman" w:cs="Times New Roman"/>
          <w:sz w:val="24"/>
          <w:szCs w:val="24"/>
        </w:rPr>
        <w:t xml:space="preserve">Trade OÜ, </w:t>
      </w:r>
      <w:proofErr w:type="spellStart"/>
      <w:r w:rsidR="1E549BA6" w:rsidRPr="009A28FC">
        <w:rPr>
          <w:rFonts w:ascii="Times New Roman" w:eastAsia="Times New Roman" w:hAnsi="Times New Roman" w:cs="Times New Roman"/>
          <w:sz w:val="24"/>
          <w:szCs w:val="24"/>
        </w:rPr>
        <w:t>Carport</w:t>
      </w:r>
      <w:proofErr w:type="spellEnd"/>
      <w:r w:rsidR="1E549BA6" w:rsidRPr="009A28FC">
        <w:rPr>
          <w:rFonts w:ascii="Times New Roman" w:eastAsia="Times New Roman" w:hAnsi="Times New Roman" w:cs="Times New Roman"/>
          <w:sz w:val="24"/>
          <w:szCs w:val="24"/>
        </w:rPr>
        <w:t xml:space="preserve"> OÜ, </w:t>
      </w:r>
      <w:proofErr w:type="spellStart"/>
      <w:r w:rsidR="1E549BA6" w:rsidRPr="009A28FC">
        <w:rPr>
          <w:rFonts w:ascii="Times New Roman" w:eastAsia="Times New Roman" w:hAnsi="Times New Roman" w:cs="Times New Roman"/>
          <w:sz w:val="24"/>
          <w:szCs w:val="24"/>
        </w:rPr>
        <w:t>BUmmel</w:t>
      </w:r>
      <w:proofErr w:type="spellEnd"/>
      <w:r w:rsidR="1E549BA6" w:rsidRPr="009A28FC">
        <w:rPr>
          <w:rFonts w:ascii="Times New Roman" w:eastAsia="Times New Roman" w:hAnsi="Times New Roman" w:cs="Times New Roman"/>
          <w:sz w:val="24"/>
          <w:szCs w:val="24"/>
        </w:rPr>
        <w:t xml:space="preserve"> OÜ, OÜ Autolink, OÜ </w:t>
      </w:r>
      <w:proofErr w:type="spellStart"/>
      <w:r w:rsidR="1E549BA6" w:rsidRPr="009A28FC">
        <w:rPr>
          <w:rFonts w:ascii="Times New Roman" w:eastAsia="Times New Roman" w:hAnsi="Times New Roman" w:cs="Times New Roman"/>
          <w:sz w:val="24"/>
          <w:szCs w:val="24"/>
        </w:rPr>
        <w:t>Moneklar</w:t>
      </w:r>
      <w:proofErr w:type="spellEnd"/>
      <w:r w:rsidR="1E549BA6" w:rsidRPr="009A28FC">
        <w:rPr>
          <w:rFonts w:ascii="Times New Roman" w:eastAsia="Times New Roman" w:hAnsi="Times New Roman" w:cs="Times New Roman"/>
          <w:sz w:val="24"/>
          <w:szCs w:val="24"/>
        </w:rPr>
        <w:t xml:space="preserve">, </w:t>
      </w:r>
      <w:proofErr w:type="spellStart"/>
      <w:r w:rsidR="1E549BA6" w:rsidRPr="009A28FC">
        <w:rPr>
          <w:rFonts w:ascii="Times New Roman" w:eastAsia="Times New Roman" w:hAnsi="Times New Roman" w:cs="Times New Roman"/>
          <w:sz w:val="24"/>
          <w:szCs w:val="24"/>
        </w:rPr>
        <w:t>CarProf</w:t>
      </w:r>
      <w:proofErr w:type="spellEnd"/>
      <w:r w:rsidR="1E549BA6" w:rsidRPr="009A28FC">
        <w:rPr>
          <w:rFonts w:ascii="Times New Roman" w:eastAsia="Times New Roman" w:hAnsi="Times New Roman" w:cs="Times New Roman"/>
          <w:sz w:val="24"/>
          <w:szCs w:val="24"/>
        </w:rPr>
        <w:t xml:space="preserve"> OÜ, PPC Gamma OÜ, </w:t>
      </w:r>
      <w:proofErr w:type="spellStart"/>
      <w:r w:rsidR="1E549BA6" w:rsidRPr="009A28FC">
        <w:rPr>
          <w:rFonts w:ascii="Times New Roman" w:eastAsia="Times New Roman" w:hAnsi="Times New Roman" w:cs="Times New Roman"/>
          <w:sz w:val="24"/>
          <w:szCs w:val="24"/>
        </w:rPr>
        <w:t>Suncar</w:t>
      </w:r>
      <w:proofErr w:type="spellEnd"/>
      <w:r w:rsidR="1E549BA6" w:rsidRPr="009A28FC">
        <w:rPr>
          <w:rFonts w:ascii="Times New Roman" w:eastAsia="Times New Roman" w:hAnsi="Times New Roman" w:cs="Times New Roman"/>
          <w:sz w:val="24"/>
          <w:szCs w:val="24"/>
        </w:rPr>
        <w:t xml:space="preserve"> OÜ, Eleport OÜ, ASMO OÜ, Toyota Baltic AS, Valli Sõiduk OÜ, AS Viking Motors, Automark OÜ, OÜ </w:t>
      </w:r>
      <w:proofErr w:type="spellStart"/>
      <w:r w:rsidR="582BE57E" w:rsidRPr="009A28FC">
        <w:rPr>
          <w:rFonts w:ascii="Times New Roman" w:eastAsia="Times New Roman" w:hAnsi="Times New Roman" w:cs="Times New Roman"/>
          <w:sz w:val="24"/>
          <w:szCs w:val="24"/>
        </w:rPr>
        <w:t>Welg</w:t>
      </w:r>
      <w:proofErr w:type="spellEnd"/>
      <w:r w:rsidR="582BE57E" w:rsidRPr="009A28FC">
        <w:rPr>
          <w:rFonts w:ascii="Times New Roman" w:eastAsia="Times New Roman" w:hAnsi="Times New Roman" w:cs="Times New Roman"/>
          <w:sz w:val="24"/>
          <w:szCs w:val="24"/>
        </w:rPr>
        <w:t xml:space="preserve"> Varuosad, OÜ </w:t>
      </w:r>
      <w:proofErr w:type="spellStart"/>
      <w:r w:rsidR="582BE57E" w:rsidRPr="009A28FC">
        <w:rPr>
          <w:rFonts w:ascii="Times New Roman" w:eastAsia="Times New Roman" w:hAnsi="Times New Roman" w:cs="Times New Roman"/>
          <w:sz w:val="24"/>
          <w:szCs w:val="24"/>
        </w:rPr>
        <w:t>Apriory</w:t>
      </w:r>
      <w:proofErr w:type="spellEnd"/>
      <w:r w:rsidR="582BE57E" w:rsidRPr="009A28FC">
        <w:rPr>
          <w:rFonts w:ascii="Times New Roman" w:eastAsia="Times New Roman" w:hAnsi="Times New Roman" w:cs="Times New Roman"/>
          <w:sz w:val="24"/>
          <w:szCs w:val="24"/>
        </w:rPr>
        <w:t xml:space="preserve">, 007 </w:t>
      </w:r>
      <w:proofErr w:type="spellStart"/>
      <w:r w:rsidR="582BE57E" w:rsidRPr="009A28FC">
        <w:rPr>
          <w:rFonts w:ascii="Times New Roman" w:eastAsia="Times New Roman" w:hAnsi="Times New Roman" w:cs="Times New Roman"/>
          <w:sz w:val="24"/>
          <w:szCs w:val="24"/>
        </w:rPr>
        <w:t>Autohaus</w:t>
      </w:r>
      <w:proofErr w:type="spellEnd"/>
      <w:r w:rsidR="582BE57E" w:rsidRPr="009A28FC">
        <w:rPr>
          <w:rFonts w:ascii="Times New Roman" w:eastAsia="Times New Roman" w:hAnsi="Times New Roman" w:cs="Times New Roman"/>
          <w:sz w:val="24"/>
          <w:szCs w:val="24"/>
        </w:rPr>
        <w:t xml:space="preserve"> OÜ, Auto Group OÜ, Aaria Auto OÜ, </w:t>
      </w:r>
      <w:proofErr w:type="spellStart"/>
      <w:r w:rsidR="582BE57E" w:rsidRPr="009A28FC">
        <w:rPr>
          <w:rFonts w:ascii="Times New Roman" w:eastAsia="Times New Roman" w:hAnsi="Times New Roman" w:cs="Times New Roman"/>
          <w:sz w:val="24"/>
          <w:szCs w:val="24"/>
        </w:rPr>
        <w:t>Ropka</w:t>
      </w:r>
      <w:proofErr w:type="spellEnd"/>
      <w:r w:rsidR="582BE57E" w:rsidRPr="009A28FC">
        <w:rPr>
          <w:rFonts w:ascii="Times New Roman" w:eastAsia="Times New Roman" w:hAnsi="Times New Roman" w:cs="Times New Roman"/>
          <w:sz w:val="24"/>
          <w:szCs w:val="24"/>
        </w:rPr>
        <w:t xml:space="preserve"> Automobile OÜ, </w:t>
      </w:r>
      <w:proofErr w:type="spellStart"/>
      <w:r w:rsidR="582BE57E" w:rsidRPr="009A28FC">
        <w:rPr>
          <w:rFonts w:ascii="Times New Roman" w:eastAsia="Times New Roman" w:hAnsi="Times New Roman" w:cs="Times New Roman"/>
          <w:sz w:val="24"/>
          <w:szCs w:val="24"/>
        </w:rPr>
        <w:t>Erram</w:t>
      </w:r>
      <w:proofErr w:type="spellEnd"/>
      <w:r w:rsidR="582BE57E" w:rsidRPr="009A28FC">
        <w:rPr>
          <w:rFonts w:ascii="Times New Roman" w:eastAsia="Times New Roman" w:hAnsi="Times New Roman" w:cs="Times New Roman"/>
          <w:sz w:val="24"/>
          <w:szCs w:val="24"/>
        </w:rPr>
        <w:t xml:space="preserve"> OÜ, ABC Motors AS, OÜ </w:t>
      </w:r>
      <w:proofErr w:type="spellStart"/>
      <w:r w:rsidR="582BE57E" w:rsidRPr="009A28FC">
        <w:rPr>
          <w:rFonts w:ascii="Times New Roman" w:eastAsia="Times New Roman" w:hAnsi="Times New Roman" w:cs="Times New Roman"/>
          <w:sz w:val="24"/>
          <w:szCs w:val="24"/>
        </w:rPr>
        <w:t>Juno</w:t>
      </w:r>
      <w:proofErr w:type="spellEnd"/>
      <w:r w:rsidR="582BE57E" w:rsidRPr="009A28FC">
        <w:rPr>
          <w:rFonts w:ascii="Times New Roman" w:eastAsia="Times New Roman" w:hAnsi="Times New Roman" w:cs="Times New Roman"/>
          <w:sz w:val="24"/>
          <w:szCs w:val="24"/>
        </w:rPr>
        <w:t>, OÜ Mootorvedu</w:t>
      </w:r>
      <w:r w:rsidR="1D3E8C19" w:rsidRPr="009A28FC">
        <w:rPr>
          <w:rFonts w:ascii="Times New Roman" w:eastAsia="Times New Roman" w:hAnsi="Times New Roman" w:cs="Times New Roman"/>
          <w:sz w:val="24"/>
          <w:szCs w:val="24"/>
        </w:rPr>
        <w:t xml:space="preserve">, Ameerika Autoteeninduse OÜ, Road </w:t>
      </w:r>
      <w:proofErr w:type="spellStart"/>
      <w:r w:rsidR="1D3E8C19" w:rsidRPr="009A28FC">
        <w:rPr>
          <w:rFonts w:ascii="Times New Roman" w:eastAsia="Times New Roman" w:hAnsi="Times New Roman" w:cs="Times New Roman"/>
          <w:sz w:val="24"/>
          <w:szCs w:val="24"/>
        </w:rPr>
        <w:t>Car</w:t>
      </w:r>
      <w:proofErr w:type="spellEnd"/>
      <w:r w:rsidR="1D3E8C19" w:rsidRPr="009A28FC">
        <w:rPr>
          <w:rFonts w:ascii="Times New Roman" w:eastAsia="Times New Roman" w:hAnsi="Times New Roman" w:cs="Times New Roman"/>
          <w:sz w:val="24"/>
          <w:szCs w:val="24"/>
        </w:rPr>
        <w:t xml:space="preserve"> OÜ, OÜ </w:t>
      </w:r>
      <w:proofErr w:type="spellStart"/>
      <w:r w:rsidR="1D3E8C19" w:rsidRPr="009A28FC">
        <w:rPr>
          <w:rFonts w:ascii="Times New Roman" w:eastAsia="Times New Roman" w:hAnsi="Times New Roman" w:cs="Times New Roman"/>
          <w:sz w:val="24"/>
          <w:szCs w:val="24"/>
        </w:rPr>
        <w:t>Meilestar</w:t>
      </w:r>
      <w:proofErr w:type="spellEnd"/>
      <w:r w:rsidR="1D3E8C19" w:rsidRPr="009A28FC">
        <w:rPr>
          <w:rFonts w:ascii="Times New Roman" w:eastAsia="Times New Roman" w:hAnsi="Times New Roman" w:cs="Times New Roman"/>
          <w:sz w:val="24"/>
          <w:szCs w:val="24"/>
        </w:rPr>
        <w:t xml:space="preserve">, </w:t>
      </w:r>
      <w:r w:rsidR="1D3E8C19" w:rsidRPr="00D91EE2">
        <w:rPr>
          <w:rFonts w:ascii="Times New Roman" w:eastAsia="Times New Roman" w:hAnsi="Times New Roman" w:cs="Times New Roman"/>
          <w:sz w:val="24"/>
          <w:szCs w:val="24"/>
        </w:rPr>
        <w:t>O</w:t>
      </w:r>
      <w:r w:rsidR="00D91EE2" w:rsidRPr="00D91EE2">
        <w:rPr>
          <w:rFonts w:ascii="Times New Roman" w:eastAsia="Times New Roman" w:hAnsi="Times New Roman" w:cs="Times New Roman"/>
          <w:sz w:val="24"/>
          <w:szCs w:val="24"/>
        </w:rPr>
        <w:t>saühing</w:t>
      </w:r>
      <w:r w:rsidR="1D3E8C19" w:rsidRPr="00D91EE2">
        <w:rPr>
          <w:rFonts w:ascii="Times New Roman" w:eastAsia="Times New Roman" w:hAnsi="Times New Roman" w:cs="Times New Roman"/>
          <w:sz w:val="24"/>
          <w:szCs w:val="24"/>
        </w:rPr>
        <w:t xml:space="preserve"> Hans</w:t>
      </w:r>
      <w:r w:rsidR="003C5E8D" w:rsidRPr="00D91EE2">
        <w:rPr>
          <w:rFonts w:ascii="Times New Roman" w:eastAsia="Times New Roman" w:hAnsi="Times New Roman" w:cs="Times New Roman"/>
          <w:sz w:val="24"/>
          <w:szCs w:val="24"/>
        </w:rPr>
        <w:t>a</w:t>
      </w:r>
      <w:r w:rsidR="1D3E8C19" w:rsidRPr="00D91EE2">
        <w:rPr>
          <w:rFonts w:ascii="Times New Roman" w:eastAsia="Times New Roman" w:hAnsi="Times New Roman" w:cs="Times New Roman"/>
          <w:sz w:val="24"/>
          <w:szCs w:val="24"/>
        </w:rPr>
        <w:t>auto,</w:t>
      </w:r>
      <w:r w:rsidR="1D3E8C19" w:rsidRPr="009A28FC">
        <w:rPr>
          <w:rFonts w:ascii="Times New Roman" w:eastAsia="Times New Roman" w:hAnsi="Times New Roman" w:cs="Times New Roman"/>
          <w:sz w:val="24"/>
          <w:szCs w:val="24"/>
        </w:rPr>
        <w:t xml:space="preserve"> OÜ </w:t>
      </w:r>
      <w:proofErr w:type="spellStart"/>
      <w:r w:rsidR="1D3E8C19" w:rsidRPr="009A28FC">
        <w:rPr>
          <w:rFonts w:ascii="Times New Roman" w:eastAsia="Times New Roman" w:hAnsi="Times New Roman" w:cs="Times New Roman"/>
          <w:sz w:val="24"/>
          <w:szCs w:val="24"/>
        </w:rPr>
        <w:t>Ksauto</w:t>
      </w:r>
      <w:proofErr w:type="spellEnd"/>
      <w:r w:rsidR="1D3E8C19" w:rsidRPr="009A28FC">
        <w:rPr>
          <w:rFonts w:ascii="Times New Roman" w:eastAsia="Times New Roman" w:hAnsi="Times New Roman" w:cs="Times New Roman"/>
          <w:sz w:val="24"/>
          <w:szCs w:val="24"/>
        </w:rPr>
        <w:t xml:space="preserve">, GS-Automobile OÜ, AS </w:t>
      </w:r>
      <w:proofErr w:type="spellStart"/>
      <w:r w:rsidR="1D3E8C19" w:rsidRPr="009A28FC">
        <w:rPr>
          <w:rFonts w:ascii="Times New Roman" w:eastAsia="Times New Roman" w:hAnsi="Times New Roman" w:cs="Times New Roman"/>
          <w:sz w:val="24"/>
          <w:szCs w:val="24"/>
        </w:rPr>
        <w:t>Tauf</w:t>
      </w:r>
      <w:proofErr w:type="spellEnd"/>
      <w:r w:rsidR="1D3E8C19" w:rsidRPr="009A28FC">
        <w:rPr>
          <w:rFonts w:ascii="Times New Roman" w:eastAsia="Times New Roman" w:hAnsi="Times New Roman" w:cs="Times New Roman"/>
          <w:sz w:val="24"/>
          <w:szCs w:val="24"/>
        </w:rPr>
        <w:t xml:space="preserve">-Auto, </w:t>
      </w:r>
      <w:proofErr w:type="spellStart"/>
      <w:r w:rsidR="1D3E8C19" w:rsidRPr="009A28FC">
        <w:rPr>
          <w:rFonts w:ascii="Times New Roman" w:eastAsia="Times New Roman" w:hAnsi="Times New Roman" w:cs="Times New Roman"/>
          <w:sz w:val="24"/>
          <w:szCs w:val="24"/>
        </w:rPr>
        <w:t>Crank</w:t>
      </w:r>
      <w:proofErr w:type="spellEnd"/>
      <w:r w:rsidR="1D3E8C19" w:rsidRPr="009A28FC">
        <w:rPr>
          <w:rFonts w:ascii="Times New Roman" w:eastAsia="Times New Roman" w:hAnsi="Times New Roman" w:cs="Times New Roman"/>
          <w:sz w:val="24"/>
          <w:szCs w:val="24"/>
        </w:rPr>
        <w:t xml:space="preserve"> Auto OÜ, Hansen Auto OÜ, OÜ </w:t>
      </w:r>
      <w:proofErr w:type="spellStart"/>
      <w:r w:rsidR="1D3E8C19" w:rsidRPr="009A28FC">
        <w:rPr>
          <w:rFonts w:ascii="Times New Roman" w:eastAsia="Times New Roman" w:hAnsi="Times New Roman" w:cs="Times New Roman"/>
          <w:sz w:val="24"/>
          <w:szCs w:val="24"/>
        </w:rPr>
        <w:t>Hindren</w:t>
      </w:r>
      <w:proofErr w:type="spellEnd"/>
      <w:r w:rsidR="1D3E8C19" w:rsidRPr="009A28FC">
        <w:rPr>
          <w:rFonts w:ascii="Times New Roman" w:eastAsia="Times New Roman" w:hAnsi="Times New Roman" w:cs="Times New Roman"/>
          <w:sz w:val="24"/>
          <w:szCs w:val="24"/>
        </w:rPr>
        <w:t xml:space="preserve">, Tehase Auto </w:t>
      </w:r>
      <w:r w:rsidR="1D3E8C19" w:rsidRPr="009A28FC">
        <w:rPr>
          <w:rFonts w:ascii="Times New Roman" w:eastAsia="Times New Roman" w:hAnsi="Times New Roman" w:cs="Times New Roman"/>
          <w:sz w:val="24"/>
          <w:szCs w:val="24"/>
        </w:rPr>
        <w:lastRenderedPageBreak/>
        <w:t>OÜ, NCG Impo</w:t>
      </w:r>
      <w:r w:rsidR="04142955" w:rsidRPr="009A28FC">
        <w:rPr>
          <w:rFonts w:ascii="Times New Roman" w:eastAsia="Times New Roman" w:hAnsi="Times New Roman" w:cs="Times New Roman"/>
          <w:sz w:val="24"/>
          <w:szCs w:val="24"/>
        </w:rPr>
        <w:t xml:space="preserve">rt Baltics OÜ, Võru Autopood OÜ, OÜ </w:t>
      </w:r>
      <w:proofErr w:type="spellStart"/>
      <w:r w:rsidR="04142955" w:rsidRPr="009A28FC">
        <w:rPr>
          <w:rFonts w:ascii="Times New Roman" w:eastAsia="Times New Roman" w:hAnsi="Times New Roman" w:cs="Times New Roman"/>
          <w:sz w:val="24"/>
          <w:szCs w:val="24"/>
        </w:rPr>
        <w:t>Auteks</w:t>
      </w:r>
      <w:proofErr w:type="spellEnd"/>
      <w:r w:rsidR="04142955" w:rsidRPr="009A28FC">
        <w:rPr>
          <w:rFonts w:ascii="Times New Roman" w:eastAsia="Times New Roman" w:hAnsi="Times New Roman" w:cs="Times New Roman"/>
          <w:sz w:val="24"/>
          <w:szCs w:val="24"/>
        </w:rPr>
        <w:t xml:space="preserve">, OÜ Villu Auto, AS United Motors, </w:t>
      </w:r>
      <w:proofErr w:type="spellStart"/>
      <w:r w:rsidR="04142955" w:rsidRPr="009A28FC">
        <w:rPr>
          <w:rFonts w:ascii="Times New Roman" w:eastAsia="Times New Roman" w:hAnsi="Times New Roman" w:cs="Times New Roman"/>
          <w:sz w:val="24"/>
          <w:szCs w:val="24"/>
        </w:rPr>
        <w:t>Northstar</w:t>
      </w:r>
      <w:proofErr w:type="spellEnd"/>
      <w:r w:rsidR="04142955" w:rsidRPr="009A28FC">
        <w:rPr>
          <w:rFonts w:ascii="Times New Roman" w:eastAsia="Times New Roman" w:hAnsi="Times New Roman" w:cs="Times New Roman"/>
          <w:sz w:val="24"/>
          <w:szCs w:val="24"/>
        </w:rPr>
        <w:t xml:space="preserve"> Motors OÜ, </w:t>
      </w:r>
      <w:proofErr w:type="spellStart"/>
      <w:r w:rsidR="04142955" w:rsidRPr="009A28FC">
        <w:rPr>
          <w:rFonts w:ascii="Times New Roman" w:eastAsia="Times New Roman" w:hAnsi="Times New Roman" w:cs="Times New Roman"/>
          <w:sz w:val="24"/>
          <w:szCs w:val="24"/>
        </w:rPr>
        <w:t>Autoland</w:t>
      </w:r>
      <w:proofErr w:type="spellEnd"/>
      <w:r w:rsidR="04142955" w:rsidRPr="009A28FC">
        <w:rPr>
          <w:rFonts w:ascii="Times New Roman" w:eastAsia="Times New Roman" w:hAnsi="Times New Roman" w:cs="Times New Roman"/>
          <w:sz w:val="24"/>
          <w:szCs w:val="24"/>
        </w:rPr>
        <w:t xml:space="preserve"> OÜ, </w:t>
      </w:r>
      <w:proofErr w:type="spellStart"/>
      <w:r w:rsidR="04142955" w:rsidRPr="009A28FC">
        <w:rPr>
          <w:rFonts w:ascii="Times New Roman" w:eastAsia="Times New Roman" w:hAnsi="Times New Roman" w:cs="Times New Roman"/>
          <w:sz w:val="24"/>
          <w:szCs w:val="24"/>
        </w:rPr>
        <w:t>Hyprfox</w:t>
      </w:r>
      <w:proofErr w:type="spellEnd"/>
      <w:r w:rsidR="04142955" w:rsidRPr="009A28FC">
        <w:rPr>
          <w:rFonts w:ascii="Times New Roman" w:eastAsia="Times New Roman" w:hAnsi="Times New Roman" w:cs="Times New Roman"/>
          <w:sz w:val="24"/>
          <w:szCs w:val="24"/>
        </w:rPr>
        <w:t xml:space="preserve"> OÜ, </w:t>
      </w:r>
      <w:proofErr w:type="spellStart"/>
      <w:r w:rsidR="04142955" w:rsidRPr="009A28FC">
        <w:rPr>
          <w:rFonts w:ascii="Times New Roman" w:eastAsia="Times New Roman" w:hAnsi="Times New Roman" w:cs="Times New Roman"/>
          <w:sz w:val="24"/>
          <w:szCs w:val="24"/>
        </w:rPr>
        <w:t>Provide</w:t>
      </w:r>
      <w:proofErr w:type="spellEnd"/>
      <w:r w:rsidR="04142955" w:rsidRPr="009A28FC">
        <w:rPr>
          <w:rFonts w:ascii="Times New Roman" w:eastAsia="Times New Roman" w:hAnsi="Times New Roman" w:cs="Times New Roman"/>
          <w:sz w:val="24"/>
          <w:szCs w:val="24"/>
        </w:rPr>
        <w:t xml:space="preserve"> OÜ, </w:t>
      </w:r>
      <w:proofErr w:type="spellStart"/>
      <w:r w:rsidR="04142955" w:rsidRPr="009A28FC">
        <w:rPr>
          <w:rFonts w:ascii="Times New Roman" w:eastAsia="Times New Roman" w:hAnsi="Times New Roman" w:cs="Times New Roman"/>
          <w:sz w:val="24"/>
          <w:szCs w:val="24"/>
        </w:rPr>
        <w:t>Carpartner</w:t>
      </w:r>
      <w:proofErr w:type="spellEnd"/>
      <w:r w:rsidR="04142955" w:rsidRPr="009A28FC">
        <w:rPr>
          <w:rFonts w:ascii="Times New Roman" w:eastAsia="Times New Roman" w:hAnsi="Times New Roman" w:cs="Times New Roman"/>
          <w:sz w:val="24"/>
          <w:szCs w:val="24"/>
        </w:rPr>
        <w:t xml:space="preserve"> OÜ, </w:t>
      </w:r>
      <w:proofErr w:type="spellStart"/>
      <w:r w:rsidR="04142955" w:rsidRPr="009A28FC">
        <w:rPr>
          <w:rFonts w:ascii="Times New Roman" w:eastAsia="Times New Roman" w:hAnsi="Times New Roman" w:cs="Times New Roman"/>
          <w:sz w:val="24"/>
          <w:szCs w:val="24"/>
        </w:rPr>
        <w:t>Sponge</w:t>
      </w:r>
      <w:proofErr w:type="spellEnd"/>
      <w:r w:rsidR="04142955" w:rsidRPr="009A28FC">
        <w:rPr>
          <w:rFonts w:ascii="Times New Roman" w:eastAsia="Times New Roman" w:hAnsi="Times New Roman" w:cs="Times New Roman"/>
          <w:sz w:val="24"/>
          <w:szCs w:val="24"/>
        </w:rPr>
        <w:t xml:space="preserve"> </w:t>
      </w:r>
      <w:proofErr w:type="spellStart"/>
      <w:r w:rsidR="04142955" w:rsidRPr="009A28FC">
        <w:rPr>
          <w:rFonts w:ascii="Times New Roman" w:eastAsia="Times New Roman" w:hAnsi="Times New Roman" w:cs="Times New Roman"/>
          <w:sz w:val="24"/>
          <w:szCs w:val="24"/>
        </w:rPr>
        <w:t>Racing</w:t>
      </w:r>
      <w:proofErr w:type="spellEnd"/>
      <w:r w:rsidR="04142955" w:rsidRPr="009A28FC">
        <w:rPr>
          <w:rFonts w:ascii="Times New Roman" w:eastAsia="Times New Roman" w:hAnsi="Times New Roman" w:cs="Times New Roman"/>
          <w:sz w:val="24"/>
          <w:szCs w:val="24"/>
        </w:rPr>
        <w:t xml:space="preserve"> OÜ</w:t>
      </w:r>
      <w:r w:rsidR="632D4B1E" w:rsidRPr="009A28FC">
        <w:rPr>
          <w:rFonts w:ascii="Times New Roman" w:eastAsia="Times New Roman" w:hAnsi="Times New Roman" w:cs="Times New Roman"/>
          <w:sz w:val="24"/>
          <w:szCs w:val="24"/>
        </w:rPr>
        <w:t xml:space="preserve">, Sampo </w:t>
      </w:r>
      <w:proofErr w:type="spellStart"/>
      <w:r w:rsidR="632D4B1E" w:rsidRPr="009A28FC">
        <w:rPr>
          <w:rFonts w:ascii="Times New Roman" w:eastAsia="Times New Roman" w:hAnsi="Times New Roman" w:cs="Times New Roman"/>
          <w:sz w:val="24"/>
          <w:szCs w:val="24"/>
        </w:rPr>
        <w:t>Ank</w:t>
      </w:r>
      <w:proofErr w:type="spellEnd"/>
      <w:r w:rsidR="632D4B1E" w:rsidRPr="009A28FC">
        <w:rPr>
          <w:rFonts w:ascii="Times New Roman" w:eastAsia="Times New Roman" w:hAnsi="Times New Roman" w:cs="Times New Roman"/>
          <w:sz w:val="24"/>
          <w:szCs w:val="24"/>
        </w:rPr>
        <w:t xml:space="preserve"> OÜ, </w:t>
      </w:r>
      <w:proofErr w:type="spellStart"/>
      <w:r w:rsidR="632D4B1E" w:rsidRPr="009A28FC">
        <w:rPr>
          <w:rFonts w:ascii="Times New Roman" w:eastAsia="Times New Roman" w:hAnsi="Times New Roman" w:cs="Times New Roman"/>
          <w:sz w:val="24"/>
          <w:szCs w:val="24"/>
        </w:rPr>
        <w:t>Baltfish</w:t>
      </w:r>
      <w:proofErr w:type="spellEnd"/>
      <w:r w:rsidR="632D4B1E" w:rsidRPr="009A28FC">
        <w:rPr>
          <w:rFonts w:ascii="Times New Roman" w:eastAsia="Times New Roman" w:hAnsi="Times New Roman" w:cs="Times New Roman"/>
          <w:sz w:val="24"/>
          <w:szCs w:val="24"/>
        </w:rPr>
        <w:t xml:space="preserve"> Trade OÜ, OÜ RNR, Oliver Invest OÜ, </w:t>
      </w:r>
      <w:proofErr w:type="spellStart"/>
      <w:r w:rsidR="632D4B1E" w:rsidRPr="009A28FC">
        <w:rPr>
          <w:rFonts w:ascii="Times New Roman" w:eastAsia="Times New Roman" w:hAnsi="Times New Roman" w:cs="Times New Roman"/>
          <w:sz w:val="24"/>
          <w:szCs w:val="24"/>
        </w:rPr>
        <w:t>Nemm</w:t>
      </w:r>
      <w:proofErr w:type="spellEnd"/>
      <w:r w:rsidR="632D4B1E" w:rsidRPr="009A28FC">
        <w:rPr>
          <w:rFonts w:ascii="Times New Roman" w:eastAsia="Times New Roman" w:hAnsi="Times New Roman" w:cs="Times New Roman"/>
          <w:sz w:val="24"/>
          <w:szCs w:val="24"/>
        </w:rPr>
        <w:t xml:space="preserve"> Autokeskus OÜ, </w:t>
      </w:r>
      <w:proofErr w:type="spellStart"/>
      <w:r w:rsidR="632D4B1E" w:rsidRPr="009A28FC">
        <w:rPr>
          <w:rFonts w:ascii="Times New Roman" w:eastAsia="Times New Roman" w:hAnsi="Times New Roman" w:cs="Times New Roman"/>
          <w:sz w:val="24"/>
          <w:szCs w:val="24"/>
        </w:rPr>
        <w:t>MOller</w:t>
      </w:r>
      <w:proofErr w:type="spellEnd"/>
      <w:r w:rsidR="632D4B1E" w:rsidRPr="009A28FC">
        <w:rPr>
          <w:rFonts w:ascii="Times New Roman" w:eastAsia="Times New Roman" w:hAnsi="Times New Roman" w:cs="Times New Roman"/>
          <w:sz w:val="24"/>
          <w:szCs w:val="24"/>
        </w:rPr>
        <w:t xml:space="preserve"> Auto Pärnu OÜ, AS Aasta Auto Pluss, OÜ </w:t>
      </w:r>
      <w:proofErr w:type="spellStart"/>
      <w:r w:rsidR="632D4B1E" w:rsidRPr="009A28FC">
        <w:rPr>
          <w:rFonts w:ascii="Times New Roman" w:eastAsia="Times New Roman" w:hAnsi="Times New Roman" w:cs="Times New Roman"/>
          <w:sz w:val="24"/>
          <w:szCs w:val="24"/>
        </w:rPr>
        <w:t>Tiffer</w:t>
      </w:r>
      <w:proofErr w:type="spellEnd"/>
      <w:r w:rsidR="632D4B1E" w:rsidRPr="009A28FC">
        <w:rPr>
          <w:rFonts w:ascii="Times New Roman" w:eastAsia="Times New Roman" w:hAnsi="Times New Roman" w:cs="Times New Roman"/>
          <w:sz w:val="24"/>
          <w:szCs w:val="24"/>
        </w:rPr>
        <w:t xml:space="preserve"> Auto, </w:t>
      </w:r>
      <w:proofErr w:type="spellStart"/>
      <w:r w:rsidR="632D4B1E" w:rsidRPr="009A28FC">
        <w:rPr>
          <w:rFonts w:ascii="Times New Roman" w:eastAsia="Times New Roman" w:hAnsi="Times New Roman" w:cs="Times New Roman"/>
          <w:sz w:val="24"/>
          <w:szCs w:val="24"/>
        </w:rPr>
        <w:t>A-Ameerika</w:t>
      </w:r>
      <w:proofErr w:type="spellEnd"/>
      <w:r w:rsidR="632D4B1E" w:rsidRPr="009A28FC">
        <w:rPr>
          <w:rFonts w:ascii="Times New Roman" w:eastAsia="Times New Roman" w:hAnsi="Times New Roman" w:cs="Times New Roman"/>
          <w:sz w:val="24"/>
          <w:szCs w:val="24"/>
        </w:rPr>
        <w:t xml:space="preserve"> OÜ, </w:t>
      </w:r>
      <w:proofErr w:type="spellStart"/>
      <w:r w:rsidR="632D4B1E" w:rsidRPr="009A28FC">
        <w:rPr>
          <w:rFonts w:ascii="Times New Roman" w:eastAsia="Times New Roman" w:hAnsi="Times New Roman" w:cs="Times New Roman"/>
          <w:sz w:val="24"/>
          <w:szCs w:val="24"/>
        </w:rPr>
        <w:t>Atf</w:t>
      </w:r>
      <w:r w:rsidR="7C31CCF5" w:rsidRPr="009A28FC">
        <w:rPr>
          <w:rFonts w:ascii="Times New Roman" w:eastAsia="Times New Roman" w:hAnsi="Times New Roman" w:cs="Times New Roman"/>
          <w:sz w:val="24"/>
          <w:szCs w:val="24"/>
        </w:rPr>
        <w:t>an</w:t>
      </w:r>
      <w:proofErr w:type="spellEnd"/>
      <w:r w:rsidR="7C31CCF5" w:rsidRPr="009A28FC">
        <w:rPr>
          <w:rFonts w:ascii="Times New Roman" w:eastAsia="Times New Roman" w:hAnsi="Times New Roman" w:cs="Times New Roman"/>
          <w:sz w:val="24"/>
          <w:szCs w:val="24"/>
        </w:rPr>
        <w:t xml:space="preserve"> OÜ, OÜ </w:t>
      </w:r>
      <w:proofErr w:type="spellStart"/>
      <w:r w:rsidR="7C31CCF5" w:rsidRPr="009A28FC">
        <w:rPr>
          <w:rFonts w:ascii="Times New Roman" w:eastAsia="Times New Roman" w:hAnsi="Times New Roman" w:cs="Times New Roman"/>
          <w:sz w:val="24"/>
          <w:szCs w:val="24"/>
        </w:rPr>
        <w:t>Wiseman</w:t>
      </w:r>
      <w:proofErr w:type="spellEnd"/>
      <w:r w:rsidR="7C31CCF5" w:rsidRPr="009A28FC">
        <w:rPr>
          <w:rFonts w:ascii="Times New Roman" w:eastAsia="Times New Roman" w:hAnsi="Times New Roman" w:cs="Times New Roman"/>
          <w:sz w:val="24"/>
          <w:szCs w:val="24"/>
        </w:rPr>
        <w:t xml:space="preserve">, </w:t>
      </w:r>
      <w:proofErr w:type="spellStart"/>
      <w:r w:rsidR="7C31CCF5" w:rsidRPr="009A28FC">
        <w:rPr>
          <w:rFonts w:ascii="Times New Roman" w:eastAsia="Times New Roman" w:hAnsi="Times New Roman" w:cs="Times New Roman"/>
          <w:sz w:val="24"/>
          <w:szCs w:val="24"/>
        </w:rPr>
        <w:t>SkyCar</w:t>
      </w:r>
      <w:proofErr w:type="spellEnd"/>
      <w:r w:rsidR="7C31CCF5" w:rsidRPr="009A28FC">
        <w:rPr>
          <w:rFonts w:ascii="Times New Roman" w:eastAsia="Times New Roman" w:hAnsi="Times New Roman" w:cs="Times New Roman"/>
          <w:sz w:val="24"/>
          <w:szCs w:val="24"/>
        </w:rPr>
        <w:t xml:space="preserve"> OÜ, OÜ </w:t>
      </w:r>
      <w:proofErr w:type="spellStart"/>
      <w:r w:rsidR="7C31CCF5" w:rsidRPr="009A28FC">
        <w:rPr>
          <w:rFonts w:ascii="Times New Roman" w:eastAsia="Times New Roman" w:hAnsi="Times New Roman" w:cs="Times New Roman"/>
          <w:sz w:val="24"/>
          <w:szCs w:val="24"/>
        </w:rPr>
        <w:t>Ideal</w:t>
      </w:r>
      <w:proofErr w:type="spellEnd"/>
      <w:r w:rsidR="7C31CCF5" w:rsidRPr="009A28FC">
        <w:rPr>
          <w:rFonts w:ascii="Times New Roman" w:eastAsia="Times New Roman" w:hAnsi="Times New Roman" w:cs="Times New Roman"/>
          <w:sz w:val="24"/>
          <w:szCs w:val="24"/>
        </w:rPr>
        <w:t xml:space="preserve"> Auto, PÜ </w:t>
      </w:r>
      <w:proofErr w:type="spellStart"/>
      <w:r w:rsidR="7C31CCF5" w:rsidRPr="009A28FC">
        <w:rPr>
          <w:rFonts w:ascii="Times New Roman" w:eastAsia="Times New Roman" w:hAnsi="Times New Roman" w:cs="Times New Roman"/>
          <w:sz w:val="24"/>
          <w:szCs w:val="24"/>
        </w:rPr>
        <w:t>Tarmoren</w:t>
      </w:r>
      <w:proofErr w:type="spellEnd"/>
      <w:r w:rsidR="7C31CCF5" w:rsidRPr="009A28FC">
        <w:rPr>
          <w:rFonts w:ascii="Times New Roman" w:eastAsia="Times New Roman" w:hAnsi="Times New Roman" w:cs="Times New Roman"/>
          <w:sz w:val="24"/>
          <w:szCs w:val="24"/>
        </w:rPr>
        <w:t xml:space="preserve">, AS Topauto, Autoholding OÜ, Cars.ee OÜ, OÜ </w:t>
      </w:r>
      <w:proofErr w:type="spellStart"/>
      <w:r w:rsidR="7C31CCF5" w:rsidRPr="009A28FC">
        <w:rPr>
          <w:rFonts w:ascii="Times New Roman" w:eastAsia="Times New Roman" w:hAnsi="Times New Roman" w:cs="Times New Roman"/>
          <w:sz w:val="24"/>
          <w:szCs w:val="24"/>
        </w:rPr>
        <w:t>Siksol</w:t>
      </w:r>
      <w:proofErr w:type="spellEnd"/>
      <w:r w:rsidR="7C31CCF5" w:rsidRPr="009A28FC">
        <w:rPr>
          <w:rFonts w:ascii="Times New Roman" w:eastAsia="Times New Roman" w:hAnsi="Times New Roman" w:cs="Times New Roman"/>
          <w:sz w:val="24"/>
          <w:szCs w:val="24"/>
        </w:rPr>
        <w:t xml:space="preserve">, KIA Auto AS, Berg </w:t>
      </w:r>
      <w:r w:rsidR="1A588132" w:rsidRPr="009A28FC">
        <w:rPr>
          <w:rFonts w:ascii="Times New Roman" w:eastAsia="Times New Roman" w:hAnsi="Times New Roman" w:cs="Times New Roman"/>
          <w:sz w:val="24"/>
          <w:szCs w:val="24"/>
        </w:rPr>
        <w:t xml:space="preserve">Auto OÜ, Mobile24 OÜ, OÜ </w:t>
      </w:r>
      <w:proofErr w:type="spellStart"/>
      <w:r w:rsidR="1A588132" w:rsidRPr="009A28FC">
        <w:rPr>
          <w:rFonts w:ascii="Times New Roman" w:eastAsia="Times New Roman" w:hAnsi="Times New Roman" w:cs="Times New Roman"/>
          <w:sz w:val="24"/>
          <w:szCs w:val="24"/>
        </w:rPr>
        <w:t>JPcars</w:t>
      </w:r>
      <w:proofErr w:type="spellEnd"/>
      <w:r w:rsidR="1A588132" w:rsidRPr="009A28FC">
        <w:rPr>
          <w:rFonts w:ascii="Times New Roman" w:eastAsia="Times New Roman" w:hAnsi="Times New Roman" w:cs="Times New Roman"/>
          <w:sz w:val="24"/>
          <w:szCs w:val="24"/>
        </w:rPr>
        <w:t xml:space="preserve">, OÜ Landolett, </w:t>
      </w:r>
      <w:proofErr w:type="spellStart"/>
      <w:r w:rsidR="1A588132" w:rsidRPr="009A28FC">
        <w:rPr>
          <w:rFonts w:ascii="Times New Roman" w:eastAsia="Times New Roman" w:hAnsi="Times New Roman" w:cs="Times New Roman"/>
          <w:sz w:val="24"/>
          <w:szCs w:val="24"/>
        </w:rPr>
        <w:t>Volvax</w:t>
      </w:r>
      <w:proofErr w:type="spellEnd"/>
      <w:r w:rsidR="1A588132" w:rsidRPr="009A28FC">
        <w:rPr>
          <w:rFonts w:ascii="Times New Roman" w:eastAsia="Times New Roman" w:hAnsi="Times New Roman" w:cs="Times New Roman"/>
          <w:sz w:val="24"/>
          <w:szCs w:val="24"/>
        </w:rPr>
        <w:t xml:space="preserve"> Baltic OÜ, American Beauty OÜ, </w:t>
      </w:r>
      <w:proofErr w:type="spellStart"/>
      <w:r w:rsidR="1A588132" w:rsidRPr="009A28FC">
        <w:rPr>
          <w:rFonts w:ascii="Times New Roman" w:eastAsia="Times New Roman" w:hAnsi="Times New Roman" w:cs="Times New Roman"/>
          <w:sz w:val="24"/>
          <w:szCs w:val="24"/>
        </w:rPr>
        <w:t>Americandream</w:t>
      </w:r>
      <w:proofErr w:type="spellEnd"/>
      <w:r w:rsidR="1A588132" w:rsidRPr="009A28FC">
        <w:rPr>
          <w:rFonts w:ascii="Times New Roman" w:eastAsia="Times New Roman" w:hAnsi="Times New Roman" w:cs="Times New Roman"/>
          <w:sz w:val="24"/>
          <w:szCs w:val="24"/>
        </w:rPr>
        <w:t xml:space="preserve"> OÜ, OÜ Delfi Grupp, OÜ </w:t>
      </w:r>
      <w:proofErr w:type="spellStart"/>
      <w:r w:rsidR="1A588132" w:rsidRPr="009A28FC">
        <w:rPr>
          <w:rFonts w:ascii="Times New Roman" w:eastAsia="Times New Roman" w:hAnsi="Times New Roman" w:cs="Times New Roman"/>
          <w:sz w:val="24"/>
          <w:szCs w:val="24"/>
        </w:rPr>
        <w:t>Motoplanet</w:t>
      </w:r>
      <w:proofErr w:type="spellEnd"/>
      <w:r w:rsidR="1A588132" w:rsidRPr="009A28FC">
        <w:rPr>
          <w:rFonts w:ascii="Times New Roman" w:eastAsia="Times New Roman" w:hAnsi="Times New Roman" w:cs="Times New Roman"/>
          <w:sz w:val="24"/>
          <w:szCs w:val="24"/>
        </w:rPr>
        <w:t>,</w:t>
      </w:r>
      <w:r w:rsidR="359377E3" w:rsidRPr="009A28FC">
        <w:rPr>
          <w:rFonts w:ascii="Times New Roman" w:eastAsia="Times New Roman" w:hAnsi="Times New Roman" w:cs="Times New Roman"/>
          <w:sz w:val="24"/>
          <w:szCs w:val="24"/>
        </w:rPr>
        <w:t xml:space="preserve"> OÜ </w:t>
      </w:r>
      <w:proofErr w:type="spellStart"/>
      <w:r w:rsidR="359377E3" w:rsidRPr="009A28FC">
        <w:rPr>
          <w:rFonts w:ascii="Times New Roman" w:eastAsia="Times New Roman" w:hAnsi="Times New Roman" w:cs="Times New Roman"/>
          <w:sz w:val="24"/>
          <w:szCs w:val="24"/>
        </w:rPr>
        <w:t>Rommy</w:t>
      </w:r>
      <w:proofErr w:type="spellEnd"/>
      <w:r w:rsidR="359377E3" w:rsidRPr="009A28FC">
        <w:rPr>
          <w:rFonts w:ascii="Times New Roman" w:eastAsia="Times New Roman" w:hAnsi="Times New Roman" w:cs="Times New Roman"/>
          <w:sz w:val="24"/>
          <w:szCs w:val="24"/>
        </w:rPr>
        <w:t xml:space="preserve"> Autoaed, City Motors AS, Inseneri- ja tehnikaühistu </w:t>
      </w:r>
      <w:proofErr w:type="spellStart"/>
      <w:r w:rsidR="359377E3" w:rsidRPr="009A28FC">
        <w:rPr>
          <w:rFonts w:ascii="Times New Roman" w:eastAsia="Times New Roman" w:hAnsi="Times New Roman" w:cs="Times New Roman"/>
          <w:sz w:val="24"/>
          <w:szCs w:val="24"/>
        </w:rPr>
        <w:t>Rebella</w:t>
      </w:r>
      <w:proofErr w:type="spellEnd"/>
      <w:r w:rsidR="359377E3" w:rsidRPr="009A28FC">
        <w:rPr>
          <w:rFonts w:ascii="Times New Roman" w:eastAsia="Times New Roman" w:hAnsi="Times New Roman" w:cs="Times New Roman"/>
          <w:sz w:val="24"/>
          <w:szCs w:val="24"/>
        </w:rPr>
        <w:t xml:space="preserve">, OÜ Üksteist, </w:t>
      </w:r>
      <w:proofErr w:type="spellStart"/>
      <w:r w:rsidR="359377E3" w:rsidRPr="00D91EE2">
        <w:rPr>
          <w:rFonts w:ascii="Times New Roman" w:eastAsia="Times New Roman" w:hAnsi="Times New Roman" w:cs="Times New Roman"/>
          <w:sz w:val="24"/>
          <w:szCs w:val="24"/>
        </w:rPr>
        <w:t>Veh</w:t>
      </w:r>
      <w:r w:rsidR="003C5E8D" w:rsidRPr="00D91EE2">
        <w:rPr>
          <w:rFonts w:ascii="Times New Roman" w:eastAsia="Times New Roman" w:hAnsi="Times New Roman" w:cs="Times New Roman"/>
          <w:sz w:val="24"/>
          <w:szCs w:val="24"/>
        </w:rPr>
        <w:t>o</w:t>
      </w:r>
      <w:proofErr w:type="spellEnd"/>
      <w:r w:rsidR="359377E3" w:rsidRPr="00D91EE2">
        <w:rPr>
          <w:rFonts w:ascii="Times New Roman" w:eastAsia="Times New Roman" w:hAnsi="Times New Roman" w:cs="Times New Roman"/>
          <w:sz w:val="24"/>
          <w:szCs w:val="24"/>
        </w:rPr>
        <w:t xml:space="preserve"> Baltics OÜ, </w:t>
      </w:r>
      <w:proofErr w:type="spellStart"/>
      <w:r w:rsidR="359377E3" w:rsidRPr="00D91EE2">
        <w:rPr>
          <w:rFonts w:ascii="Times New Roman" w:eastAsia="Times New Roman" w:hAnsi="Times New Roman" w:cs="Times New Roman"/>
          <w:sz w:val="24"/>
          <w:szCs w:val="24"/>
        </w:rPr>
        <w:t>Etamo</w:t>
      </w:r>
      <w:proofErr w:type="spellEnd"/>
      <w:r w:rsidR="359377E3" w:rsidRPr="00D91EE2">
        <w:rPr>
          <w:rFonts w:ascii="Times New Roman" w:eastAsia="Times New Roman" w:hAnsi="Times New Roman" w:cs="Times New Roman"/>
          <w:sz w:val="24"/>
          <w:szCs w:val="24"/>
        </w:rPr>
        <w:t xml:space="preserve"> OÜ, </w:t>
      </w:r>
      <w:proofErr w:type="spellStart"/>
      <w:r w:rsidR="359377E3" w:rsidRPr="00D91EE2">
        <w:rPr>
          <w:rFonts w:ascii="Times New Roman" w:eastAsia="Times New Roman" w:hAnsi="Times New Roman" w:cs="Times New Roman"/>
          <w:sz w:val="24"/>
          <w:szCs w:val="24"/>
        </w:rPr>
        <w:t>Moller</w:t>
      </w:r>
      <w:proofErr w:type="spellEnd"/>
      <w:r w:rsidR="359377E3" w:rsidRPr="00D91EE2">
        <w:rPr>
          <w:rFonts w:ascii="Times New Roman" w:eastAsia="Times New Roman" w:hAnsi="Times New Roman" w:cs="Times New Roman"/>
          <w:sz w:val="24"/>
          <w:szCs w:val="24"/>
        </w:rPr>
        <w:t xml:space="preserve"> Auto Viru OÜ, KM Trading OÜ, OÜ Balti Autogrupp, A&amp;D </w:t>
      </w:r>
      <w:proofErr w:type="spellStart"/>
      <w:r w:rsidR="359377E3" w:rsidRPr="00D91EE2">
        <w:rPr>
          <w:rFonts w:ascii="Times New Roman" w:eastAsia="Times New Roman" w:hAnsi="Times New Roman" w:cs="Times New Roman"/>
          <w:sz w:val="24"/>
          <w:szCs w:val="24"/>
        </w:rPr>
        <w:t>Wagen</w:t>
      </w:r>
      <w:proofErr w:type="spellEnd"/>
      <w:r w:rsidR="359377E3" w:rsidRPr="00D91EE2">
        <w:rPr>
          <w:rFonts w:ascii="Times New Roman" w:eastAsia="Times New Roman" w:hAnsi="Times New Roman" w:cs="Times New Roman"/>
          <w:sz w:val="24"/>
          <w:szCs w:val="24"/>
        </w:rPr>
        <w:t xml:space="preserve"> Grupp OÜ, OÜ</w:t>
      </w:r>
      <w:r w:rsidR="53EB0916" w:rsidRPr="00D91EE2">
        <w:rPr>
          <w:rFonts w:ascii="Times New Roman" w:eastAsia="Times New Roman" w:hAnsi="Times New Roman" w:cs="Times New Roman"/>
          <w:sz w:val="24"/>
          <w:szCs w:val="24"/>
        </w:rPr>
        <w:t xml:space="preserve"> Autoagentuur, Net Motors OÜ, OÜ </w:t>
      </w:r>
      <w:proofErr w:type="spellStart"/>
      <w:r w:rsidR="53EB0916" w:rsidRPr="00D91EE2">
        <w:rPr>
          <w:rFonts w:ascii="Times New Roman" w:eastAsia="Times New Roman" w:hAnsi="Times New Roman" w:cs="Times New Roman"/>
          <w:sz w:val="24"/>
          <w:szCs w:val="24"/>
        </w:rPr>
        <w:t>Beanda</w:t>
      </w:r>
      <w:proofErr w:type="spellEnd"/>
      <w:r w:rsidR="53EB0916" w:rsidRPr="00D91EE2">
        <w:rPr>
          <w:rFonts w:ascii="Times New Roman" w:eastAsia="Times New Roman" w:hAnsi="Times New Roman" w:cs="Times New Roman"/>
          <w:sz w:val="24"/>
          <w:szCs w:val="24"/>
        </w:rPr>
        <w:t xml:space="preserve">, Selgelt OÜ, AS Auto 100, OÜ </w:t>
      </w:r>
      <w:proofErr w:type="spellStart"/>
      <w:r w:rsidR="53EB0916" w:rsidRPr="00D91EE2">
        <w:rPr>
          <w:rFonts w:ascii="Times New Roman" w:eastAsia="Times New Roman" w:hAnsi="Times New Roman" w:cs="Times New Roman"/>
          <w:sz w:val="24"/>
          <w:szCs w:val="24"/>
        </w:rPr>
        <w:t>Intertrade</w:t>
      </w:r>
      <w:proofErr w:type="spellEnd"/>
      <w:r w:rsidR="53EB0916" w:rsidRPr="00D91EE2">
        <w:rPr>
          <w:rFonts w:ascii="Times New Roman" w:eastAsia="Times New Roman" w:hAnsi="Times New Roman" w:cs="Times New Roman"/>
          <w:sz w:val="24"/>
          <w:szCs w:val="24"/>
        </w:rPr>
        <w:t>.</w:t>
      </w:r>
    </w:p>
    <w:p w14:paraId="5D8269BE" w14:textId="18C79B6B" w:rsidR="5D74CC4B" w:rsidRPr="00D91EE2" w:rsidRDefault="5D74CC4B" w:rsidP="003C5E8D">
      <w:pPr>
        <w:spacing w:after="0" w:line="240" w:lineRule="auto"/>
        <w:jc w:val="both"/>
        <w:rPr>
          <w:rFonts w:ascii="Times New Roman" w:eastAsia="Times New Roman" w:hAnsi="Times New Roman" w:cs="Times New Roman"/>
          <w:sz w:val="24"/>
          <w:szCs w:val="24"/>
        </w:rPr>
      </w:pPr>
    </w:p>
    <w:p w14:paraId="4A0E08E5" w14:textId="559ED853" w:rsidR="0D7052A9" w:rsidRPr="009A28FC" w:rsidRDefault="0D7052A9" w:rsidP="003C5E8D">
      <w:pPr>
        <w:spacing w:after="0" w:line="240" w:lineRule="auto"/>
        <w:jc w:val="both"/>
        <w:rPr>
          <w:rFonts w:ascii="Times New Roman" w:eastAsia="Times New Roman" w:hAnsi="Times New Roman" w:cs="Times New Roman"/>
          <w:color w:val="000000" w:themeColor="text1"/>
          <w:sz w:val="24"/>
          <w:szCs w:val="24"/>
        </w:rPr>
      </w:pPr>
      <w:r w:rsidRPr="00D91EE2">
        <w:rPr>
          <w:rFonts w:ascii="Times New Roman" w:eastAsia="Times New Roman" w:hAnsi="Times New Roman" w:cs="Times New Roman"/>
          <w:sz w:val="24"/>
          <w:szCs w:val="24"/>
        </w:rPr>
        <w:t xml:space="preserve">Eelnõu saadetakse arvamuse avaldamiseks </w:t>
      </w:r>
      <w:r w:rsidR="001E51BC" w:rsidRPr="00D91EE2">
        <w:rPr>
          <w:rFonts w:ascii="Times New Roman" w:eastAsia="Times New Roman" w:hAnsi="Times New Roman" w:cs="Times New Roman"/>
          <w:sz w:val="24"/>
          <w:szCs w:val="24"/>
        </w:rPr>
        <w:t xml:space="preserve">järgmistele </w:t>
      </w:r>
      <w:r w:rsidR="3180ECCF" w:rsidRPr="00D91EE2">
        <w:rPr>
          <w:rFonts w:ascii="Times New Roman" w:eastAsia="Times New Roman" w:hAnsi="Times New Roman" w:cs="Times New Roman"/>
          <w:sz w:val="24"/>
          <w:szCs w:val="24"/>
        </w:rPr>
        <w:t>r</w:t>
      </w:r>
      <w:r w:rsidR="7ED73775" w:rsidRPr="00D91EE2">
        <w:rPr>
          <w:rFonts w:ascii="Times New Roman" w:eastAsia="Times New Roman" w:hAnsi="Times New Roman" w:cs="Times New Roman"/>
          <w:sz w:val="24"/>
          <w:szCs w:val="24"/>
        </w:rPr>
        <w:t>omusõidukite käitleja</w:t>
      </w:r>
      <w:r w:rsidR="6D10FF0C" w:rsidRPr="00D91EE2">
        <w:rPr>
          <w:rFonts w:ascii="Times New Roman" w:eastAsia="Times New Roman" w:hAnsi="Times New Roman" w:cs="Times New Roman"/>
          <w:sz w:val="24"/>
          <w:szCs w:val="24"/>
        </w:rPr>
        <w:t>tele</w:t>
      </w:r>
      <w:r w:rsidR="7ED73775" w:rsidRPr="00D91EE2">
        <w:rPr>
          <w:rFonts w:ascii="Times New Roman" w:eastAsia="Times New Roman" w:hAnsi="Times New Roman" w:cs="Times New Roman"/>
          <w:sz w:val="24"/>
          <w:szCs w:val="24"/>
        </w:rPr>
        <w:t xml:space="preserve">: AS Kuusakoski, Mittetulundusühing ELV – Autolammutuste Liit, </w:t>
      </w:r>
      <w:r w:rsidR="7ED73775" w:rsidRPr="00D91EE2">
        <w:rPr>
          <w:rFonts w:ascii="Times New Roman" w:eastAsia="Times New Roman" w:hAnsi="Times New Roman" w:cs="Times New Roman"/>
          <w:color w:val="000000" w:themeColor="text1"/>
          <w:sz w:val="24"/>
          <w:szCs w:val="24"/>
        </w:rPr>
        <w:t>7detaili OÜ, A.</w:t>
      </w:r>
      <w:r w:rsidR="003C5E8D" w:rsidRPr="00D91EE2">
        <w:rPr>
          <w:rFonts w:ascii="Times New Roman" w:eastAsia="Times New Roman" w:hAnsi="Times New Roman" w:cs="Times New Roman"/>
          <w:color w:val="000000" w:themeColor="text1"/>
          <w:sz w:val="24"/>
          <w:szCs w:val="24"/>
        </w:rPr>
        <w:t xml:space="preserve"> </w:t>
      </w:r>
      <w:r w:rsidR="7ED73775" w:rsidRPr="00D91EE2">
        <w:rPr>
          <w:rFonts w:ascii="Times New Roman" w:eastAsia="Times New Roman" w:hAnsi="Times New Roman" w:cs="Times New Roman"/>
          <w:color w:val="000000" w:themeColor="text1"/>
          <w:sz w:val="24"/>
          <w:szCs w:val="24"/>
        </w:rPr>
        <w:t xml:space="preserve">Veskimets OÜ, </w:t>
      </w:r>
      <w:proofErr w:type="spellStart"/>
      <w:r w:rsidR="7ED73775" w:rsidRPr="00D91EE2">
        <w:rPr>
          <w:rFonts w:ascii="Times New Roman" w:eastAsia="Times New Roman" w:hAnsi="Times New Roman" w:cs="Times New Roman"/>
          <w:color w:val="000000" w:themeColor="text1"/>
          <w:sz w:val="24"/>
          <w:szCs w:val="24"/>
        </w:rPr>
        <w:t>AlfaPath</w:t>
      </w:r>
      <w:proofErr w:type="spellEnd"/>
      <w:r w:rsidR="7ED73775" w:rsidRPr="00D91EE2">
        <w:rPr>
          <w:rFonts w:ascii="Times New Roman" w:eastAsia="Times New Roman" w:hAnsi="Times New Roman" w:cs="Times New Roman"/>
          <w:color w:val="000000" w:themeColor="text1"/>
          <w:sz w:val="24"/>
          <w:szCs w:val="24"/>
        </w:rPr>
        <w:t xml:space="preserve"> OÜ, </w:t>
      </w:r>
      <w:proofErr w:type="spellStart"/>
      <w:r w:rsidR="7ED73775" w:rsidRPr="00D91EE2">
        <w:rPr>
          <w:rFonts w:ascii="Times New Roman" w:eastAsia="Times New Roman" w:hAnsi="Times New Roman" w:cs="Times New Roman"/>
          <w:color w:val="000000" w:themeColor="text1"/>
          <w:sz w:val="24"/>
          <w:szCs w:val="24"/>
        </w:rPr>
        <w:t>Alvabore</w:t>
      </w:r>
      <w:proofErr w:type="spellEnd"/>
      <w:r w:rsidR="7ED73775" w:rsidRPr="00D91EE2">
        <w:rPr>
          <w:rFonts w:ascii="Times New Roman" w:eastAsia="Times New Roman" w:hAnsi="Times New Roman" w:cs="Times New Roman"/>
          <w:color w:val="000000" w:themeColor="text1"/>
          <w:sz w:val="24"/>
          <w:szCs w:val="24"/>
        </w:rPr>
        <w:t xml:space="preserve"> OÜ, </w:t>
      </w:r>
      <w:proofErr w:type="spellStart"/>
      <w:r w:rsidR="7ED73775" w:rsidRPr="00D91EE2">
        <w:rPr>
          <w:rFonts w:ascii="Times New Roman" w:eastAsia="Times New Roman" w:hAnsi="Times New Roman" w:cs="Times New Roman"/>
          <w:color w:val="000000" w:themeColor="text1"/>
          <w:sz w:val="24"/>
          <w:szCs w:val="24"/>
        </w:rPr>
        <w:t>Ardesia</w:t>
      </w:r>
      <w:proofErr w:type="spellEnd"/>
      <w:r w:rsidR="7ED73775" w:rsidRPr="00D91EE2">
        <w:rPr>
          <w:rFonts w:ascii="Times New Roman" w:eastAsia="Times New Roman" w:hAnsi="Times New Roman" w:cs="Times New Roman"/>
          <w:color w:val="000000" w:themeColor="text1"/>
          <w:sz w:val="24"/>
          <w:szCs w:val="24"/>
        </w:rPr>
        <w:t xml:space="preserve"> OÜ, Aves Service OÜ, </w:t>
      </w:r>
      <w:proofErr w:type="spellStart"/>
      <w:r w:rsidR="7ED73775" w:rsidRPr="00D91EE2">
        <w:rPr>
          <w:rFonts w:ascii="Times New Roman" w:eastAsia="Times New Roman" w:hAnsi="Times New Roman" w:cs="Times New Roman"/>
          <w:color w:val="000000" w:themeColor="text1"/>
          <w:sz w:val="24"/>
          <w:szCs w:val="24"/>
        </w:rPr>
        <w:t>CarWay</w:t>
      </w:r>
      <w:proofErr w:type="spellEnd"/>
      <w:r w:rsidR="7ED73775" w:rsidRPr="00D91EE2">
        <w:rPr>
          <w:rFonts w:ascii="Times New Roman" w:eastAsia="Times New Roman" w:hAnsi="Times New Roman" w:cs="Times New Roman"/>
          <w:color w:val="000000" w:themeColor="text1"/>
          <w:sz w:val="24"/>
          <w:szCs w:val="24"/>
        </w:rPr>
        <w:t xml:space="preserve"> OÜ, </w:t>
      </w:r>
      <w:proofErr w:type="spellStart"/>
      <w:r w:rsidR="7ED73775" w:rsidRPr="00D91EE2">
        <w:rPr>
          <w:rFonts w:ascii="Times New Roman" w:eastAsia="Times New Roman" w:hAnsi="Times New Roman" w:cs="Times New Roman"/>
          <w:color w:val="000000" w:themeColor="text1"/>
          <w:sz w:val="24"/>
          <w:szCs w:val="24"/>
        </w:rPr>
        <w:t>Cronime</w:t>
      </w:r>
      <w:r w:rsidR="1B719CE8" w:rsidRPr="00D91EE2">
        <w:rPr>
          <w:rFonts w:ascii="Times New Roman" w:eastAsia="Times New Roman" w:hAnsi="Times New Roman" w:cs="Times New Roman"/>
          <w:color w:val="000000" w:themeColor="text1"/>
          <w:sz w:val="24"/>
          <w:szCs w:val="24"/>
        </w:rPr>
        <w:t>t</w:t>
      </w:r>
      <w:proofErr w:type="spellEnd"/>
      <w:r w:rsidR="1B719CE8" w:rsidRPr="00D91EE2">
        <w:rPr>
          <w:rFonts w:ascii="Times New Roman" w:eastAsia="Times New Roman" w:hAnsi="Times New Roman" w:cs="Times New Roman"/>
          <w:color w:val="000000" w:themeColor="text1"/>
          <w:sz w:val="24"/>
          <w:szCs w:val="24"/>
        </w:rPr>
        <w:t xml:space="preserve"> Nordic OÜ, </w:t>
      </w:r>
      <w:proofErr w:type="spellStart"/>
      <w:r w:rsidR="1B719CE8" w:rsidRPr="00D91EE2">
        <w:rPr>
          <w:rFonts w:ascii="Times New Roman" w:eastAsia="Times New Roman" w:hAnsi="Times New Roman" w:cs="Times New Roman"/>
          <w:color w:val="000000" w:themeColor="text1"/>
          <w:sz w:val="24"/>
          <w:szCs w:val="24"/>
        </w:rPr>
        <w:t>Demetgrupp</w:t>
      </w:r>
      <w:proofErr w:type="spellEnd"/>
      <w:r w:rsidR="1B719CE8" w:rsidRPr="00D91EE2">
        <w:rPr>
          <w:rFonts w:ascii="Times New Roman" w:eastAsia="Times New Roman" w:hAnsi="Times New Roman" w:cs="Times New Roman"/>
          <w:color w:val="000000" w:themeColor="text1"/>
          <w:sz w:val="24"/>
          <w:szCs w:val="24"/>
        </w:rPr>
        <w:t xml:space="preserve"> OÜ, </w:t>
      </w:r>
      <w:proofErr w:type="spellStart"/>
      <w:r w:rsidR="1B719CE8" w:rsidRPr="00D91EE2">
        <w:rPr>
          <w:rFonts w:ascii="Times New Roman" w:eastAsia="Times New Roman" w:hAnsi="Times New Roman" w:cs="Times New Roman"/>
          <w:color w:val="000000" w:themeColor="text1"/>
          <w:sz w:val="24"/>
          <w:szCs w:val="24"/>
        </w:rPr>
        <w:t>Demontering</w:t>
      </w:r>
      <w:proofErr w:type="spellEnd"/>
      <w:r w:rsidR="1B719CE8" w:rsidRPr="00D91EE2">
        <w:rPr>
          <w:rFonts w:ascii="Times New Roman" w:eastAsia="Times New Roman" w:hAnsi="Times New Roman" w:cs="Times New Roman"/>
          <w:color w:val="000000" w:themeColor="text1"/>
          <w:sz w:val="24"/>
          <w:szCs w:val="24"/>
        </w:rPr>
        <w:t xml:space="preserve"> OÜ, DIDI OÜ, Ebavere ST OÜ, </w:t>
      </w:r>
      <w:proofErr w:type="spellStart"/>
      <w:r w:rsidR="1B719CE8" w:rsidRPr="00D91EE2">
        <w:rPr>
          <w:rFonts w:ascii="Times New Roman" w:eastAsia="Times New Roman" w:hAnsi="Times New Roman" w:cs="Times New Roman"/>
          <w:color w:val="000000" w:themeColor="text1"/>
          <w:sz w:val="24"/>
          <w:szCs w:val="24"/>
        </w:rPr>
        <w:t>Eco</w:t>
      </w:r>
      <w:proofErr w:type="spellEnd"/>
      <w:r w:rsidR="1B719CE8" w:rsidRPr="00D91EE2">
        <w:rPr>
          <w:rFonts w:ascii="Times New Roman" w:eastAsia="Times New Roman" w:hAnsi="Times New Roman" w:cs="Times New Roman"/>
          <w:color w:val="000000" w:themeColor="text1"/>
          <w:sz w:val="24"/>
          <w:szCs w:val="24"/>
        </w:rPr>
        <w:t xml:space="preserve"> Group OÜ, Europe </w:t>
      </w:r>
      <w:proofErr w:type="spellStart"/>
      <w:r w:rsidR="1B719CE8" w:rsidRPr="00D91EE2">
        <w:rPr>
          <w:rFonts w:ascii="Times New Roman" w:eastAsia="Times New Roman" w:hAnsi="Times New Roman" w:cs="Times New Roman"/>
          <w:color w:val="000000" w:themeColor="text1"/>
          <w:sz w:val="24"/>
          <w:szCs w:val="24"/>
        </w:rPr>
        <w:t>Recycling</w:t>
      </w:r>
      <w:proofErr w:type="spellEnd"/>
      <w:r w:rsidR="1B719CE8" w:rsidRPr="00D91EE2">
        <w:rPr>
          <w:rFonts w:ascii="Times New Roman" w:eastAsia="Times New Roman" w:hAnsi="Times New Roman" w:cs="Times New Roman"/>
          <w:color w:val="000000" w:themeColor="text1"/>
          <w:sz w:val="24"/>
          <w:szCs w:val="24"/>
        </w:rPr>
        <w:t xml:space="preserve"> Systems OÜ, </w:t>
      </w:r>
      <w:proofErr w:type="spellStart"/>
      <w:r w:rsidR="1B719CE8" w:rsidRPr="00D91EE2">
        <w:rPr>
          <w:rFonts w:ascii="Times New Roman" w:eastAsia="Times New Roman" w:hAnsi="Times New Roman" w:cs="Times New Roman"/>
          <w:color w:val="000000" w:themeColor="text1"/>
          <w:sz w:val="24"/>
          <w:szCs w:val="24"/>
        </w:rPr>
        <w:t>FendeNet</w:t>
      </w:r>
      <w:proofErr w:type="spellEnd"/>
      <w:r w:rsidR="1B719CE8" w:rsidRPr="00D91EE2">
        <w:rPr>
          <w:rFonts w:ascii="Times New Roman" w:eastAsia="Times New Roman" w:hAnsi="Times New Roman" w:cs="Times New Roman"/>
          <w:color w:val="000000" w:themeColor="text1"/>
          <w:sz w:val="24"/>
          <w:szCs w:val="24"/>
        </w:rPr>
        <w:t xml:space="preserve"> O</w:t>
      </w:r>
      <w:r w:rsidR="1CC958EA" w:rsidRPr="00D91EE2">
        <w:rPr>
          <w:rFonts w:ascii="Times New Roman" w:eastAsia="Times New Roman" w:hAnsi="Times New Roman" w:cs="Times New Roman"/>
          <w:color w:val="000000" w:themeColor="text1"/>
          <w:sz w:val="24"/>
          <w:szCs w:val="24"/>
        </w:rPr>
        <w:t xml:space="preserve">Ü, </w:t>
      </w:r>
      <w:proofErr w:type="spellStart"/>
      <w:r w:rsidR="1CC958EA" w:rsidRPr="00D91EE2">
        <w:rPr>
          <w:rFonts w:ascii="Times New Roman" w:eastAsia="Times New Roman" w:hAnsi="Times New Roman" w:cs="Times New Roman"/>
          <w:color w:val="000000" w:themeColor="text1"/>
          <w:sz w:val="24"/>
          <w:szCs w:val="24"/>
        </w:rPr>
        <w:t>Formet</w:t>
      </w:r>
      <w:proofErr w:type="spellEnd"/>
      <w:r w:rsidR="1CC958EA" w:rsidRPr="00D91EE2">
        <w:rPr>
          <w:rFonts w:ascii="Times New Roman" w:eastAsia="Times New Roman" w:hAnsi="Times New Roman" w:cs="Times New Roman"/>
          <w:color w:val="000000" w:themeColor="text1"/>
          <w:sz w:val="24"/>
          <w:szCs w:val="24"/>
        </w:rPr>
        <w:t xml:space="preserve"> Grupp OÜ, </w:t>
      </w:r>
      <w:proofErr w:type="spellStart"/>
      <w:r w:rsidR="1CC958EA" w:rsidRPr="00D91EE2">
        <w:rPr>
          <w:rFonts w:ascii="Times New Roman" w:eastAsia="Times New Roman" w:hAnsi="Times New Roman" w:cs="Times New Roman"/>
          <w:color w:val="000000" w:themeColor="text1"/>
          <w:sz w:val="24"/>
          <w:szCs w:val="24"/>
        </w:rPr>
        <w:t>Gefi</w:t>
      </w:r>
      <w:proofErr w:type="spellEnd"/>
      <w:r w:rsidR="1CC958EA" w:rsidRPr="00D91EE2">
        <w:rPr>
          <w:rFonts w:ascii="Times New Roman" w:eastAsia="Times New Roman" w:hAnsi="Times New Roman" w:cs="Times New Roman"/>
          <w:color w:val="000000" w:themeColor="text1"/>
          <w:sz w:val="24"/>
          <w:szCs w:val="24"/>
        </w:rPr>
        <w:t xml:space="preserve"> OÜ, </w:t>
      </w:r>
      <w:proofErr w:type="spellStart"/>
      <w:r w:rsidR="1CC958EA" w:rsidRPr="00D91EE2">
        <w:rPr>
          <w:rFonts w:ascii="Times New Roman" w:eastAsia="Times New Roman" w:hAnsi="Times New Roman" w:cs="Times New Roman"/>
          <w:color w:val="000000" w:themeColor="text1"/>
          <w:sz w:val="24"/>
          <w:szCs w:val="24"/>
        </w:rPr>
        <w:t>Hansfer</w:t>
      </w:r>
      <w:proofErr w:type="spellEnd"/>
      <w:r w:rsidR="1CC958EA" w:rsidRPr="00D91EE2">
        <w:rPr>
          <w:rFonts w:ascii="Times New Roman" w:eastAsia="Times New Roman" w:hAnsi="Times New Roman" w:cs="Times New Roman"/>
          <w:color w:val="000000" w:themeColor="text1"/>
          <w:sz w:val="24"/>
          <w:szCs w:val="24"/>
        </w:rPr>
        <w:t xml:space="preserve"> </w:t>
      </w:r>
      <w:proofErr w:type="spellStart"/>
      <w:r w:rsidR="1CC958EA" w:rsidRPr="00D91EE2">
        <w:rPr>
          <w:rFonts w:ascii="Times New Roman" w:eastAsia="Times New Roman" w:hAnsi="Times New Roman" w:cs="Times New Roman"/>
          <w:color w:val="000000" w:themeColor="text1"/>
          <w:sz w:val="24"/>
          <w:szCs w:val="24"/>
        </w:rPr>
        <w:t>Recycling</w:t>
      </w:r>
      <w:proofErr w:type="spellEnd"/>
      <w:r w:rsidR="1CC958EA" w:rsidRPr="00D91EE2">
        <w:rPr>
          <w:rFonts w:ascii="Times New Roman" w:eastAsia="Times New Roman" w:hAnsi="Times New Roman" w:cs="Times New Roman"/>
          <w:color w:val="000000" w:themeColor="text1"/>
          <w:sz w:val="24"/>
          <w:szCs w:val="24"/>
        </w:rPr>
        <w:t xml:space="preserve"> OÜ, Iisaku Autolammutus OÜ, Inseneri Auto OÜ, </w:t>
      </w:r>
      <w:proofErr w:type="spellStart"/>
      <w:r w:rsidR="1CC958EA" w:rsidRPr="00D91EE2">
        <w:rPr>
          <w:rFonts w:ascii="Times New Roman" w:eastAsia="Times New Roman" w:hAnsi="Times New Roman" w:cs="Times New Roman"/>
          <w:color w:val="000000" w:themeColor="text1"/>
          <w:sz w:val="24"/>
          <w:szCs w:val="24"/>
        </w:rPr>
        <w:t>Isoptera</w:t>
      </w:r>
      <w:proofErr w:type="spellEnd"/>
      <w:r w:rsidR="1CC958EA" w:rsidRPr="00D91EE2">
        <w:rPr>
          <w:rFonts w:ascii="Times New Roman" w:eastAsia="Times New Roman" w:hAnsi="Times New Roman" w:cs="Times New Roman"/>
          <w:color w:val="000000" w:themeColor="text1"/>
          <w:sz w:val="24"/>
          <w:szCs w:val="24"/>
        </w:rPr>
        <w:t xml:space="preserve"> Grupp OÜ, </w:t>
      </w:r>
      <w:proofErr w:type="spellStart"/>
      <w:r w:rsidR="1CC958EA" w:rsidRPr="00D91EE2">
        <w:rPr>
          <w:rFonts w:ascii="Times New Roman" w:eastAsia="Times New Roman" w:hAnsi="Times New Roman" w:cs="Times New Roman"/>
          <w:color w:val="000000" w:themeColor="text1"/>
          <w:sz w:val="24"/>
          <w:szCs w:val="24"/>
        </w:rPr>
        <w:t>Ivazo</w:t>
      </w:r>
      <w:proofErr w:type="spellEnd"/>
      <w:r w:rsidR="1CC958EA" w:rsidRPr="00D91EE2">
        <w:rPr>
          <w:rFonts w:ascii="Times New Roman" w:eastAsia="Times New Roman" w:hAnsi="Times New Roman" w:cs="Times New Roman"/>
          <w:color w:val="000000" w:themeColor="text1"/>
          <w:sz w:val="24"/>
          <w:szCs w:val="24"/>
        </w:rPr>
        <w:t xml:space="preserve"> Paljassaare OÜ, Kalle </w:t>
      </w:r>
      <w:proofErr w:type="spellStart"/>
      <w:r w:rsidR="1CC958EA" w:rsidRPr="00D91EE2">
        <w:rPr>
          <w:rFonts w:ascii="Times New Roman" w:eastAsia="Times New Roman" w:hAnsi="Times New Roman" w:cs="Times New Roman"/>
          <w:color w:val="000000" w:themeColor="text1"/>
          <w:sz w:val="24"/>
          <w:szCs w:val="24"/>
        </w:rPr>
        <w:t>G</w:t>
      </w:r>
      <w:r w:rsidR="003C5E8D" w:rsidRPr="00D91EE2">
        <w:rPr>
          <w:rFonts w:ascii="Times New Roman" w:eastAsia="Times New Roman" w:hAnsi="Times New Roman" w:cs="Times New Roman"/>
          <w:color w:val="000000" w:themeColor="text1"/>
          <w:sz w:val="24"/>
          <w:szCs w:val="24"/>
        </w:rPr>
        <w:t>r</w:t>
      </w:r>
      <w:r w:rsidR="1CC958EA" w:rsidRPr="00D91EE2">
        <w:rPr>
          <w:rFonts w:ascii="Times New Roman" w:eastAsia="Times New Roman" w:hAnsi="Times New Roman" w:cs="Times New Roman"/>
          <w:color w:val="000000" w:themeColor="text1"/>
          <w:sz w:val="24"/>
          <w:szCs w:val="24"/>
        </w:rPr>
        <w:t>ube</w:t>
      </w:r>
      <w:proofErr w:type="spellEnd"/>
      <w:r w:rsidR="1CC958EA" w:rsidRPr="00D91EE2">
        <w:rPr>
          <w:rFonts w:ascii="Times New Roman" w:eastAsia="Times New Roman" w:hAnsi="Times New Roman" w:cs="Times New Roman"/>
          <w:color w:val="000000" w:themeColor="text1"/>
          <w:sz w:val="24"/>
          <w:szCs w:val="24"/>
        </w:rPr>
        <w:t xml:space="preserve"> FIE, </w:t>
      </w:r>
      <w:proofErr w:type="spellStart"/>
      <w:r w:rsidR="1CC958EA" w:rsidRPr="00D91EE2">
        <w:rPr>
          <w:rFonts w:ascii="Times New Roman" w:eastAsia="Times New Roman" w:hAnsi="Times New Roman" w:cs="Times New Roman"/>
          <w:color w:val="000000" w:themeColor="text1"/>
          <w:sz w:val="24"/>
          <w:szCs w:val="24"/>
        </w:rPr>
        <w:t>Kapra</w:t>
      </w:r>
      <w:proofErr w:type="spellEnd"/>
      <w:r w:rsidR="1CC958EA" w:rsidRPr="00D91EE2">
        <w:rPr>
          <w:rFonts w:ascii="Times New Roman" w:eastAsia="Times New Roman" w:hAnsi="Times New Roman" w:cs="Times New Roman"/>
          <w:color w:val="000000" w:themeColor="text1"/>
          <w:sz w:val="24"/>
          <w:szCs w:val="24"/>
        </w:rPr>
        <w:t xml:space="preserve"> Vanametall OÜ, </w:t>
      </w:r>
      <w:proofErr w:type="spellStart"/>
      <w:r w:rsidR="1CC958EA" w:rsidRPr="00D91EE2">
        <w:rPr>
          <w:rFonts w:ascii="Times New Roman" w:eastAsia="Times New Roman" w:hAnsi="Times New Roman" w:cs="Times New Roman"/>
          <w:color w:val="000000" w:themeColor="text1"/>
          <w:sz w:val="24"/>
          <w:szCs w:val="24"/>
        </w:rPr>
        <w:t>Kiuma</w:t>
      </w:r>
      <w:proofErr w:type="spellEnd"/>
      <w:r w:rsidR="1CC958EA" w:rsidRPr="00D91EE2">
        <w:rPr>
          <w:rFonts w:ascii="Times New Roman" w:eastAsia="Times New Roman" w:hAnsi="Times New Roman" w:cs="Times New Roman"/>
          <w:color w:val="000000" w:themeColor="text1"/>
          <w:sz w:val="24"/>
          <w:szCs w:val="24"/>
        </w:rPr>
        <w:t xml:space="preserve"> P</w:t>
      </w:r>
      <w:r w:rsidR="59653194" w:rsidRPr="00D91EE2">
        <w:rPr>
          <w:rFonts w:ascii="Times New Roman" w:eastAsia="Times New Roman" w:hAnsi="Times New Roman" w:cs="Times New Roman"/>
          <w:color w:val="000000" w:themeColor="text1"/>
          <w:sz w:val="24"/>
          <w:szCs w:val="24"/>
        </w:rPr>
        <w:t>õld OÜ, K</w:t>
      </w:r>
      <w:r w:rsidR="003C5E8D" w:rsidRPr="00D91EE2">
        <w:rPr>
          <w:rFonts w:ascii="Times New Roman" w:eastAsia="Times New Roman" w:hAnsi="Times New Roman" w:cs="Times New Roman"/>
          <w:color w:val="000000" w:themeColor="text1"/>
          <w:sz w:val="24"/>
          <w:szCs w:val="24"/>
        </w:rPr>
        <w:t>u</w:t>
      </w:r>
      <w:r w:rsidR="59653194" w:rsidRPr="00D91EE2">
        <w:rPr>
          <w:rFonts w:ascii="Times New Roman" w:eastAsia="Times New Roman" w:hAnsi="Times New Roman" w:cs="Times New Roman"/>
          <w:color w:val="000000" w:themeColor="text1"/>
          <w:sz w:val="24"/>
          <w:szCs w:val="24"/>
        </w:rPr>
        <w:t>ressaare Autolammutus OÜ, Lammutus OÜ, M.P. Varu</w:t>
      </w:r>
      <w:r w:rsidR="003C5E8D" w:rsidRPr="00D91EE2">
        <w:rPr>
          <w:rFonts w:ascii="Times New Roman" w:eastAsia="Times New Roman" w:hAnsi="Times New Roman" w:cs="Times New Roman"/>
          <w:color w:val="000000" w:themeColor="text1"/>
          <w:sz w:val="24"/>
          <w:szCs w:val="24"/>
        </w:rPr>
        <w:t>o</w:t>
      </w:r>
      <w:r w:rsidR="59653194" w:rsidRPr="00D91EE2">
        <w:rPr>
          <w:rFonts w:ascii="Times New Roman" w:eastAsia="Times New Roman" w:hAnsi="Times New Roman" w:cs="Times New Roman"/>
          <w:color w:val="000000" w:themeColor="text1"/>
          <w:sz w:val="24"/>
          <w:szCs w:val="24"/>
        </w:rPr>
        <w:t xml:space="preserve">sad OÜ, Maardu Lammutus OÜ, </w:t>
      </w:r>
      <w:proofErr w:type="spellStart"/>
      <w:r w:rsidR="59653194" w:rsidRPr="00D91EE2">
        <w:rPr>
          <w:rFonts w:ascii="Times New Roman" w:eastAsia="Times New Roman" w:hAnsi="Times New Roman" w:cs="Times New Roman"/>
          <w:color w:val="000000" w:themeColor="text1"/>
          <w:sz w:val="24"/>
          <w:szCs w:val="24"/>
        </w:rPr>
        <w:t>Maredo</w:t>
      </w:r>
      <w:proofErr w:type="spellEnd"/>
      <w:r w:rsidR="59653194" w:rsidRPr="00D91EE2">
        <w:rPr>
          <w:rFonts w:ascii="Times New Roman" w:eastAsia="Times New Roman" w:hAnsi="Times New Roman" w:cs="Times New Roman"/>
          <w:color w:val="000000" w:themeColor="text1"/>
          <w:sz w:val="24"/>
          <w:szCs w:val="24"/>
        </w:rPr>
        <w:t xml:space="preserve"> OÜ, </w:t>
      </w:r>
      <w:proofErr w:type="spellStart"/>
      <w:r w:rsidR="59653194" w:rsidRPr="00D91EE2">
        <w:rPr>
          <w:rFonts w:ascii="Times New Roman" w:eastAsia="Times New Roman" w:hAnsi="Times New Roman" w:cs="Times New Roman"/>
          <w:color w:val="000000" w:themeColor="text1"/>
          <w:sz w:val="24"/>
          <w:szCs w:val="24"/>
        </w:rPr>
        <w:t>Marico</w:t>
      </w:r>
      <w:proofErr w:type="spellEnd"/>
      <w:r w:rsidR="59653194" w:rsidRPr="00D91EE2">
        <w:rPr>
          <w:rFonts w:ascii="Times New Roman" w:eastAsia="Times New Roman" w:hAnsi="Times New Roman" w:cs="Times New Roman"/>
          <w:color w:val="000000" w:themeColor="text1"/>
          <w:sz w:val="24"/>
          <w:szCs w:val="24"/>
        </w:rPr>
        <w:t xml:space="preserve"> Metall OÜ, </w:t>
      </w:r>
      <w:proofErr w:type="spellStart"/>
      <w:r w:rsidR="59653194" w:rsidRPr="00D91EE2">
        <w:rPr>
          <w:rFonts w:ascii="Times New Roman" w:eastAsia="Times New Roman" w:hAnsi="Times New Roman" w:cs="Times New Roman"/>
          <w:color w:val="000000" w:themeColor="text1"/>
          <w:sz w:val="24"/>
          <w:szCs w:val="24"/>
        </w:rPr>
        <w:t>Martvar</w:t>
      </w:r>
      <w:proofErr w:type="spellEnd"/>
      <w:r w:rsidR="59653194" w:rsidRPr="00D91EE2">
        <w:rPr>
          <w:rFonts w:ascii="Times New Roman" w:eastAsia="Times New Roman" w:hAnsi="Times New Roman" w:cs="Times New Roman"/>
          <w:color w:val="000000" w:themeColor="text1"/>
          <w:sz w:val="24"/>
          <w:szCs w:val="24"/>
        </w:rPr>
        <w:t xml:space="preserve"> Auto OÜ, MB Service OÜ, </w:t>
      </w:r>
      <w:proofErr w:type="spellStart"/>
      <w:r w:rsidR="59653194" w:rsidRPr="00D91EE2">
        <w:rPr>
          <w:rFonts w:ascii="Times New Roman" w:eastAsia="Times New Roman" w:hAnsi="Times New Roman" w:cs="Times New Roman"/>
          <w:color w:val="000000" w:themeColor="text1"/>
          <w:sz w:val="24"/>
          <w:szCs w:val="24"/>
        </w:rPr>
        <w:t>Mel</w:t>
      </w:r>
      <w:r w:rsidR="37898FE8" w:rsidRPr="00D91EE2">
        <w:rPr>
          <w:rFonts w:ascii="Times New Roman" w:eastAsia="Times New Roman" w:hAnsi="Times New Roman" w:cs="Times New Roman"/>
          <w:color w:val="000000" w:themeColor="text1"/>
          <w:sz w:val="24"/>
          <w:szCs w:val="24"/>
        </w:rPr>
        <w:t>mar</w:t>
      </w:r>
      <w:proofErr w:type="spellEnd"/>
      <w:r w:rsidR="37898FE8" w:rsidRPr="00D91EE2">
        <w:rPr>
          <w:rFonts w:ascii="Times New Roman" w:eastAsia="Times New Roman" w:hAnsi="Times New Roman" w:cs="Times New Roman"/>
          <w:color w:val="000000" w:themeColor="text1"/>
          <w:sz w:val="24"/>
          <w:szCs w:val="24"/>
        </w:rPr>
        <w:t xml:space="preserve"> OÜ, </w:t>
      </w:r>
      <w:proofErr w:type="spellStart"/>
      <w:r w:rsidR="37898FE8" w:rsidRPr="00D91EE2">
        <w:rPr>
          <w:rFonts w:ascii="Times New Roman" w:eastAsia="Times New Roman" w:hAnsi="Times New Roman" w:cs="Times New Roman"/>
          <w:color w:val="000000" w:themeColor="text1"/>
          <w:sz w:val="24"/>
          <w:szCs w:val="24"/>
        </w:rPr>
        <w:t>Metanex</w:t>
      </w:r>
      <w:proofErr w:type="spellEnd"/>
      <w:r w:rsidR="37898FE8" w:rsidRPr="00D91EE2">
        <w:rPr>
          <w:rFonts w:ascii="Times New Roman" w:eastAsia="Times New Roman" w:hAnsi="Times New Roman" w:cs="Times New Roman"/>
          <w:color w:val="000000" w:themeColor="text1"/>
          <w:sz w:val="24"/>
          <w:szCs w:val="24"/>
        </w:rPr>
        <w:t xml:space="preserve"> OÜ, </w:t>
      </w:r>
      <w:proofErr w:type="spellStart"/>
      <w:r w:rsidR="37898FE8" w:rsidRPr="00D91EE2">
        <w:rPr>
          <w:rFonts w:ascii="Times New Roman" w:eastAsia="Times New Roman" w:hAnsi="Times New Roman" w:cs="Times New Roman"/>
          <w:color w:val="000000" w:themeColor="text1"/>
          <w:sz w:val="24"/>
          <w:szCs w:val="24"/>
        </w:rPr>
        <w:t>Mertuna</w:t>
      </w:r>
      <w:proofErr w:type="spellEnd"/>
      <w:r w:rsidR="37898FE8" w:rsidRPr="00D91EE2">
        <w:rPr>
          <w:rFonts w:ascii="Times New Roman" w:eastAsia="Times New Roman" w:hAnsi="Times New Roman" w:cs="Times New Roman"/>
          <w:color w:val="000000" w:themeColor="text1"/>
          <w:sz w:val="24"/>
          <w:szCs w:val="24"/>
        </w:rPr>
        <w:t xml:space="preserve"> OÜ, </w:t>
      </w:r>
      <w:proofErr w:type="spellStart"/>
      <w:r w:rsidR="37898FE8" w:rsidRPr="00D91EE2">
        <w:rPr>
          <w:rFonts w:ascii="Times New Roman" w:eastAsia="Times New Roman" w:hAnsi="Times New Roman" w:cs="Times New Roman"/>
          <w:color w:val="000000" w:themeColor="text1"/>
          <w:sz w:val="24"/>
          <w:szCs w:val="24"/>
        </w:rPr>
        <w:t>Mintrol</w:t>
      </w:r>
      <w:proofErr w:type="spellEnd"/>
      <w:r w:rsidR="37898FE8" w:rsidRPr="00D91EE2">
        <w:rPr>
          <w:rFonts w:ascii="Times New Roman" w:eastAsia="Times New Roman" w:hAnsi="Times New Roman" w:cs="Times New Roman"/>
          <w:color w:val="000000" w:themeColor="text1"/>
          <w:sz w:val="24"/>
          <w:szCs w:val="24"/>
        </w:rPr>
        <w:t xml:space="preserve"> OÜ, Mutter ja Polt OÜ, Nõlvak &amp; Ko OÜ, </w:t>
      </w:r>
      <w:proofErr w:type="spellStart"/>
      <w:r w:rsidR="37898FE8" w:rsidRPr="00D91EE2">
        <w:rPr>
          <w:rFonts w:ascii="Times New Roman" w:eastAsia="Times New Roman" w:hAnsi="Times New Roman" w:cs="Times New Roman"/>
          <w:color w:val="000000" w:themeColor="text1"/>
          <w:sz w:val="24"/>
          <w:szCs w:val="24"/>
        </w:rPr>
        <w:t>Oksila</w:t>
      </w:r>
      <w:proofErr w:type="spellEnd"/>
      <w:r w:rsidR="37898FE8" w:rsidRPr="00D91EE2">
        <w:rPr>
          <w:rFonts w:ascii="Times New Roman" w:eastAsia="Times New Roman" w:hAnsi="Times New Roman" w:cs="Times New Roman"/>
          <w:color w:val="000000" w:themeColor="text1"/>
          <w:sz w:val="24"/>
          <w:szCs w:val="24"/>
        </w:rPr>
        <w:t xml:space="preserve"> OÜ, Osaühing </w:t>
      </w:r>
      <w:proofErr w:type="spellStart"/>
      <w:r w:rsidR="37898FE8" w:rsidRPr="00D91EE2">
        <w:rPr>
          <w:rFonts w:ascii="Times New Roman" w:eastAsia="Times New Roman" w:hAnsi="Times New Roman" w:cs="Times New Roman"/>
          <w:color w:val="000000" w:themeColor="text1"/>
          <w:sz w:val="24"/>
          <w:szCs w:val="24"/>
        </w:rPr>
        <w:t>Autostop</w:t>
      </w:r>
      <w:proofErr w:type="spellEnd"/>
      <w:r w:rsidR="37898FE8" w:rsidRPr="00D91EE2">
        <w:rPr>
          <w:rFonts w:ascii="Times New Roman" w:eastAsia="Times New Roman" w:hAnsi="Times New Roman" w:cs="Times New Roman"/>
          <w:color w:val="000000" w:themeColor="text1"/>
          <w:sz w:val="24"/>
          <w:szCs w:val="24"/>
        </w:rPr>
        <w:t xml:space="preserve">, Osaühing </w:t>
      </w:r>
      <w:proofErr w:type="spellStart"/>
      <w:r w:rsidR="37898FE8" w:rsidRPr="00D91EE2">
        <w:rPr>
          <w:rFonts w:ascii="Times New Roman" w:eastAsia="Times New Roman" w:hAnsi="Times New Roman" w:cs="Times New Roman"/>
          <w:color w:val="000000" w:themeColor="text1"/>
          <w:sz w:val="24"/>
          <w:szCs w:val="24"/>
        </w:rPr>
        <w:t>Fera</w:t>
      </w:r>
      <w:r w:rsidR="71EC76FE" w:rsidRPr="00D91EE2">
        <w:rPr>
          <w:rFonts w:ascii="Times New Roman" w:eastAsia="Times New Roman" w:hAnsi="Times New Roman" w:cs="Times New Roman"/>
          <w:color w:val="000000" w:themeColor="text1"/>
          <w:sz w:val="24"/>
          <w:szCs w:val="24"/>
        </w:rPr>
        <w:t>lmet</w:t>
      </w:r>
      <w:proofErr w:type="spellEnd"/>
      <w:r w:rsidR="71EC76FE" w:rsidRPr="00D91EE2">
        <w:rPr>
          <w:rFonts w:ascii="Times New Roman" w:eastAsia="Times New Roman" w:hAnsi="Times New Roman" w:cs="Times New Roman"/>
          <w:color w:val="000000" w:themeColor="text1"/>
          <w:sz w:val="24"/>
          <w:szCs w:val="24"/>
        </w:rPr>
        <w:t xml:space="preserve">, Osaühing </w:t>
      </w:r>
      <w:proofErr w:type="spellStart"/>
      <w:r w:rsidR="71EC76FE" w:rsidRPr="00D91EE2">
        <w:rPr>
          <w:rFonts w:ascii="Times New Roman" w:eastAsia="Times New Roman" w:hAnsi="Times New Roman" w:cs="Times New Roman"/>
          <w:color w:val="000000" w:themeColor="text1"/>
          <w:sz w:val="24"/>
          <w:szCs w:val="24"/>
        </w:rPr>
        <w:t>Lesven</w:t>
      </w:r>
      <w:proofErr w:type="spellEnd"/>
      <w:r w:rsidR="71EC76FE" w:rsidRPr="00D91EE2">
        <w:rPr>
          <w:rFonts w:ascii="Times New Roman" w:eastAsia="Times New Roman" w:hAnsi="Times New Roman" w:cs="Times New Roman"/>
          <w:color w:val="000000" w:themeColor="text1"/>
          <w:sz w:val="24"/>
          <w:szCs w:val="24"/>
        </w:rPr>
        <w:t xml:space="preserve">, Rauaspets OÜ, </w:t>
      </w:r>
      <w:proofErr w:type="spellStart"/>
      <w:r w:rsidR="71EC76FE" w:rsidRPr="00D91EE2">
        <w:rPr>
          <w:rFonts w:ascii="Times New Roman" w:eastAsia="Times New Roman" w:hAnsi="Times New Roman" w:cs="Times New Roman"/>
          <w:color w:val="000000" w:themeColor="text1"/>
          <w:sz w:val="24"/>
          <w:szCs w:val="24"/>
        </w:rPr>
        <w:t>Refeus</w:t>
      </w:r>
      <w:proofErr w:type="spellEnd"/>
      <w:r w:rsidR="71EC76FE" w:rsidRPr="00D91EE2">
        <w:rPr>
          <w:rFonts w:ascii="Times New Roman" w:eastAsia="Times New Roman" w:hAnsi="Times New Roman" w:cs="Times New Roman"/>
          <w:color w:val="000000" w:themeColor="text1"/>
          <w:sz w:val="24"/>
          <w:szCs w:val="24"/>
        </w:rPr>
        <w:t xml:space="preserve"> OÜ, </w:t>
      </w:r>
      <w:proofErr w:type="spellStart"/>
      <w:r w:rsidR="71EC76FE" w:rsidRPr="00D91EE2">
        <w:rPr>
          <w:rFonts w:ascii="Times New Roman" w:eastAsia="Times New Roman" w:hAnsi="Times New Roman" w:cs="Times New Roman"/>
          <w:color w:val="000000" w:themeColor="text1"/>
          <w:sz w:val="24"/>
          <w:szCs w:val="24"/>
        </w:rPr>
        <w:t>Remoreks</w:t>
      </w:r>
      <w:proofErr w:type="spellEnd"/>
      <w:r w:rsidR="71EC76FE" w:rsidRPr="00D91EE2">
        <w:rPr>
          <w:rFonts w:ascii="Times New Roman" w:eastAsia="Times New Roman" w:hAnsi="Times New Roman" w:cs="Times New Roman"/>
          <w:color w:val="000000" w:themeColor="text1"/>
          <w:sz w:val="24"/>
          <w:szCs w:val="24"/>
        </w:rPr>
        <w:t xml:space="preserve"> OÜ, Romuekspert OÜ, </w:t>
      </w:r>
      <w:proofErr w:type="spellStart"/>
      <w:r w:rsidR="71EC76FE" w:rsidRPr="00D91EE2">
        <w:rPr>
          <w:rFonts w:ascii="Times New Roman" w:eastAsia="Times New Roman" w:hAnsi="Times New Roman" w:cs="Times New Roman"/>
          <w:color w:val="000000" w:themeColor="text1"/>
          <w:sz w:val="24"/>
          <w:szCs w:val="24"/>
        </w:rPr>
        <w:t>Semako</w:t>
      </w:r>
      <w:proofErr w:type="spellEnd"/>
      <w:r w:rsidR="71EC76FE" w:rsidRPr="00D91EE2">
        <w:rPr>
          <w:rFonts w:ascii="Times New Roman" w:eastAsia="Times New Roman" w:hAnsi="Times New Roman" w:cs="Times New Roman"/>
          <w:color w:val="000000" w:themeColor="text1"/>
          <w:sz w:val="24"/>
          <w:szCs w:val="24"/>
        </w:rPr>
        <w:t xml:space="preserve"> </w:t>
      </w:r>
      <w:proofErr w:type="spellStart"/>
      <w:r w:rsidR="71EC76FE" w:rsidRPr="00D91EE2">
        <w:rPr>
          <w:rFonts w:ascii="Times New Roman" w:eastAsia="Times New Roman" w:hAnsi="Times New Roman" w:cs="Times New Roman"/>
          <w:color w:val="000000" w:themeColor="text1"/>
          <w:sz w:val="24"/>
          <w:szCs w:val="24"/>
        </w:rPr>
        <w:t>Romulad</w:t>
      </w:r>
      <w:proofErr w:type="spellEnd"/>
      <w:r w:rsidR="71EC76FE" w:rsidRPr="00D91EE2">
        <w:rPr>
          <w:rFonts w:ascii="Times New Roman" w:eastAsia="Times New Roman" w:hAnsi="Times New Roman" w:cs="Times New Roman"/>
          <w:color w:val="000000" w:themeColor="text1"/>
          <w:sz w:val="24"/>
          <w:szCs w:val="24"/>
        </w:rPr>
        <w:t xml:space="preserve"> OÜ, </w:t>
      </w:r>
      <w:proofErr w:type="spellStart"/>
      <w:r w:rsidR="71EC76FE" w:rsidRPr="00D91EE2">
        <w:rPr>
          <w:rFonts w:ascii="Times New Roman" w:eastAsia="Times New Roman" w:hAnsi="Times New Roman" w:cs="Times New Roman"/>
          <w:color w:val="000000" w:themeColor="text1"/>
          <w:sz w:val="24"/>
          <w:szCs w:val="24"/>
        </w:rPr>
        <w:t>Sikassaare</w:t>
      </w:r>
      <w:proofErr w:type="spellEnd"/>
      <w:r w:rsidR="71EC76FE" w:rsidRPr="00D91EE2">
        <w:rPr>
          <w:rFonts w:ascii="Times New Roman" w:eastAsia="Times New Roman" w:hAnsi="Times New Roman" w:cs="Times New Roman"/>
          <w:color w:val="000000" w:themeColor="text1"/>
          <w:sz w:val="24"/>
          <w:szCs w:val="24"/>
        </w:rPr>
        <w:t xml:space="preserve"> Vanametall OÜ, </w:t>
      </w:r>
      <w:proofErr w:type="spellStart"/>
      <w:r w:rsidR="71EC76FE" w:rsidRPr="00D91EE2">
        <w:rPr>
          <w:rFonts w:ascii="Times New Roman" w:eastAsia="Times New Roman" w:hAnsi="Times New Roman" w:cs="Times New Roman"/>
          <w:color w:val="000000" w:themeColor="text1"/>
          <w:sz w:val="24"/>
          <w:szCs w:val="24"/>
        </w:rPr>
        <w:t>Sikrem</w:t>
      </w:r>
      <w:proofErr w:type="spellEnd"/>
      <w:r w:rsidR="71EC76FE" w:rsidRPr="00D91EE2">
        <w:rPr>
          <w:rFonts w:ascii="Times New Roman" w:eastAsia="Times New Roman" w:hAnsi="Times New Roman" w:cs="Times New Roman"/>
          <w:color w:val="000000" w:themeColor="text1"/>
          <w:sz w:val="24"/>
          <w:szCs w:val="24"/>
        </w:rPr>
        <w:t xml:space="preserve"> Auto Osaühing, STIK Autolammutus OÜ, </w:t>
      </w:r>
      <w:proofErr w:type="spellStart"/>
      <w:r w:rsidR="71EC76FE" w:rsidRPr="00D91EE2">
        <w:rPr>
          <w:rFonts w:ascii="Times New Roman" w:eastAsia="Times New Roman" w:hAnsi="Times New Roman" w:cs="Times New Roman"/>
          <w:color w:val="000000" w:themeColor="text1"/>
          <w:sz w:val="24"/>
          <w:szCs w:val="24"/>
        </w:rPr>
        <w:t>Svenai</w:t>
      </w:r>
      <w:proofErr w:type="spellEnd"/>
      <w:r w:rsidR="71EC76FE" w:rsidRPr="00D91EE2">
        <w:rPr>
          <w:rFonts w:ascii="Times New Roman" w:eastAsia="Times New Roman" w:hAnsi="Times New Roman" w:cs="Times New Roman"/>
          <w:color w:val="000000" w:themeColor="text1"/>
          <w:sz w:val="24"/>
          <w:szCs w:val="24"/>
        </w:rPr>
        <w:t xml:space="preserve"> OÜ, </w:t>
      </w:r>
      <w:proofErr w:type="spellStart"/>
      <w:r w:rsidR="71EC76FE" w:rsidRPr="00D91EE2">
        <w:rPr>
          <w:rFonts w:ascii="Times New Roman" w:eastAsia="Times New Roman" w:hAnsi="Times New Roman" w:cs="Times New Roman"/>
          <w:color w:val="000000" w:themeColor="text1"/>
          <w:sz w:val="24"/>
          <w:szCs w:val="24"/>
        </w:rPr>
        <w:t>Tehnomarket</w:t>
      </w:r>
      <w:proofErr w:type="spellEnd"/>
      <w:r w:rsidR="71EC76FE" w:rsidRPr="00D91EE2">
        <w:rPr>
          <w:rFonts w:ascii="Times New Roman" w:eastAsia="Times New Roman" w:hAnsi="Times New Roman" w:cs="Times New Roman"/>
          <w:color w:val="000000" w:themeColor="text1"/>
          <w:sz w:val="24"/>
          <w:szCs w:val="24"/>
        </w:rPr>
        <w:t xml:space="preserve"> </w:t>
      </w:r>
      <w:proofErr w:type="spellStart"/>
      <w:r w:rsidR="71EC76FE" w:rsidRPr="00D91EE2">
        <w:rPr>
          <w:rFonts w:ascii="Times New Roman" w:eastAsia="Times New Roman" w:hAnsi="Times New Roman" w:cs="Times New Roman"/>
          <w:color w:val="000000" w:themeColor="text1"/>
          <w:sz w:val="24"/>
          <w:szCs w:val="24"/>
        </w:rPr>
        <w:t>Re</w:t>
      </w:r>
      <w:r w:rsidR="2BACEA8A" w:rsidRPr="00D91EE2">
        <w:rPr>
          <w:rFonts w:ascii="Times New Roman" w:eastAsia="Times New Roman" w:hAnsi="Times New Roman" w:cs="Times New Roman"/>
          <w:color w:val="000000" w:themeColor="text1"/>
          <w:sz w:val="24"/>
          <w:szCs w:val="24"/>
        </w:rPr>
        <w:t>cycling</w:t>
      </w:r>
      <w:proofErr w:type="spellEnd"/>
      <w:r w:rsidR="2BACEA8A" w:rsidRPr="00D91EE2">
        <w:rPr>
          <w:rFonts w:ascii="Times New Roman" w:eastAsia="Times New Roman" w:hAnsi="Times New Roman" w:cs="Times New Roman"/>
          <w:color w:val="000000" w:themeColor="text1"/>
          <w:sz w:val="24"/>
          <w:szCs w:val="24"/>
        </w:rPr>
        <w:t xml:space="preserve"> OÜ, </w:t>
      </w:r>
      <w:proofErr w:type="spellStart"/>
      <w:r w:rsidR="2BACEA8A" w:rsidRPr="00D91EE2">
        <w:rPr>
          <w:rFonts w:ascii="Times New Roman" w:eastAsia="Times New Roman" w:hAnsi="Times New Roman" w:cs="Times New Roman"/>
          <w:color w:val="000000" w:themeColor="text1"/>
          <w:sz w:val="24"/>
          <w:szCs w:val="24"/>
        </w:rPr>
        <w:t>Timar</w:t>
      </w:r>
      <w:proofErr w:type="spellEnd"/>
      <w:r w:rsidR="2BACEA8A" w:rsidRPr="00D91EE2">
        <w:rPr>
          <w:rFonts w:ascii="Times New Roman" w:eastAsia="Times New Roman" w:hAnsi="Times New Roman" w:cs="Times New Roman"/>
          <w:color w:val="000000" w:themeColor="text1"/>
          <w:sz w:val="24"/>
          <w:szCs w:val="24"/>
        </w:rPr>
        <w:t xml:space="preserve"> Auto OÜ, </w:t>
      </w:r>
      <w:proofErr w:type="spellStart"/>
      <w:r w:rsidR="2BACEA8A" w:rsidRPr="00D91EE2">
        <w:rPr>
          <w:rFonts w:ascii="Times New Roman" w:eastAsia="Times New Roman" w:hAnsi="Times New Roman" w:cs="Times New Roman"/>
          <w:color w:val="000000" w:themeColor="text1"/>
          <w:sz w:val="24"/>
          <w:szCs w:val="24"/>
        </w:rPr>
        <w:t>Tolmet</w:t>
      </w:r>
      <w:proofErr w:type="spellEnd"/>
      <w:r w:rsidR="2BACEA8A" w:rsidRPr="00D91EE2">
        <w:rPr>
          <w:rFonts w:ascii="Times New Roman" w:eastAsia="Times New Roman" w:hAnsi="Times New Roman" w:cs="Times New Roman"/>
          <w:color w:val="000000" w:themeColor="text1"/>
          <w:sz w:val="24"/>
          <w:szCs w:val="24"/>
        </w:rPr>
        <w:t xml:space="preserve"> OÜ, </w:t>
      </w:r>
      <w:proofErr w:type="spellStart"/>
      <w:r w:rsidR="2BACEA8A" w:rsidRPr="00D91EE2">
        <w:rPr>
          <w:rFonts w:ascii="Times New Roman" w:eastAsia="Times New Roman" w:hAnsi="Times New Roman" w:cs="Times New Roman"/>
          <w:color w:val="000000" w:themeColor="text1"/>
          <w:sz w:val="24"/>
          <w:szCs w:val="24"/>
        </w:rPr>
        <w:t>Tomesko</w:t>
      </w:r>
      <w:proofErr w:type="spellEnd"/>
      <w:r w:rsidR="2BACEA8A" w:rsidRPr="00D91EE2">
        <w:rPr>
          <w:rFonts w:ascii="Times New Roman" w:eastAsia="Times New Roman" w:hAnsi="Times New Roman" w:cs="Times New Roman"/>
          <w:color w:val="000000" w:themeColor="text1"/>
          <w:sz w:val="24"/>
          <w:szCs w:val="24"/>
        </w:rPr>
        <w:t xml:space="preserve"> OÜ, Trassi OÜ, </w:t>
      </w:r>
      <w:proofErr w:type="spellStart"/>
      <w:r w:rsidR="2BACEA8A" w:rsidRPr="00D91EE2">
        <w:rPr>
          <w:rFonts w:ascii="Times New Roman" w:eastAsia="Times New Roman" w:hAnsi="Times New Roman" w:cs="Times New Roman"/>
          <w:color w:val="000000" w:themeColor="text1"/>
          <w:sz w:val="24"/>
          <w:szCs w:val="24"/>
        </w:rPr>
        <w:t>TRuckParts</w:t>
      </w:r>
      <w:proofErr w:type="spellEnd"/>
      <w:r w:rsidR="2BACEA8A" w:rsidRPr="00D91EE2">
        <w:rPr>
          <w:rFonts w:ascii="Times New Roman" w:eastAsia="Times New Roman" w:hAnsi="Times New Roman" w:cs="Times New Roman"/>
          <w:color w:val="000000" w:themeColor="text1"/>
          <w:sz w:val="24"/>
          <w:szCs w:val="24"/>
        </w:rPr>
        <w:t xml:space="preserve"> Eesti OÜ, </w:t>
      </w:r>
      <w:proofErr w:type="spellStart"/>
      <w:r w:rsidR="2BACEA8A" w:rsidRPr="00D91EE2">
        <w:rPr>
          <w:rFonts w:ascii="Times New Roman" w:eastAsia="Times New Roman" w:hAnsi="Times New Roman" w:cs="Times New Roman"/>
          <w:color w:val="000000" w:themeColor="text1"/>
          <w:sz w:val="24"/>
          <w:szCs w:val="24"/>
        </w:rPr>
        <w:t>Umbsaare</w:t>
      </w:r>
      <w:proofErr w:type="spellEnd"/>
      <w:r w:rsidR="2BACEA8A" w:rsidRPr="00D91EE2">
        <w:rPr>
          <w:rFonts w:ascii="Times New Roman" w:eastAsia="Times New Roman" w:hAnsi="Times New Roman" w:cs="Times New Roman"/>
          <w:color w:val="000000" w:themeColor="text1"/>
          <w:sz w:val="24"/>
          <w:szCs w:val="24"/>
        </w:rPr>
        <w:t xml:space="preserve"> Auto OÜ, V8 Import OÜ, </w:t>
      </w:r>
      <w:proofErr w:type="spellStart"/>
      <w:r w:rsidR="2BACEA8A" w:rsidRPr="00D91EE2">
        <w:rPr>
          <w:rFonts w:ascii="Times New Roman" w:eastAsia="Times New Roman" w:hAnsi="Times New Roman" w:cs="Times New Roman"/>
          <w:color w:val="000000" w:themeColor="text1"/>
          <w:sz w:val="24"/>
          <w:szCs w:val="24"/>
        </w:rPr>
        <w:t>Valeroon</w:t>
      </w:r>
      <w:proofErr w:type="spellEnd"/>
      <w:r w:rsidR="2BACEA8A" w:rsidRPr="00D91EE2">
        <w:rPr>
          <w:rFonts w:ascii="Times New Roman" w:eastAsia="Times New Roman" w:hAnsi="Times New Roman" w:cs="Times New Roman"/>
          <w:color w:val="000000" w:themeColor="text1"/>
          <w:sz w:val="24"/>
          <w:szCs w:val="24"/>
        </w:rPr>
        <w:t xml:space="preserve"> OÜ, </w:t>
      </w:r>
      <w:proofErr w:type="spellStart"/>
      <w:r w:rsidR="2BACEA8A" w:rsidRPr="00D91EE2">
        <w:rPr>
          <w:rFonts w:ascii="Times New Roman" w:eastAsia="Times New Roman" w:hAnsi="Times New Roman" w:cs="Times New Roman"/>
          <w:color w:val="000000" w:themeColor="text1"/>
          <w:sz w:val="24"/>
          <w:szCs w:val="24"/>
        </w:rPr>
        <w:t>Welg</w:t>
      </w:r>
      <w:proofErr w:type="spellEnd"/>
      <w:r w:rsidR="2BACEA8A" w:rsidRPr="00D91EE2">
        <w:rPr>
          <w:rFonts w:ascii="Times New Roman" w:eastAsia="Times New Roman" w:hAnsi="Times New Roman" w:cs="Times New Roman"/>
          <w:color w:val="000000" w:themeColor="text1"/>
          <w:sz w:val="24"/>
          <w:szCs w:val="24"/>
        </w:rPr>
        <w:t xml:space="preserve"> Varuosad</w:t>
      </w:r>
      <w:r w:rsidR="2BACEA8A" w:rsidRPr="009A28FC">
        <w:rPr>
          <w:rFonts w:ascii="Times New Roman" w:eastAsia="Times New Roman" w:hAnsi="Times New Roman" w:cs="Times New Roman"/>
          <w:color w:val="000000" w:themeColor="text1"/>
          <w:sz w:val="24"/>
          <w:szCs w:val="24"/>
        </w:rPr>
        <w:t xml:space="preserve"> OÜ, VP Autolammutus OÜ</w:t>
      </w:r>
      <w:r w:rsidR="743233B2" w:rsidRPr="009A28FC">
        <w:rPr>
          <w:rFonts w:ascii="Times New Roman" w:eastAsia="Times New Roman" w:hAnsi="Times New Roman" w:cs="Times New Roman"/>
          <w:color w:val="000000" w:themeColor="text1"/>
          <w:sz w:val="24"/>
          <w:szCs w:val="24"/>
        </w:rPr>
        <w:t>.</w:t>
      </w:r>
    </w:p>
    <w:p w14:paraId="201814EB" w14:textId="77777777" w:rsidR="00561B52" w:rsidRDefault="00561B52" w:rsidP="003C5E8D">
      <w:pPr>
        <w:spacing w:after="0" w:line="240" w:lineRule="auto"/>
        <w:jc w:val="both"/>
        <w:rPr>
          <w:rFonts w:ascii="Times New Roman" w:hAnsi="Times New Roman" w:cs="Times New Roman"/>
          <w:sz w:val="24"/>
          <w:szCs w:val="24"/>
        </w:rPr>
      </w:pPr>
    </w:p>
    <w:p w14:paraId="3B87AC88" w14:textId="675E19FE" w:rsidR="009C11D6" w:rsidRPr="009A28FC" w:rsidRDefault="009C11D6"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sz w:val="24"/>
          <w:szCs w:val="24"/>
        </w:rPr>
        <w:t>__________________________________________________________________________</w:t>
      </w:r>
    </w:p>
    <w:p w14:paraId="5EF2AC88" w14:textId="2A75A6B0" w:rsidR="009C11D6" w:rsidRPr="009A28FC" w:rsidRDefault="009C11D6"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sz w:val="24"/>
          <w:szCs w:val="24"/>
        </w:rPr>
        <w:t>Algatab Vabariigi Valitsus „….“ ……………. 2024</w:t>
      </w:r>
    </w:p>
    <w:p w14:paraId="1ED1C70F" w14:textId="77777777" w:rsidR="009C11D6" w:rsidRPr="009A28FC" w:rsidRDefault="009C11D6" w:rsidP="003C5E8D">
      <w:pPr>
        <w:spacing w:after="0" w:line="240" w:lineRule="auto"/>
        <w:jc w:val="both"/>
        <w:rPr>
          <w:rFonts w:ascii="Times New Roman" w:hAnsi="Times New Roman" w:cs="Times New Roman"/>
          <w:sz w:val="24"/>
          <w:szCs w:val="24"/>
        </w:rPr>
      </w:pPr>
    </w:p>
    <w:p w14:paraId="70CE4245" w14:textId="77777777" w:rsidR="009C11D6" w:rsidRPr="009A28FC" w:rsidRDefault="009C11D6" w:rsidP="003C5E8D">
      <w:pPr>
        <w:spacing w:after="0" w:line="240" w:lineRule="auto"/>
        <w:jc w:val="both"/>
        <w:rPr>
          <w:rFonts w:ascii="Times New Roman" w:hAnsi="Times New Roman" w:cs="Times New Roman"/>
          <w:sz w:val="24"/>
          <w:szCs w:val="24"/>
        </w:rPr>
      </w:pPr>
      <w:r w:rsidRPr="009A28FC">
        <w:rPr>
          <w:rFonts w:ascii="Times New Roman" w:hAnsi="Times New Roman" w:cs="Times New Roman"/>
          <w:sz w:val="24"/>
          <w:szCs w:val="24"/>
        </w:rPr>
        <w:t>allkirjastatud digitaalselt</w:t>
      </w:r>
    </w:p>
    <w:p w14:paraId="33D13745" w14:textId="77777777" w:rsidR="009C11D6" w:rsidRPr="009A28FC" w:rsidRDefault="009C11D6" w:rsidP="003C5E8D">
      <w:pPr>
        <w:spacing w:after="0" w:line="240" w:lineRule="auto"/>
        <w:jc w:val="both"/>
        <w:rPr>
          <w:rFonts w:ascii="Times New Roman" w:hAnsi="Times New Roman" w:cs="Times New Roman"/>
          <w:sz w:val="24"/>
          <w:szCs w:val="24"/>
        </w:rPr>
      </w:pPr>
    </w:p>
    <w:p w14:paraId="6312CB58" w14:textId="77777777" w:rsidR="00A367FA" w:rsidRPr="009A28FC" w:rsidRDefault="00A367FA" w:rsidP="003C5E8D">
      <w:pPr>
        <w:spacing w:after="0" w:line="240" w:lineRule="auto"/>
        <w:rPr>
          <w:rFonts w:ascii="Times New Roman" w:hAnsi="Times New Roman" w:cs="Times New Roman"/>
          <w:sz w:val="24"/>
          <w:szCs w:val="24"/>
        </w:rPr>
      </w:pPr>
    </w:p>
    <w:sectPr w:rsidR="00A367FA" w:rsidRPr="009A28FC" w:rsidSect="00DB6D6B">
      <w:footerReference w:type="default" r:id="rId2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lleriin Lindsalu" w:date="2024-03-19T10:33:00Z" w:initials="PL">
    <w:p w14:paraId="2F485A33" w14:textId="77777777" w:rsidR="00D70A41" w:rsidRDefault="00D70A41" w:rsidP="006A3A9F">
      <w:pPr>
        <w:pStyle w:val="Kommentaaritekst"/>
      </w:pPr>
      <w:r>
        <w:rPr>
          <w:rStyle w:val="Kommentaariviide"/>
        </w:rPr>
        <w:annotationRef/>
      </w:r>
      <w:r>
        <w:rPr>
          <w:color w:val="000000"/>
        </w:rPr>
        <w:t xml:space="preserve">Soovitaksin tõsta liiklusseaduse muudatused sisukokkuvõttes ettepoole jäätmeseaduse muudatustest. Mõistan, et lähtutud on eelnõu paragrahvide järjestusest, kuid selleks, et sisukokkuvõte oleks selge ja arusaadav võiks esmajärjekorras kirjeldada eelnõu keskseid muudatusi ehk registrikande peatamise regulatsiooni kaotamist ja kadunud sõidukeid puudutavaid muudatusi. </w:t>
      </w:r>
    </w:p>
  </w:comment>
  <w:comment w:id="1" w:author="Kärt Voor" w:date="2024-03-06T11:55:00Z" w:initials="KV">
    <w:p w14:paraId="02E21F1B" w14:textId="3014989F" w:rsidR="002A02F9" w:rsidRDefault="002A02F9" w:rsidP="001F326D">
      <w:pPr>
        <w:pStyle w:val="Kommentaaritekst"/>
      </w:pPr>
      <w:r>
        <w:rPr>
          <w:rStyle w:val="Kommentaariviide"/>
        </w:rPr>
        <w:annotationRef/>
      </w:r>
      <w:r>
        <w:t>Palume lisada ka viide PS-le 73.</w:t>
      </w:r>
    </w:p>
  </w:comment>
  <w:comment w:id="2" w:author="Kärt Voor" w:date="2024-03-25T16:00:00Z" w:initials="KV">
    <w:p w14:paraId="3F92A552" w14:textId="77777777" w:rsidR="000E0EA7" w:rsidRDefault="000E0EA7" w:rsidP="004A1B87">
      <w:pPr>
        <w:pStyle w:val="Kommentaaritekst"/>
      </w:pPr>
      <w:r>
        <w:rPr>
          <w:rStyle w:val="Kommentaariviide"/>
        </w:rPr>
        <w:annotationRef/>
      </w:r>
      <w:r>
        <w:t>Info VTK koostamata jätmise kohta esitatakse SK 2. osas (HÕNTE § 42 lg 2). Palume SK muuta.</w:t>
      </w:r>
    </w:p>
  </w:comment>
  <w:comment w:id="3" w:author="Kärt Voor" w:date="2024-03-06T12:00:00Z" w:initials="KV">
    <w:p w14:paraId="1366218D" w14:textId="4489F1E0" w:rsidR="00CA7AB5" w:rsidRDefault="002A02F9" w:rsidP="00EA3E60">
      <w:pPr>
        <w:pStyle w:val="Kommentaaritekst"/>
      </w:pPr>
      <w:r>
        <w:rPr>
          <w:rStyle w:val="Kommentaariviide"/>
        </w:rPr>
        <w:annotationRef/>
      </w:r>
      <w:r w:rsidR="00CA7AB5">
        <w:t>Palun vaadake eelmist lõiku: "Muudatused on vajalikud õigusnormide muudatuste tõttu (mootorsõidukimaksu seaduse eelnõu 364 SE, algatatud 22.01.2024, Riigikogu menetlusse võetud 23.01.2024) …". Oleme seisukohal, et käesolev EN on siiski otseselt seotud mootorsõidukimaksu seaduse eelnõuga, sest ilma käesoleva EN-ta hakataks maksustama ka nn romusõidukeid/teadmata asukohaga sõidukeid. Seega on SK-s eksitav lauseosa, et seoses nende eelnõude vahel on kaudne. Palume SK parandada.</w:t>
      </w:r>
    </w:p>
  </w:comment>
  <w:comment w:id="4" w:author="Pilleriin Lindsalu" w:date="2024-03-19T10:45:00Z" w:initials="PL">
    <w:p w14:paraId="1234A2BA" w14:textId="77777777" w:rsidR="008109CD" w:rsidRDefault="008109CD" w:rsidP="00571BDC">
      <w:pPr>
        <w:pStyle w:val="Kommentaaritekst"/>
      </w:pPr>
      <w:r>
        <w:rPr>
          <w:rStyle w:val="Kommentaariviide"/>
        </w:rPr>
        <w:annotationRef/>
      </w:r>
      <w:r>
        <w:rPr>
          <w:color w:val="000000"/>
        </w:rPr>
        <w:t>Sisukokkuvõttes on öeldud, et 02.08.2023 seisuga oli peatatud kandega sõidukite registris 191 944 tõenäoliselt teadmata kadunud mootorsõidukit. Palun täpsustage, millised andmed on õiged, või mida täpselt need arvud kajastavad.</w:t>
      </w:r>
    </w:p>
  </w:comment>
  <w:comment w:id="7" w:author="Pilleriin Lindsalu" w:date="2024-03-19T10:50:00Z" w:initials="PL">
    <w:p w14:paraId="20E4B69D" w14:textId="77777777" w:rsidR="008109CD" w:rsidRDefault="008109CD" w:rsidP="00F005E4">
      <w:pPr>
        <w:pStyle w:val="Kommentaaritekst"/>
      </w:pPr>
      <w:r>
        <w:rPr>
          <w:rStyle w:val="Kommentaariviide"/>
        </w:rPr>
        <w:annotationRef/>
      </w:r>
      <w:r>
        <w:rPr>
          <w:color w:val="000000"/>
        </w:rPr>
        <w:t xml:space="preserve">Soovitan lisada allmärkusena info, milliseid sõidukid nimetatud kategooriatesse kuuluvad, </w:t>
      </w:r>
      <w:hyperlink r:id="rId1" w:history="1">
        <w:r w:rsidRPr="00F005E4">
          <w:rPr>
            <w:rStyle w:val="Hperlink"/>
          </w:rPr>
          <w:t>https://www.riigiteataja.ee/aktilisa/1050/7202/3278/MKM_m42_lisa5.pdf#</w:t>
        </w:r>
      </w:hyperlink>
      <w:r>
        <w:rPr>
          <w:color w:val="000000"/>
        </w:rPr>
        <w:t xml:space="preserve"> </w:t>
      </w:r>
    </w:p>
  </w:comment>
  <w:comment w:id="8" w:author="Kärt Voor" w:date="2024-03-06T12:13:00Z" w:initials="KV">
    <w:p w14:paraId="27348996" w14:textId="3D1D5565" w:rsidR="00042407" w:rsidRDefault="00042407" w:rsidP="00370933">
      <w:pPr>
        <w:pStyle w:val="Kommentaaritekst"/>
      </w:pPr>
      <w:r>
        <w:rPr>
          <w:rStyle w:val="Kommentaariviide"/>
        </w:rPr>
        <w:annotationRef/>
      </w:r>
      <w:r>
        <w:t>Palume esitada ka põhjendus,  miks see norm kehtetuks tunnistatakse.</w:t>
      </w:r>
    </w:p>
  </w:comment>
  <w:comment w:id="9" w:author="Kärt Voor" w:date="2024-03-06T13:24:00Z" w:initials="KV">
    <w:p w14:paraId="588E0DBB" w14:textId="77777777" w:rsidR="00591046" w:rsidRDefault="00591046" w:rsidP="007203E2">
      <w:pPr>
        <w:pStyle w:val="Kommentaaritekst"/>
      </w:pPr>
      <w:r>
        <w:rPr>
          <w:rStyle w:val="Kommentaariviide"/>
        </w:rPr>
        <w:annotationRef/>
      </w:r>
      <w:r>
        <w:t>Kuigi kehtiv lg 1 esitatakse uuesti, tuleb siiski SK-s esitada ka normi selgitus. Sellele, kes varem selle seadusega kokku puutunud ei ole, ei ole normi sisu selgituseta arusaadav - nt: mida tähendab "esmaselt registreeritud mootorsõidukite margipõhise turuosaga". Palume SK täiendada.</w:t>
      </w:r>
    </w:p>
  </w:comment>
  <w:comment w:id="10" w:author="Kärt Voor" w:date="2024-03-06T13:57:00Z" w:initials="KV">
    <w:p w14:paraId="5C6FCB18" w14:textId="77777777" w:rsidR="009608BD" w:rsidRDefault="009608BD" w:rsidP="00AF5B29">
      <w:pPr>
        <w:pStyle w:val="Kommentaaritekst"/>
      </w:pPr>
      <w:r>
        <w:rPr>
          <w:rStyle w:val="Kommentaariviide"/>
        </w:rPr>
        <w:annotationRef/>
      </w:r>
      <w:r>
        <w:t>Palume lisada ka viide sellele normile.</w:t>
      </w:r>
    </w:p>
  </w:comment>
  <w:comment w:id="11" w:author="Kärt Voor" w:date="2024-03-13T15:27:00Z" w:initials="KV">
    <w:p w14:paraId="5470388D" w14:textId="77777777" w:rsidR="004409D0" w:rsidRDefault="004409D0" w:rsidP="004367CA">
      <w:pPr>
        <w:pStyle w:val="Kommentaaritekst"/>
      </w:pPr>
      <w:r>
        <w:rPr>
          <w:rStyle w:val="Kommentaariviide"/>
        </w:rPr>
        <w:annotationRef/>
      </w:r>
      <w:r>
        <w:t>Palume SK-s avada, mis on jäätmekäitluskulud ja millest need koosnevad.</w:t>
      </w:r>
    </w:p>
  </w:comment>
  <w:comment w:id="12" w:author="Kärt Voor" w:date="2024-03-13T15:11:00Z" w:initials="KV">
    <w:p w14:paraId="29CB7484" w14:textId="33EE2CB1" w:rsidR="00FD20F6" w:rsidRDefault="00FD20F6" w:rsidP="009523A4">
      <w:pPr>
        <w:pStyle w:val="Kommentaaritekst"/>
      </w:pPr>
      <w:r>
        <w:rPr>
          <w:rStyle w:val="Kommentaariviide"/>
        </w:rPr>
        <w:annotationRef/>
      </w:r>
      <w:r>
        <w:t>Kuigi lg 2 esitatakse uuesti, siis on see võrreldes kehtiva JäätS lõikega muutunud ning seetõttu tuleb SK täiendada ka selgitusega.</w:t>
      </w:r>
    </w:p>
  </w:comment>
  <w:comment w:id="13" w:author="Kärt Voor" w:date="2024-03-13T15:51:00Z" w:initials="KV">
    <w:p w14:paraId="38885B28" w14:textId="77777777" w:rsidR="008129A1" w:rsidRDefault="008129A1" w:rsidP="006D2E7F">
      <w:pPr>
        <w:pStyle w:val="Kommentaaritekst"/>
      </w:pPr>
      <w:r>
        <w:rPr>
          <w:rStyle w:val="Kommentaariviide"/>
        </w:rPr>
        <w:annotationRef/>
      </w:r>
      <w:r>
        <w:t>Palume SK täiendada ka viidetega asjakohastele lõigetele.</w:t>
      </w:r>
    </w:p>
  </w:comment>
  <w:comment w:id="14" w:author="Kärt Voor" w:date="2024-03-13T16:15:00Z" w:initials="KV">
    <w:p w14:paraId="61D215BF" w14:textId="77777777" w:rsidR="00DB53F4" w:rsidRDefault="00DB53F4" w:rsidP="003E3280">
      <w:pPr>
        <w:pStyle w:val="Kommentaaritekst"/>
      </w:pPr>
      <w:r>
        <w:rPr>
          <w:rStyle w:val="Kommentaariviide"/>
        </w:rPr>
        <w:annotationRef/>
      </w:r>
      <w:r>
        <w:t>Palume esitada selgitus ka selle kohta, miks peab ka jäätmekäitleja võtma tasuta vastu lg-s 6 nimetatud jäätmed, kui viidatud JäätS § 25(1) lg 1, millest SK kohaselt see kohustus tuleb, kohustab tootjat, mitte aga jäätmekäitlejat. Kui jäätmekäitlejal on õigus tasuta vastuvõetud romusõidukiga seotud kulud tootja käest tagasi nõuda, siis palume seda märkida koos viitega asjakohasele normile.</w:t>
      </w:r>
    </w:p>
  </w:comment>
  <w:comment w:id="15" w:author="Kärt Voor" w:date="2024-03-13T16:35:00Z" w:initials="KV">
    <w:p w14:paraId="2C575717" w14:textId="77777777" w:rsidR="00604D7E" w:rsidRDefault="00604D7E" w:rsidP="00687A16">
      <w:pPr>
        <w:pStyle w:val="Kommentaaritekst"/>
      </w:pPr>
      <w:r>
        <w:rPr>
          <w:rStyle w:val="Kommentaariviide"/>
        </w:rPr>
        <w:annotationRef/>
      </w:r>
      <w:r>
        <w:t>EN-s on märgitud, et romusõiduki on kohustatud üle andma maa omanik. Palume EN ja SK kooskõlla viia.</w:t>
      </w:r>
    </w:p>
  </w:comment>
  <w:comment w:id="16" w:author="Kärt Voor" w:date="2024-03-15T15:33:00Z" w:initials="KV">
    <w:p w14:paraId="27609715" w14:textId="77777777" w:rsidR="00D246A9" w:rsidRDefault="00D246A9" w:rsidP="00033B1B">
      <w:pPr>
        <w:pStyle w:val="Kommentaaritekst"/>
      </w:pPr>
      <w:r>
        <w:rPr>
          <w:rStyle w:val="Kommentaariviide"/>
        </w:rPr>
        <w:annotationRef/>
      </w:r>
      <w:r>
        <w:t>Juhime tähelepanu, et otsustamisel, kas norm kuulub seadusesse või rakendusakti, ei ole määravaks asjaoluks rakendamise lihtsustamine. Lähtuda tuleb reguleeritava küsimuse olulisusest ehk sellest, kas küsimus kuulub oma olulisuse tõttu seadusandja pädevusse ja seda ei tohi volitada täitevvõimule või mitte. Sellest tulenevalt palume esitada SK-s põhjendus miks on kõnealuse põhimõtte seaduses sätestamine vajalik.</w:t>
      </w:r>
    </w:p>
  </w:comment>
  <w:comment w:id="17" w:author="Pilleriin Lindsalu" w:date="2024-03-19T10:56:00Z" w:initials="PL">
    <w:p w14:paraId="439958AA" w14:textId="77777777" w:rsidR="004A7E99" w:rsidRDefault="004A7E99" w:rsidP="001B2C43">
      <w:pPr>
        <w:pStyle w:val="Kommentaaritekst"/>
      </w:pPr>
      <w:r>
        <w:rPr>
          <w:rStyle w:val="Kommentaariviide"/>
        </w:rPr>
        <w:annotationRef/>
      </w:r>
      <w:r>
        <w:rPr>
          <w:color w:val="000000"/>
        </w:rPr>
        <w:t xml:space="preserve">Juhin tähelepanu, et mõjuanalüüsis ei ole käsitletud mõju jäätmekäitlejatele. </w:t>
      </w:r>
    </w:p>
  </w:comment>
  <w:comment w:id="18" w:author="Kärt Voor" w:date="2024-03-18T15:07:00Z" w:initials="KV">
    <w:p w14:paraId="0917AC10" w14:textId="77777777" w:rsidR="009B6BDD" w:rsidRDefault="00FC4518" w:rsidP="004D5B51">
      <w:pPr>
        <w:pStyle w:val="Kommentaaritekst"/>
      </w:pPr>
      <w:r>
        <w:rPr>
          <w:rStyle w:val="Kommentaariviide"/>
        </w:rPr>
        <w:annotationRef/>
      </w:r>
      <w:r w:rsidR="009B6BDD">
        <w:t xml:space="preserve">EN-ga muudetavast JäätS normist ei selgu, et oleks vajalik esitada registreerimisdokumendid ja omaniku nõusolek. Palume markeeritud SK osa täiendada asjakohaste viidetega. </w:t>
      </w:r>
    </w:p>
  </w:comment>
  <w:comment w:id="19" w:author="Pilleriin Lindsalu" w:date="2024-03-19T10:59:00Z" w:initials="PL">
    <w:p w14:paraId="6E48162F" w14:textId="6824F8CC" w:rsidR="00A227DE" w:rsidRDefault="004A7E99">
      <w:pPr>
        <w:pStyle w:val="Kommentaaritekst"/>
      </w:pPr>
      <w:r>
        <w:rPr>
          <w:rStyle w:val="Kommentaariviide"/>
        </w:rPr>
        <w:annotationRef/>
      </w:r>
      <w:r w:rsidR="00A227DE">
        <w:rPr>
          <w:color w:val="000000"/>
        </w:rPr>
        <w:t xml:space="preserve">Palun tooge selle punkti selgituses välja ka riigilõivumäärad, mida eelnõuga kavandatakse (nii 2026. aastal kui ka alates 2027). </w:t>
      </w:r>
    </w:p>
    <w:p w14:paraId="5E87FA11" w14:textId="77777777" w:rsidR="00A227DE" w:rsidRDefault="00A227DE">
      <w:pPr>
        <w:pStyle w:val="Kommentaaritekst"/>
      </w:pPr>
      <w:r>
        <w:rPr>
          <w:color w:val="000000"/>
        </w:rPr>
        <w:t xml:space="preserve">Põhjalikumat selgitust vajab, miks soovitakse alates 2027. aastast kehtestada riigilõivu suuruseks 800 eurot, mis on oluliselt suurem määr kui toimingu kulu katmiseks vajalik. </w:t>
      </w:r>
    </w:p>
    <w:p w14:paraId="79BE7B62" w14:textId="77777777" w:rsidR="00A227DE" w:rsidRDefault="00A227DE" w:rsidP="00CB2B84">
      <w:pPr>
        <w:pStyle w:val="Kommentaaritekst"/>
      </w:pPr>
      <w:r>
        <w:rPr>
          <w:color w:val="000000"/>
        </w:rPr>
        <w:t xml:space="preserve">On selge, et selle eesmärk on suunata isikute käitumist, mitte katta toimingu kulu. Palun selgitada selle riigilõivu kujunemise põhimõtteid. </w:t>
      </w:r>
    </w:p>
  </w:comment>
  <w:comment w:id="22" w:author="Kärt Voor" w:date="2024-03-18T15:35:00Z" w:initials="KV">
    <w:p w14:paraId="39D878DD" w14:textId="5AA048D0" w:rsidR="001E39F3" w:rsidRDefault="001E39F3" w:rsidP="001A5883">
      <w:pPr>
        <w:pStyle w:val="Kommentaaritekst"/>
      </w:pPr>
      <w:r>
        <w:rPr>
          <w:rStyle w:val="Kommentaariviide"/>
        </w:rPr>
        <w:annotationRef/>
      </w:r>
      <w:r>
        <w:t>Palume käsitelda ka seda, kas TRAM-l on võimalik kõik sellised sõidukid registrist ühe päevaga kustutada või tuleks sätestada registrist kustutamine kasutades kas kindlat ajavahemikku või sõna "hiljemalt".</w:t>
      </w:r>
    </w:p>
  </w:comment>
  <w:comment w:id="23" w:author="Kärt Voor" w:date="2024-03-18T15:32:00Z" w:initials="KV">
    <w:p w14:paraId="2728D7E8" w14:textId="6BA2BB93" w:rsidR="001E39F3" w:rsidRDefault="001E39F3" w:rsidP="00CB6CEC">
      <w:pPr>
        <w:pStyle w:val="Kommentaaritekst"/>
      </w:pPr>
      <w:r>
        <w:rPr>
          <w:rStyle w:val="Kommentaariviide"/>
        </w:rPr>
        <w:annotationRef/>
      </w:r>
      <w:r>
        <w:t xml:space="preserve">Palume SK-s põhjenda, miks selles normis märgitud ka "vastutav kasutaja", mida mujal EN-s ei ole. </w:t>
      </w:r>
    </w:p>
  </w:comment>
  <w:comment w:id="24" w:author="Kärt Voor" w:date="2024-03-18T15:36:00Z" w:initials="KV">
    <w:p w14:paraId="7171001F" w14:textId="77777777" w:rsidR="00876907" w:rsidRDefault="00876907" w:rsidP="00423AD1">
      <w:pPr>
        <w:pStyle w:val="Kommentaaritekst"/>
      </w:pPr>
      <w:r>
        <w:rPr>
          <w:rStyle w:val="Kommentaariviide"/>
        </w:rPr>
        <w:annotationRef/>
      </w:r>
      <w:r>
        <w:t>Selgituste juures oluline ka märkida, mis ajaks sõiduki omanik oma kohustust täitma peab. Palume SK täiendada.</w:t>
      </w:r>
    </w:p>
  </w:comment>
  <w:comment w:id="25" w:author="Kärt Voor" w:date="2024-03-18T15:47:00Z" w:initials="KV">
    <w:p w14:paraId="5CE09D92" w14:textId="77777777" w:rsidR="00E947C5" w:rsidRDefault="00E947C5" w:rsidP="00286B93">
      <w:pPr>
        <w:pStyle w:val="Kommentaaritekst"/>
      </w:pPr>
      <w:r>
        <w:rPr>
          <w:rStyle w:val="Kommentaariviide"/>
        </w:rPr>
        <w:annotationRef/>
      </w:r>
      <w:r>
        <w:t>Palume SK täiendada ja sisuliselt selgitada, miks selline võimalus omanikule ette nähakse.</w:t>
      </w:r>
    </w:p>
  </w:comment>
  <w:comment w:id="26" w:author="Kärt Voor" w:date="2024-03-22T13:49:00Z" w:initials="KV">
    <w:p w14:paraId="0C1D9A17" w14:textId="77777777" w:rsidR="001B60D7" w:rsidRDefault="001B60D7" w:rsidP="006F6EB9">
      <w:pPr>
        <w:pStyle w:val="Kommentaaritekst"/>
      </w:pPr>
      <w:r>
        <w:rPr>
          <w:rStyle w:val="Kommentaariviide"/>
        </w:rPr>
        <w:annotationRef/>
      </w:r>
      <w:r>
        <w:rPr>
          <w:color w:val="1B1C20"/>
          <w:highlight w:val="white"/>
        </w:rPr>
        <w:t>Kuivõrd PS § 113 komm 13 kohaselt on Riigilõivu eesmärk riigi poolt tehtava toimingu kulutuste hüvitamine toimingust huvitatud isiku poolt, siis tuleb põhjendada riigilõivu niivõrd suurt tõusu ning esitada, mis on need kulutused, mida huvitatud isik alates 2027. a makstava 800 euroga hüvitab.</w:t>
      </w:r>
    </w:p>
  </w:comment>
  <w:comment w:id="27" w:author="Kärt Voor" w:date="2024-03-18T15:59:00Z" w:initials="KV">
    <w:p w14:paraId="184B8745" w14:textId="77777777" w:rsidR="009B6BDD" w:rsidRDefault="001C3B3E" w:rsidP="00A066B7">
      <w:pPr>
        <w:pStyle w:val="Kommentaaritekst"/>
      </w:pPr>
      <w:r>
        <w:rPr>
          <w:rStyle w:val="Kommentaariviide"/>
        </w:rPr>
        <w:annotationRef/>
      </w:r>
      <w:r w:rsidR="009B6BDD">
        <w:t>Markeerime, et EN-s kasutatakse "registrijärgne omanik", LS kasutab aga "registrisse kantud omanik". Kuivõrd oleme palunud esimese termini asemel kasutada teist, LS-s kasutatavat, terminit, siis ei peaks ka seda SK osa täiendama. Vastupidisel juhul (ehk kasutades terminit "registrijärgne omanik") oleks olnud vajalik ka seda SK osa täiendada.</w:t>
      </w:r>
    </w:p>
  </w:comment>
  <w:comment w:id="28" w:author="Pilleriin Lindsalu" w:date="2024-03-19T11:10:00Z" w:initials="PL">
    <w:p w14:paraId="5B3EF3BE" w14:textId="22B46EAF" w:rsidR="00A227DE" w:rsidRDefault="00A227DE">
      <w:pPr>
        <w:pStyle w:val="Kommentaaritekst"/>
      </w:pPr>
      <w:r>
        <w:rPr>
          <w:rStyle w:val="Kommentaariviide"/>
        </w:rPr>
        <w:annotationRef/>
      </w:r>
      <w:r>
        <w:rPr>
          <w:color w:val="000000"/>
        </w:rPr>
        <w:t xml:space="preserve">Kuigi võib nõustuda, et muudatused ei ole põhimõttelised, siis nende mõju on ulatuslikum kui pelgalt parem õigusselgus või rakendajasõbralikkus, seisnedes eelkõige halduskoormuse suurenemises paljudele sõidukiomanikele ja -valdajatele. </w:t>
      </w:r>
    </w:p>
    <w:p w14:paraId="1919B750" w14:textId="77777777" w:rsidR="00A227DE" w:rsidRDefault="00A227DE">
      <w:pPr>
        <w:pStyle w:val="Kommentaaritekst"/>
      </w:pPr>
    </w:p>
    <w:p w14:paraId="0E0E001A" w14:textId="77777777" w:rsidR="00A227DE" w:rsidRDefault="00A227DE" w:rsidP="00B23E20">
      <w:pPr>
        <w:pStyle w:val="Kommentaaritekst"/>
      </w:pPr>
      <w:r>
        <w:rPr>
          <w:color w:val="000000"/>
        </w:rPr>
        <w:t>Mõjutatud isikute hulk on suur ning kahtlemata on kavandatud muudatuste vastu suur avalik huvi. Seetõttu palun tagada, et mõjuanalüüs annaks selge ülevaate, keda ja kuidas muudatused puudutavad. Praegu on mõjuanalüüs pigem üldsõnaline ning ei kajasta kõiki aspekte, nt jäätmeseaduse muudatusi.</w:t>
      </w:r>
    </w:p>
  </w:comment>
  <w:comment w:id="29" w:author="Kärt Voor" w:date="2024-03-22T16:59:00Z" w:initials="KV">
    <w:p w14:paraId="730F2EC5" w14:textId="77777777" w:rsidR="009B6BDD" w:rsidRDefault="009B6BDD">
      <w:pPr>
        <w:pStyle w:val="Kommentaaritekst"/>
      </w:pPr>
      <w:r>
        <w:rPr>
          <w:rStyle w:val="Kommentaariviide"/>
        </w:rPr>
        <w:annotationRef/>
      </w:r>
      <w:r>
        <w:rPr>
          <w:color w:val="000000"/>
        </w:rPr>
        <w:t xml:space="preserve">Me ei näe vajadust eristada muudatusi 1 ja 3 (nr 2 on vahele jäänud?). </w:t>
      </w:r>
    </w:p>
    <w:p w14:paraId="2882316E" w14:textId="77777777" w:rsidR="009B6BDD" w:rsidRDefault="009B6BDD">
      <w:pPr>
        <w:pStyle w:val="Kommentaaritekst"/>
      </w:pPr>
      <w:r>
        <w:rPr>
          <w:color w:val="000000"/>
        </w:rPr>
        <w:t>Arusaadavam oleks loetleda sisulised muudatused ning seejärel kirjeldada mõju igale sihtrühmale. Näiteks:</w:t>
      </w:r>
    </w:p>
    <w:p w14:paraId="25AF1829" w14:textId="77777777" w:rsidR="009B6BDD" w:rsidRDefault="009B6BDD">
      <w:pPr>
        <w:pStyle w:val="Kommentaaritekst"/>
      </w:pPr>
      <w:r>
        <w:rPr>
          <w:color w:val="000000"/>
        </w:rPr>
        <w:t xml:space="preserve"> </w:t>
      </w:r>
    </w:p>
    <w:p w14:paraId="493EB682" w14:textId="77777777" w:rsidR="009B6BDD" w:rsidRDefault="009B6BDD">
      <w:pPr>
        <w:pStyle w:val="Kommentaaritekst"/>
      </w:pPr>
      <w:r>
        <w:rPr>
          <w:color w:val="000000"/>
        </w:rPr>
        <w:t xml:space="preserve">- kaotatakse registrikande peatamise võimalus; </w:t>
      </w:r>
    </w:p>
    <w:p w14:paraId="05EC7C5C" w14:textId="77777777" w:rsidR="009B6BDD" w:rsidRDefault="009B6BDD">
      <w:pPr>
        <w:pStyle w:val="Kommentaaritekst"/>
      </w:pPr>
      <w:r>
        <w:rPr>
          <w:color w:val="000000"/>
        </w:rPr>
        <w:t xml:space="preserve">- võimaldatakse kadunud sõidukite registrist kustutamine registrijärge omaniku taotluse alusel; </w:t>
      </w:r>
    </w:p>
    <w:p w14:paraId="5C6B94CF" w14:textId="77777777" w:rsidR="009B6BDD" w:rsidRDefault="009B6BDD">
      <w:pPr>
        <w:pStyle w:val="Kommentaaritekst"/>
      </w:pPr>
      <w:r>
        <w:rPr>
          <w:color w:val="000000"/>
        </w:rPr>
        <w:t>- sõiduki ajutise kustutamise pikendamisel tuleb edaspidi tõendada selle olemasolu;</w:t>
      </w:r>
    </w:p>
    <w:p w14:paraId="2638BCAA" w14:textId="77777777" w:rsidR="009B6BDD" w:rsidRDefault="009B6BDD">
      <w:pPr>
        <w:pStyle w:val="Kommentaaritekst"/>
      </w:pPr>
      <w:r>
        <w:rPr>
          <w:color w:val="000000"/>
        </w:rPr>
        <w:t>- registrist kustutatakse sõidukid, mille registrikanne on olnud peatatud rohkem kui seitse aastat;</w:t>
      </w:r>
    </w:p>
    <w:p w14:paraId="18D8F23A" w14:textId="77777777" w:rsidR="009B6BDD" w:rsidRDefault="009B6BDD" w:rsidP="00E44322">
      <w:pPr>
        <w:pStyle w:val="Kommentaaritekst"/>
      </w:pPr>
      <w:r>
        <w:rPr>
          <w:color w:val="000000"/>
        </w:rPr>
        <w:t>jne</w:t>
      </w:r>
    </w:p>
  </w:comment>
  <w:comment w:id="30" w:author="Kärt Voor" w:date="2024-03-22T17:00:00Z" w:initials="KV">
    <w:p w14:paraId="41FE09A1" w14:textId="77777777" w:rsidR="009B6BDD" w:rsidRDefault="009B6BDD">
      <w:pPr>
        <w:pStyle w:val="Kommentaaritekst"/>
      </w:pPr>
      <w:r>
        <w:rPr>
          <w:rStyle w:val="Kommentaariviide"/>
        </w:rPr>
        <w:annotationRef/>
      </w:r>
      <w:r>
        <w:rPr>
          <w:color w:val="000000"/>
        </w:rPr>
        <w:t>Soovitaksime määratleda sihtrühmana kõik sõidukiomanikud ja -valdajad. Ning seejärel täpsustada, kui palju on peatatud registrikandega sõidukeid ja nende omanikke ning kui palju on ajutiselt peatatud registrikandega sõidukeid ja nende omanikke.</w:t>
      </w:r>
    </w:p>
    <w:p w14:paraId="49C435F6" w14:textId="77777777" w:rsidR="009B6BDD" w:rsidRDefault="009B6BDD">
      <w:pPr>
        <w:pStyle w:val="Kommentaaritekst"/>
      </w:pPr>
    </w:p>
    <w:p w14:paraId="0756FB5B" w14:textId="77777777" w:rsidR="009B6BDD" w:rsidRDefault="009B6BDD">
      <w:pPr>
        <w:pStyle w:val="Kommentaaritekst"/>
      </w:pPr>
      <w:r>
        <w:rPr>
          <w:color w:val="000000"/>
        </w:rPr>
        <w:t xml:space="preserve">Eraldi peab välja tooma nn romusõidukite omanikud ja valdajad, kes peavad edaspidi arvestama rangemate jäätmehooldusnõuetega. </w:t>
      </w:r>
    </w:p>
    <w:p w14:paraId="2EF5957F" w14:textId="77777777" w:rsidR="009B6BDD" w:rsidRDefault="009B6BDD">
      <w:pPr>
        <w:pStyle w:val="Kommentaaritekst"/>
      </w:pPr>
    </w:p>
    <w:p w14:paraId="574F33D0" w14:textId="77777777" w:rsidR="009B6BDD" w:rsidRDefault="009B6BDD" w:rsidP="003B0101">
      <w:pPr>
        <w:pStyle w:val="Kommentaaritekst"/>
      </w:pPr>
      <w:r>
        <w:rPr>
          <w:color w:val="000000"/>
        </w:rPr>
        <w:t>Muudatustega kaasneb mõju ka jäätmekäitlejatele. Palume ka nemad märkida sihtrühmana ning kirjeldada mõju.</w:t>
      </w:r>
    </w:p>
  </w:comment>
  <w:comment w:id="31" w:author="Kärt Voor" w:date="2024-03-22T17:01:00Z" w:initials="KV">
    <w:p w14:paraId="24316AC5" w14:textId="77777777" w:rsidR="009B6BDD" w:rsidRDefault="009B6BDD">
      <w:pPr>
        <w:pStyle w:val="Kommentaaritekst"/>
      </w:pPr>
      <w:r>
        <w:rPr>
          <w:rStyle w:val="Kommentaariviide"/>
        </w:rPr>
        <w:annotationRef/>
      </w:r>
      <w:r>
        <w:rPr>
          <w:color w:val="000000"/>
        </w:rPr>
        <w:t xml:space="preserve">Palume selgitada halduskoormuse suurenemist eri sihtrühmadele põhjalikumalt - mida peavad tegema registrijärgsed omanikud, kelle peatatud kandega sõiduk a) on alles ja võimalik kasutada, b) on romusõiduk, c) on kadunud. </w:t>
      </w:r>
    </w:p>
    <w:p w14:paraId="43DC4D18" w14:textId="77777777" w:rsidR="009B6BDD" w:rsidRDefault="009B6BDD" w:rsidP="005C6B28">
      <w:pPr>
        <w:pStyle w:val="Kommentaaritekst"/>
      </w:pPr>
      <w:r>
        <w:rPr>
          <w:color w:val="000000"/>
        </w:rPr>
        <w:t xml:space="preserve">Nagu eespool märkisime, siis on mõju ka (romu)sõiduki valdajatele, kes ei ole omanikud. </w:t>
      </w:r>
    </w:p>
  </w:comment>
  <w:comment w:id="32" w:author="Kärt Voor" w:date="2024-03-22T17:01:00Z" w:initials="KV">
    <w:p w14:paraId="39AA4696" w14:textId="77777777" w:rsidR="009B6BDD" w:rsidRDefault="009B6BDD">
      <w:pPr>
        <w:pStyle w:val="Kommentaaritekst"/>
      </w:pPr>
      <w:r>
        <w:rPr>
          <w:rStyle w:val="Kommentaariviide"/>
        </w:rPr>
        <w:annotationRef/>
      </w:r>
      <w:r>
        <w:rPr>
          <w:color w:val="000000"/>
        </w:rPr>
        <w:t>Kuidas on kavas seda riski maandada? Kas on kavas teavitustegevusi?</w:t>
      </w:r>
    </w:p>
    <w:p w14:paraId="5462B119" w14:textId="77777777" w:rsidR="009B6BDD" w:rsidRDefault="009B6BDD">
      <w:pPr>
        <w:pStyle w:val="Kommentaaritekst"/>
      </w:pPr>
      <w:r>
        <w:rPr>
          <w:color w:val="000000"/>
        </w:rPr>
        <w:t>Palume siinkohal käsitleda ka kavandatavate vastutussätete sisu ning riski antud väärtegude toimepanemiseks.</w:t>
      </w:r>
    </w:p>
    <w:p w14:paraId="6930E64B" w14:textId="77777777" w:rsidR="009B6BDD" w:rsidRDefault="009B6BDD">
      <w:pPr>
        <w:pStyle w:val="Kommentaaritekst"/>
      </w:pPr>
    </w:p>
    <w:p w14:paraId="333516BE" w14:textId="77777777" w:rsidR="009B6BDD" w:rsidRDefault="009B6BDD" w:rsidP="000D41AA">
      <w:pPr>
        <w:pStyle w:val="Kommentaaritekst"/>
      </w:pPr>
      <w:r>
        <w:rPr>
          <w:color w:val="000000"/>
        </w:rPr>
        <w:t xml:space="preserve">Samuti võib riskina vaadelda olukorda, kus isik peab alates 01.01.2027 tasuma kadunud sõiduki registrist kustutamiseks riigilõivu 800 eurot. Mõistes küll muudatuse eesmärki, tuleb arvestada, et taolise suurusega riigilõiv võib mõjutada elanikkonna usaldust avaliku võimu suhtes. Sisuliselt ei ole enam tegemist riigilõivuga toimingu kulu katteks, vaid sanktsiooniga selle eest, et registrikannet ei kustutatud varem. </w:t>
      </w:r>
    </w:p>
  </w:comment>
  <w:comment w:id="33" w:author="Pilleriin Lindsalu" w:date="2024-03-19T11:18:00Z" w:initials="PL">
    <w:p w14:paraId="6DD08AFD" w14:textId="556C609F" w:rsidR="00A10805" w:rsidRDefault="00A10805" w:rsidP="00A6332A">
      <w:pPr>
        <w:pStyle w:val="Kommentaaritekst"/>
      </w:pPr>
      <w:r>
        <w:rPr>
          <w:rStyle w:val="Kommentaariviide"/>
        </w:rPr>
        <w:annotationRef/>
      </w:r>
      <w:r>
        <w:rPr>
          <w:color w:val="000000"/>
        </w:rPr>
        <w:t>Seda muudatust ei ole tarvis uuesti sõnastada. Olulisem on selgitada, millised ülesanded TRAM-ile kaasnevad ning kuidas see töökoormust mõjutab.</w:t>
      </w:r>
    </w:p>
  </w:comment>
  <w:comment w:id="38" w:author="Kärt Voor" w:date="2024-03-18T16:07:00Z" w:initials="KV">
    <w:p w14:paraId="13697BAB" w14:textId="47AE195B" w:rsidR="00717053" w:rsidRDefault="00717053" w:rsidP="00265A3D">
      <w:pPr>
        <w:pStyle w:val="Kommentaaritekst"/>
      </w:pPr>
      <w:r>
        <w:rPr>
          <w:rStyle w:val="Kommentaariviide"/>
        </w:rPr>
        <w:annotationRef/>
      </w:r>
      <w:r>
        <w:t>HÕNTE § 48 kohaselt on SK osa ka 8. osa "Rakendusaktid". Palume see osa lisada ja sisustada. Kui ei ole vaja muuta ega kehtestada uusi rakendusakte, siis palume seda 8. osas märkida.</w:t>
      </w:r>
    </w:p>
  </w:comment>
  <w:comment w:id="41" w:author="Kärt Voor" w:date="2024-03-18T16:01:00Z" w:initials="KV">
    <w:p w14:paraId="2F5AB89B" w14:textId="53A7A162" w:rsidR="001D7F3D" w:rsidRDefault="001D7F3D" w:rsidP="00783308">
      <w:pPr>
        <w:pStyle w:val="Kommentaaritekst"/>
      </w:pPr>
      <w:r>
        <w:rPr>
          <w:rStyle w:val="Kommentaariviide"/>
        </w:rPr>
        <w:annotationRef/>
      </w:r>
      <w:r>
        <w:t>Selles osas tuleb HÕNTE § 49 kohaselt põhjendada jõustumisaja,sh ka üldkorras jõustumise, valikut. Põhjendada tuleb kõiki viite erinevat jõustumisaega. Palume SK täiendada.</w:t>
      </w:r>
    </w:p>
  </w:comment>
  <w:comment w:id="46" w:author="Kärt Voor" w:date="2024-03-18T16:03:00Z" w:initials="KV">
    <w:p w14:paraId="5D4D54CD" w14:textId="4B4BB20B" w:rsidR="001D7F3D" w:rsidRDefault="001D7F3D" w:rsidP="006914A0">
      <w:pPr>
        <w:pStyle w:val="Kommentaaritekst"/>
      </w:pPr>
      <w:r>
        <w:rPr>
          <w:rStyle w:val="Kommentaariviide"/>
        </w:rPr>
        <w:annotationRef/>
      </w:r>
      <w:r>
        <w:t>Sellist jõustumisaega EN §-s 4 ei ole. SK tuleb EN-ga kooskõlla viia.</w:t>
      </w:r>
    </w:p>
  </w:comment>
  <w:comment w:id="50" w:author="Kärt Voor" w:date="2024-03-18T16:03:00Z" w:initials="KV">
    <w:p w14:paraId="37E196B8" w14:textId="77777777" w:rsidR="001D7F3D" w:rsidRDefault="001D7F3D" w:rsidP="000B385D">
      <w:pPr>
        <w:pStyle w:val="Kommentaaritekst"/>
      </w:pPr>
      <w:r>
        <w:rPr>
          <w:rStyle w:val="Kommentaariviide"/>
        </w:rPr>
        <w:annotationRef/>
      </w:r>
      <w:r>
        <w:t>Palume siin need normid esitada.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485A33" w15:done="0"/>
  <w15:commentEx w15:paraId="02E21F1B" w15:done="0"/>
  <w15:commentEx w15:paraId="3F92A552" w15:done="0"/>
  <w15:commentEx w15:paraId="1366218D" w15:done="0"/>
  <w15:commentEx w15:paraId="1234A2BA" w15:done="0"/>
  <w15:commentEx w15:paraId="20E4B69D" w15:done="0"/>
  <w15:commentEx w15:paraId="27348996" w15:done="0"/>
  <w15:commentEx w15:paraId="588E0DBB" w15:done="0"/>
  <w15:commentEx w15:paraId="5C6FCB18" w15:done="0"/>
  <w15:commentEx w15:paraId="5470388D" w15:done="0"/>
  <w15:commentEx w15:paraId="29CB7484" w15:done="0"/>
  <w15:commentEx w15:paraId="38885B28" w15:done="0"/>
  <w15:commentEx w15:paraId="61D215BF" w15:done="0"/>
  <w15:commentEx w15:paraId="2C575717" w15:done="0"/>
  <w15:commentEx w15:paraId="27609715" w15:done="0"/>
  <w15:commentEx w15:paraId="439958AA" w15:done="0"/>
  <w15:commentEx w15:paraId="0917AC10" w15:done="0"/>
  <w15:commentEx w15:paraId="79BE7B62" w15:done="0"/>
  <w15:commentEx w15:paraId="39D878DD" w15:done="0"/>
  <w15:commentEx w15:paraId="2728D7E8" w15:done="0"/>
  <w15:commentEx w15:paraId="7171001F" w15:done="0"/>
  <w15:commentEx w15:paraId="5CE09D92" w15:done="0"/>
  <w15:commentEx w15:paraId="0C1D9A17" w15:done="0"/>
  <w15:commentEx w15:paraId="184B8745" w15:done="0"/>
  <w15:commentEx w15:paraId="0E0E001A" w15:done="0"/>
  <w15:commentEx w15:paraId="18D8F23A" w15:done="0"/>
  <w15:commentEx w15:paraId="574F33D0" w15:done="0"/>
  <w15:commentEx w15:paraId="43DC4D18" w15:done="0"/>
  <w15:commentEx w15:paraId="333516BE" w15:done="0"/>
  <w15:commentEx w15:paraId="6DD08AFD" w15:done="0"/>
  <w15:commentEx w15:paraId="13697BAB" w15:done="0"/>
  <w15:commentEx w15:paraId="2F5AB89B" w15:done="0"/>
  <w15:commentEx w15:paraId="5D4D54CD" w15:done="0"/>
  <w15:commentEx w15:paraId="37E196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3E865" w16cex:dateUtc="2024-03-19T08:33:00Z"/>
  <w16cex:commentExtensible w16cex:durableId="2992D81A" w16cex:dateUtc="2024-03-06T09:55:00Z"/>
  <w16cex:commentExtensible w16cex:durableId="29AC1E36" w16cex:dateUtc="2024-03-25T14:00:00Z"/>
  <w16cex:commentExtensible w16cex:durableId="2992D95B" w16cex:dateUtc="2024-03-06T10:00:00Z"/>
  <w16cex:commentExtensible w16cex:durableId="29A3EB56" w16cex:dateUtc="2024-03-19T08:45:00Z"/>
  <w16cex:commentExtensible w16cex:durableId="29A3EC5B" w16cex:dateUtc="2024-03-19T08:50:00Z"/>
  <w16cex:commentExtensible w16cex:durableId="2992DC6A" w16cex:dateUtc="2024-03-06T10:13:00Z"/>
  <w16cex:commentExtensible w16cex:durableId="2992ECFE" w16cex:dateUtc="2024-03-06T11:24:00Z"/>
  <w16cex:commentExtensible w16cex:durableId="2992F4CB" w16cex:dateUtc="2024-03-06T11:57:00Z"/>
  <w16cex:commentExtensible w16cex:durableId="299C444A" w16cex:dateUtc="2024-03-13T13:27:00Z"/>
  <w16cex:commentExtensible w16cex:durableId="299C40B1" w16cex:dateUtc="2024-03-13T13:11:00Z"/>
  <w16cex:commentExtensible w16cex:durableId="299C4A06" w16cex:dateUtc="2024-03-13T13:51:00Z"/>
  <w16cex:commentExtensible w16cex:durableId="299C4FB6" w16cex:dateUtc="2024-03-13T14:15:00Z"/>
  <w16cex:commentExtensible w16cex:durableId="299C5452" w16cex:dateUtc="2024-03-13T14:35:00Z"/>
  <w16cex:commentExtensible w16cex:durableId="299EE8BD" w16cex:dateUtc="2024-03-15T13:33:00Z"/>
  <w16cex:commentExtensible w16cex:durableId="29A3EDDB" w16cex:dateUtc="2024-03-19T08:56:00Z"/>
  <w16cex:commentExtensible w16cex:durableId="29A2D727" w16cex:dateUtc="2024-03-18T13:07:00Z"/>
  <w16cex:commentExtensible w16cex:durableId="29A3EE93" w16cex:dateUtc="2024-03-19T08:59:00Z"/>
  <w16cex:commentExtensible w16cex:durableId="29A2DDAC" w16cex:dateUtc="2024-03-18T13:35:00Z"/>
  <w16cex:commentExtensible w16cex:durableId="29A2DCFB" w16cex:dateUtc="2024-03-18T13:32:00Z"/>
  <w16cex:commentExtensible w16cex:durableId="29A2DDEA" w16cex:dateUtc="2024-03-18T13:36:00Z"/>
  <w16cex:commentExtensible w16cex:durableId="29A2E084" w16cex:dateUtc="2024-03-18T13:47:00Z"/>
  <w16cex:commentExtensible w16cex:durableId="29A80AFB" w16cex:dateUtc="2024-03-22T11:49:00Z"/>
  <w16cex:commentExtensible w16cex:durableId="29A2E37C" w16cex:dateUtc="2024-03-18T13:59:00Z"/>
  <w16cex:commentExtensible w16cex:durableId="29A3F139" w16cex:dateUtc="2024-03-19T09:10:00Z"/>
  <w16cex:commentExtensible w16cex:durableId="29A83784" w16cex:dateUtc="2024-03-22T14:59:00Z"/>
  <w16cex:commentExtensible w16cex:durableId="29A837A0" w16cex:dateUtc="2024-03-22T15:00:00Z"/>
  <w16cex:commentExtensible w16cex:durableId="29A837D0" w16cex:dateUtc="2024-03-22T15:01:00Z"/>
  <w16cex:commentExtensible w16cex:durableId="29A837EF" w16cex:dateUtc="2024-03-22T15:01:00Z"/>
  <w16cex:commentExtensible w16cex:durableId="29A3F319" w16cex:dateUtc="2024-03-19T09:18:00Z"/>
  <w16cex:commentExtensible w16cex:durableId="29A2E536" w16cex:dateUtc="2024-03-18T14:07:00Z"/>
  <w16cex:commentExtensible w16cex:durableId="29A2E3DE" w16cex:dateUtc="2024-03-18T14:01:00Z"/>
  <w16cex:commentExtensible w16cex:durableId="29A2E453" w16cex:dateUtc="2024-03-18T14:03:00Z"/>
  <w16cex:commentExtensible w16cex:durableId="29A2E46F" w16cex:dateUtc="2024-03-18T14: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485A33" w16cid:durableId="29A3E865"/>
  <w16cid:commentId w16cid:paraId="02E21F1B" w16cid:durableId="2992D81A"/>
  <w16cid:commentId w16cid:paraId="3F92A552" w16cid:durableId="29AC1E36"/>
  <w16cid:commentId w16cid:paraId="1366218D" w16cid:durableId="2992D95B"/>
  <w16cid:commentId w16cid:paraId="1234A2BA" w16cid:durableId="29A3EB56"/>
  <w16cid:commentId w16cid:paraId="20E4B69D" w16cid:durableId="29A3EC5B"/>
  <w16cid:commentId w16cid:paraId="27348996" w16cid:durableId="2992DC6A"/>
  <w16cid:commentId w16cid:paraId="588E0DBB" w16cid:durableId="2992ECFE"/>
  <w16cid:commentId w16cid:paraId="5C6FCB18" w16cid:durableId="2992F4CB"/>
  <w16cid:commentId w16cid:paraId="5470388D" w16cid:durableId="299C444A"/>
  <w16cid:commentId w16cid:paraId="29CB7484" w16cid:durableId="299C40B1"/>
  <w16cid:commentId w16cid:paraId="38885B28" w16cid:durableId="299C4A06"/>
  <w16cid:commentId w16cid:paraId="61D215BF" w16cid:durableId="299C4FB6"/>
  <w16cid:commentId w16cid:paraId="2C575717" w16cid:durableId="299C5452"/>
  <w16cid:commentId w16cid:paraId="27609715" w16cid:durableId="299EE8BD"/>
  <w16cid:commentId w16cid:paraId="439958AA" w16cid:durableId="29A3EDDB"/>
  <w16cid:commentId w16cid:paraId="0917AC10" w16cid:durableId="29A2D727"/>
  <w16cid:commentId w16cid:paraId="79BE7B62" w16cid:durableId="29A3EE93"/>
  <w16cid:commentId w16cid:paraId="39D878DD" w16cid:durableId="29A2DDAC"/>
  <w16cid:commentId w16cid:paraId="2728D7E8" w16cid:durableId="29A2DCFB"/>
  <w16cid:commentId w16cid:paraId="7171001F" w16cid:durableId="29A2DDEA"/>
  <w16cid:commentId w16cid:paraId="5CE09D92" w16cid:durableId="29A2E084"/>
  <w16cid:commentId w16cid:paraId="0C1D9A17" w16cid:durableId="29A80AFB"/>
  <w16cid:commentId w16cid:paraId="184B8745" w16cid:durableId="29A2E37C"/>
  <w16cid:commentId w16cid:paraId="0E0E001A" w16cid:durableId="29A3F139"/>
  <w16cid:commentId w16cid:paraId="18D8F23A" w16cid:durableId="29A83784"/>
  <w16cid:commentId w16cid:paraId="574F33D0" w16cid:durableId="29A837A0"/>
  <w16cid:commentId w16cid:paraId="43DC4D18" w16cid:durableId="29A837D0"/>
  <w16cid:commentId w16cid:paraId="333516BE" w16cid:durableId="29A837EF"/>
  <w16cid:commentId w16cid:paraId="6DD08AFD" w16cid:durableId="29A3F319"/>
  <w16cid:commentId w16cid:paraId="13697BAB" w16cid:durableId="29A2E536"/>
  <w16cid:commentId w16cid:paraId="2F5AB89B" w16cid:durableId="29A2E3DE"/>
  <w16cid:commentId w16cid:paraId="5D4D54CD" w16cid:durableId="29A2E453"/>
  <w16cid:commentId w16cid:paraId="37E196B8" w16cid:durableId="29A2E4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109A0" w14:textId="77777777" w:rsidR="009C11D6" w:rsidRDefault="009C11D6" w:rsidP="009C11D6">
      <w:pPr>
        <w:spacing w:after="0" w:line="240" w:lineRule="auto"/>
      </w:pPr>
      <w:r>
        <w:separator/>
      </w:r>
    </w:p>
  </w:endnote>
  <w:endnote w:type="continuationSeparator" w:id="0">
    <w:p w14:paraId="0D813707" w14:textId="77777777" w:rsidR="009C11D6" w:rsidRDefault="009C11D6" w:rsidP="009C1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nymce">
    <w:charset w:val="00"/>
    <w:family w:val="auto"/>
    <w:pitch w:val="variable"/>
    <w:sig w:usb0="00000003" w:usb1="1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0717666"/>
      <w:docPartObj>
        <w:docPartGallery w:val="Page Numbers (Bottom of Page)"/>
        <w:docPartUnique/>
      </w:docPartObj>
    </w:sdtPr>
    <w:sdtEndPr/>
    <w:sdtContent>
      <w:p w14:paraId="2F59AE41" w14:textId="77777777" w:rsidR="00BA2997" w:rsidRDefault="00BA2997">
        <w:pPr>
          <w:pStyle w:val="Jalus"/>
          <w:jc w:val="center"/>
        </w:pPr>
        <w:r>
          <w:fldChar w:fldCharType="begin"/>
        </w:r>
        <w:r>
          <w:instrText>PAGE   \* MERGEFORMAT</w:instrText>
        </w:r>
        <w:r>
          <w:fldChar w:fldCharType="separate"/>
        </w:r>
        <w:r>
          <w:rPr>
            <w:noProof/>
          </w:rPr>
          <w:t>33</w:t>
        </w:r>
        <w:r>
          <w:fldChar w:fldCharType="end"/>
        </w:r>
      </w:p>
    </w:sdtContent>
  </w:sdt>
  <w:p w14:paraId="1E7ED296" w14:textId="77777777" w:rsidR="00BA2997" w:rsidRDefault="00BA299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23EAC" w14:textId="77777777" w:rsidR="009C11D6" w:rsidRDefault="009C11D6" w:rsidP="009C11D6">
      <w:pPr>
        <w:spacing w:after="0" w:line="240" w:lineRule="auto"/>
      </w:pPr>
      <w:r>
        <w:separator/>
      </w:r>
    </w:p>
  </w:footnote>
  <w:footnote w:type="continuationSeparator" w:id="0">
    <w:p w14:paraId="72424F1C" w14:textId="77777777" w:rsidR="009C11D6" w:rsidRDefault="009C11D6" w:rsidP="009C11D6">
      <w:pPr>
        <w:spacing w:after="0" w:line="240" w:lineRule="auto"/>
      </w:pPr>
      <w:r>
        <w:continuationSeparator/>
      </w:r>
    </w:p>
  </w:footnote>
  <w:footnote w:id="1">
    <w:p w14:paraId="358E1E66" w14:textId="4EE7C489" w:rsidR="007158F8" w:rsidRDefault="007158F8">
      <w:pPr>
        <w:pStyle w:val="Allmrkusetekst"/>
      </w:pPr>
      <w:r>
        <w:rPr>
          <w:rStyle w:val="Allmrkuseviide"/>
        </w:rPr>
        <w:footnoteRef/>
      </w:r>
      <w:r>
        <w:t xml:space="preserve"> </w:t>
      </w:r>
      <w:hyperlink r:id="rId1" w:history="1">
        <w:r>
          <w:rPr>
            <w:rStyle w:val="Hperlink"/>
          </w:rPr>
          <w:t>eur-lex.europa.eu/legal-content/EN/TXT/PDF/?uri=CELEX:52021SC0061&amp;rid=9</w:t>
        </w:r>
      </w:hyperlink>
      <w:r w:rsidR="00636FFE">
        <w:t>.</w:t>
      </w:r>
    </w:p>
  </w:footnote>
  <w:footnote w:id="2">
    <w:p w14:paraId="56B8183C" w14:textId="0BF0C87F" w:rsidR="00727BBD" w:rsidRDefault="00727BBD">
      <w:pPr>
        <w:pStyle w:val="Allmrkusetekst"/>
      </w:pPr>
      <w:r>
        <w:rPr>
          <w:rStyle w:val="Allmrkuseviide"/>
        </w:rPr>
        <w:footnoteRef/>
      </w:r>
      <w:r>
        <w:t xml:space="preserve"> </w:t>
      </w:r>
      <w:hyperlink r:id="rId2" w:history="1">
        <w:proofErr w:type="spellStart"/>
        <w:r w:rsidRPr="5D74CC4B">
          <w:rPr>
            <w:rFonts w:ascii="Times New Roman" w:eastAsia="Times New Roman" w:hAnsi="Times New Roman" w:cs="Times New Roman"/>
            <w:i/>
            <w:iCs/>
            <w:sz w:val="24"/>
            <w:szCs w:val="24"/>
          </w:rPr>
          <w:t>Assessment</w:t>
        </w:r>
        <w:proofErr w:type="spellEnd"/>
        <w:r w:rsidRPr="5D74CC4B">
          <w:rPr>
            <w:rFonts w:ascii="Times New Roman" w:eastAsia="Times New Roman" w:hAnsi="Times New Roman" w:cs="Times New Roman"/>
            <w:i/>
            <w:iCs/>
            <w:sz w:val="24"/>
            <w:szCs w:val="24"/>
          </w:rPr>
          <w:t xml:space="preserve"> of </w:t>
        </w:r>
        <w:proofErr w:type="spellStart"/>
        <w:r w:rsidRPr="5D74CC4B">
          <w:rPr>
            <w:rFonts w:ascii="Times New Roman" w:eastAsia="Times New Roman" w:hAnsi="Times New Roman" w:cs="Times New Roman"/>
            <w:i/>
            <w:iCs/>
            <w:sz w:val="24"/>
            <w:szCs w:val="24"/>
          </w:rPr>
          <w:t>the</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implementation</w:t>
        </w:r>
        <w:proofErr w:type="spellEnd"/>
        <w:r w:rsidRPr="5D74CC4B">
          <w:rPr>
            <w:rFonts w:ascii="Times New Roman" w:eastAsia="Times New Roman" w:hAnsi="Times New Roman" w:cs="Times New Roman"/>
            <w:i/>
            <w:iCs/>
            <w:sz w:val="24"/>
            <w:szCs w:val="24"/>
          </w:rPr>
          <w:t xml:space="preserve"> of </w:t>
        </w:r>
        <w:proofErr w:type="spellStart"/>
        <w:r w:rsidRPr="5D74CC4B">
          <w:rPr>
            <w:rFonts w:ascii="Times New Roman" w:eastAsia="Times New Roman" w:hAnsi="Times New Roman" w:cs="Times New Roman"/>
            <w:i/>
            <w:iCs/>
            <w:sz w:val="24"/>
            <w:szCs w:val="24"/>
          </w:rPr>
          <w:t>the</w:t>
        </w:r>
        <w:proofErr w:type="spellEnd"/>
        <w:r w:rsidRPr="5D74CC4B">
          <w:rPr>
            <w:rFonts w:ascii="Times New Roman" w:eastAsia="Times New Roman" w:hAnsi="Times New Roman" w:cs="Times New Roman"/>
            <w:i/>
            <w:iCs/>
            <w:sz w:val="24"/>
            <w:szCs w:val="24"/>
          </w:rPr>
          <w:t xml:space="preserve"> ELV </w:t>
        </w:r>
        <w:proofErr w:type="spellStart"/>
        <w:r w:rsidRPr="5D74CC4B">
          <w:rPr>
            <w:rFonts w:ascii="Times New Roman" w:eastAsia="Times New Roman" w:hAnsi="Times New Roman" w:cs="Times New Roman"/>
            <w:i/>
            <w:iCs/>
            <w:sz w:val="24"/>
            <w:szCs w:val="24"/>
          </w:rPr>
          <w:t>Directive</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with</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emphasis</w:t>
        </w:r>
        <w:proofErr w:type="spellEnd"/>
        <w:r w:rsidRPr="5D74CC4B">
          <w:rPr>
            <w:rFonts w:ascii="Times New Roman" w:eastAsia="Times New Roman" w:hAnsi="Times New Roman" w:cs="Times New Roman"/>
            <w:i/>
            <w:iCs/>
            <w:sz w:val="24"/>
            <w:szCs w:val="24"/>
          </w:rPr>
          <w:t xml:space="preserve"> on </w:t>
        </w:r>
        <w:proofErr w:type="spellStart"/>
        <w:r w:rsidRPr="5D74CC4B">
          <w:rPr>
            <w:rFonts w:ascii="Times New Roman" w:eastAsia="Times New Roman" w:hAnsi="Times New Roman" w:cs="Times New Roman"/>
            <w:i/>
            <w:iCs/>
            <w:sz w:val="24"/>
            <w:szCs w:val="24"/>
          </w:rPr>
          <w:t>ELVs</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unknown</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whereabouts</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Prepared</w:t>
        </w:r>
        <w:proofErr w:type="spellEnd"/>
        <w:r w:rsidRPr="5D74CC4B">
          <w:rPr>
            <w:rFonts w:ascii="Times New Roman" w:eastAsia="Times New Roman" w:hAnsi="Times New Roman" w:cs="Times New Roman"/>
            <w:i/>
            <w:iCs/>
            <w:sz w:val="24"/>
            <w:szCs w:val="24"/>
          </w:rPr>
          <w:t xml:space="preserve"> by </w:t>
        </w:r>
        <w:proofErr w:type="spellStart"/>
        <w:r w:rsidRPr="5D74CC4B">
          <w:rPr>
            <w:rFonts w:ascii="Times New Roman" w:eastAsia="Times New Roman" w:hAnsi="Times New Roman" w:cs="Times New Roman"/>
            <w:i/>
            <w:iCs/>
            <w:sz w:val="24"/>
            <w:szCs w:val="24"/>
          </w:rPr>
          <w:t>Oeko-Institut</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e.V</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Institute</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for</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Applied</w:t>
        </w:r>
        <w:proofErr w:type="spellEnd"/>
        <w:r w:rsidRPr="5D74CC4B">
          <w:rPr>
            <w:rFonts w:ascii="Times New Roman" w:eastAsia="Times New Roman" w:hAnsi="Times New Roman" w:cs="Times New Roman"/>
            <w:i/>
            <w:iCs/>
            <w:sz w:val="24"/>
            <w:szCs w:val="24"/>
          </w:rPr>
          <w:t xml:space="preserve"> </w:t>
        </w:r>
        <w:proofErr w:type="spellStart"/>
        <w:r w:rsidRPr="5D74CC4B">
          <w:rPr>
            <w:rFonts w:ascii="Times New Roman" w:eastAsia="Times New Roman" w:hAnsi="Times New Roman" w:cs="Times New Roman"/>
            <w:i/>
            <w:iCs/>
            <w:sz w:val="24"/>
            <w:szCs w:val="24"/>
          </w:rPr>
          <w:t>Ecology</w:t>
        </w:r>
        <w:proofErr w:type="spellEnd"/>
        <w:r w:rsidRPr="5D74CC4B">
          <w:rPr>
            <w:rStyle w:val="Hperlink"/>
            <w:rFonts w:ascii="Times New Roman" w:eastAsia="Times New Roman" w:hAnsi="Times New Roman" w:cs="Times New Roman"/>
            <w:i/>
            <w:iCs/>
            <w:sz w:val="24"/>
            <w:szCs w:val="24"/>
          </w:rPr>
          <w:t>; 2017</w:t>
        </w:r>
      </w:hyperlink>
      <w:r>
        <w:rPr>
          <w:rStyle w:val="Hperlink"/>
          <w:rFonts w:ascii="Times New Roman" w:eastAsia="Times New Roman" w:hAnsi="Times New Roman" w:cs="Times New Roman"/>
          <w:i/>
          <w:iCs/>
          <w:sz w:val="24"/>
          <w:szCs w:val="24"/>
        </w:rPr>
        <w:t>.</w:t>
      </w:r>
    </w:p>
  </w:footnote>
  <w:footnote w:id="3">
    <w:p w14:paraId="1FF7329A" w14:textId="475F918B" w:rsidR="004D59C4" w:rsidRDefault="004D59C4">
      <w:pPr>
        <w:pStyle w:val="Allmrkusetekst"/>
      </w:pPr>
      <w:r>
        <w:rPr>
          <w:rStyle w:val="Allmrkuseviide"/>
        </w:rPr>
        <w:footnoteRef/>
      </w:r>
      <w:r>
        <w:t xml:space="preserve"> Sama.</w:t>
      </w:r>
    </w:p>
  </w:footnote>
  <w:footnote w:id="4">
    <w:p w14:paraId="532EC862" w14:textId="255266EE" w:rsidR="009916CD" w:rsidRDefault="009916CD">
      <w:pPr>
        <w:pStyle w:val="Allmrkusetekst"/>
      </w:pPr>
      <w:r>
        <w:rPr>
          <w:rStyle w:val="Allmrkuseviide"/>
        </w:rPr>
        <w:footnoteRef/>
      </w:r>
      <w:r>
        <w:t xml:space="preserve"> </w:t>
      </w:r>
      <w:hyperlink r:id="rId3">
        <w:r w:rsidRPr="5D74CC4B">
          <w:rPr>
            <w:rStyle w:val="Hperlink"/>
            <w:rFonts w:ascii="Calibri" w:eastAsia="Calibri" w:hAnsi="Calibri" w:cs="Calibri"/>
            <w:color w:val="0563C1"/>
            <w:sz w:val="19"/>
            <w:szCs w:val="19"/>
          </w:rPr>
          <w:t>Mõjude hindamise metoodika</w:t>
        </w:r>
      </w:hyperlink>
      <w:r w:rsidRPr="5D74CC4B">
        <w:rPr>
          <w:rFonts w:ascii="Calibri" w:eastAsia="Calibri" w:hAnsi="Calibri" w:cs="Calibri"/>
          <w:sz w:val="19"/>
          <w:szCs w:val="19"/>
        </w:rPr>
        <w:t>. Tallinn: Justiitsministeerium</w:t>
      </w:r>
      <w:r w:rsidR="001B3E3F">
        <w:rPr>
          <w:rFonts w:ascii="Calibri" w:eastAsia="Calibri" w:hAnsi="Calibri" w:cs="Calibri"/>
          <w:sz w:val="19"/>
          <w:szCs w:val="19"/>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774"/>
    <w:multiLevelType w:val="hybridMultilevel"/>
    <w:tmpl w:val="921490F8"/>
    <w:lvl w:ilvl="0" w:tplc="514EA4A4">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 w15:restartNumberingAfterBreak="0">
    <w:nsid w:val="0137DAA1"/>
    <w:multiLevelType w:val="hybridMultilevel"/>
    <w:tmpl w:val="08B8B914"/>
    <w:lvl w:ilvl="0" w:tplc="EC6C7B8E">
      <w:start w:val="3"/>
      <w:numFmt w:val="decimal"/>
      <w:lvlText w:val="%1)"/>
      <w:lvlJc w:val="left"/>
      <w:pPr>
        <w:ind w:left="720" w:hanging="360"/>
      </w:pPr>
    </w:lvl>
    <w:lvl w:ilvl="1" w:tplc="6B263364">
      <w:start w:val="1"/>
      <w:numFmt w:val="lowerLetter"/>
      <w:lvlText w:val="%2."/>
      <w:lvlJc w:val="left"/>
      <w:pPr>
        <w:ind w:left="1440" w:hanging="360"/>
      </w:pPr>
    </w:lvl>
    <w:lvl w:ilvl="2" w:tplc="D38056D0">
      <w:start w:val="1"/>
      <w:numFmt w:val="lowerRoman"/>
      <w:lvlText w:val="%3."/>
      <w:lvlJc w:val="right"/>
      <w:pPr>
        <w:ind w:left="2160" w:hanging="180"/>
      </w:pPr>
    </w:lvl>
    <w:lvl w:ilvl="3" w:tplc="C7E66608">
      <w:start w:val="1"/>
      <w:numFmt w:val="decimal"/>
      <w:lvlText w:val="%4."/>
      <w:lvlJc w:val="left"/>
      <w:pPr>
        <w:ind w:left="2880" w:hanging="360"/>
      </w:pPr>
    </w:lvl>
    <w:lvl w:ilvl="4" w:tplc="D8EEACFE">
      <w:start w:val="1"/>
      <w:numFmt w:val="lowerLetter"/>
      <w:lvlText w:val="%5."/>
      <w:lvlJc w:val="left"/>
      <w:pPr>
        <w:ind w:left="3600" w:hanging="360"/>
      </w:pPr>
    </w:lvl>
    <w:lvl w:ilvl="5" w:tplc="02AE39C4">
      <w:start w:val="1"/>
      <w:numFmt w:val="lowerRoman"/>
      <w:lvlText w:val="%6."/>
      <w:lvlJc w:val="right"/>
      <w:pPr>
        <w:ind w:left="4320" w:hanging="180"/>
      </w:pPr>
    </w:lvl>
    <w:lvl w:ilvl="6" w:tplc="A7ECADA6">
      <w:start w:val="1"/>
      <w:numFmt w:val="decimal"/>
      <w:lvlText w:val="%7."/>
      <w:lvlJc w:val="left"/>
      <w:pPr>
        <w:ind w:left="5040" w:hanging="360"/>
      </w:pPr>
    </w:lvl>
    <w:lvl w:ilvl="7" w:tplc="2DC8CB38">
      <w:start w:val="1"/>
      <w:numFmt w:val="lowerLetter"/>
      <w:lvlText w:val="%8."/>
      <w:lvlJc w:val="left"/>
      <w:pPr>
        <w:ind w:left="5760" w:hanging="360"/>
      </w:pPr>
    </w:lvl>
    <w:lvl w:ilvl="8" w:tplc="C2D276DA">
      <w:start w:val="1"/>
      <w:numFmt w:val="lowerRoman"/>
      <w:lvlText w:val="%9."/>
      <w:lvlJc w:val="right"/>
      <w:pPr>
        <w:ind w:left="6480" w:hanging="180"/>
      </w:pPr>
    </w:lvl>
  </w:abstractNum>
  <w:abstractNum w:abstractNumId="2" w15:restartNumberingAfterBreak="0">
    <w:nsid w:val="0143C981"/>
    <w:multiLevelType w:val="hybridMultilevel"/>
    <w:tmpl w:val="6A4C80C2"/>
    <w:lvl w:ilvl="0" w:tplc="155A6600">
      <w:start w:val="1"/>
      <w:numFmt w:val="decimal"/>
      <w:lvlText w:val="%1)"/>
      <w:lvlJc w:val="left"/>
      <w:pPr>
        <w:ind w:left="720" w:hanging="360"/>
      </w:pPr>
    </w:lvl>
    <w:lvl w:ilvl="1" w:tplc="AB7644B0">
      <w:start w:val="1"/>
      <w:numFmt w:val="lowerLetter"/>
      <w:lvlText w:val="%2."/>
      <w:lvlJc w:val="left"/>
      <w:pPr>
        <w:ind w:left="1440" w:hanging="360"/>
      </w:pPr>
    </w:lvl>
    <w:lvl w:ilvl="2" w:tplc="6F8CAA3A">
      <w:start w:val="1"/>
      <w:numFmt w:val="lowerRoman"/>
      <w:lvlText w:val="%3."/>
      <w:lvlJc w:val="right"/>
      <w:pPr>
        <w:ind w:left="2160" w:hanging="180"/>
      </w:pPr>
    </w:lvl>
    <w:lvl w:ilvl="3" w:tplc="08F4BADE">
      <w:start w:val="1"/>
      <w:numFmt w:val="decimal"/>
      <w:lvlText w:val="%4."/>
      <w:lvlJc w:val="left"/>
      <w:pPr>
        <w:ind w:left="2880" w:hanging="360"/>
      </w:pPr>
    </w:lvl>
    <w:lvl w:ilvl="4" w:tplc="7730E3A4">
      <w:start w:val="1"/>
      <w:numFmt w:val="lowerLetter"/>
      <w:lvlText w:val="%5."/>
      <w:lvlJc w:val="left"/>
      <w:pPr>
        <w:ind w:left="3600" w:hanging="360"/>
      </w:pPr>
    </w:lvl>
    <w:lvl w:ilvl="5" w:tplc="C22EE9A0">
      <w:start w:val="1"/>
      <w:numFmt w:val="lowerRoman"/>
      <w:lvlText w:val="%6."/>
      <w:lvlJc w:val="right"/>
      <w:pPr>
        <w:ind w:left="4320" w:hanging="180"/>
      </w:pPr>
    </w:lvl>
    <w:lvl w:ilvl="6" w:tplc="63AC2D60">
      <w:start w:val="1"/>
      <w:numFmt w:val="decimal"/>
      <w:lvlText w:val="%7."/>
      <w:lvlJc w:val="left"/>
      <w:pPr>
        <w:ind w:left="5040" w:hanging="360"/>
      </w:pPr>
    </w:lvl>
    <w:lvl w:ilvl="7" w:tplc="212C0D5A">
      <w:start w:val="1"/>
      <w:numFmt w:val="lowerLetter"/>
      <w:lvlText w:val="%8."/>
      <w:lvlJc w:val="left"/>
      <w:pPr>
        <w:ind w:left="5760" w:hanging="360"/>
      </w:pPr>
    </w:lvl>
    <w:lvl w:ilvl="8" w:tplc="92E02536">
      <w:start w:val="1"/>
      <w:numFmt w:val="lowerRoman"/>
      <w:lvlText w:val="%9."/>
      <w:lvlJc w:val="right"/>
      <w:pPr>
        <w:ind w:left="6480" w:hanging="180"/>
      </w:pPr>
    </w:lvl>
  </w:abstractNum>
  <w:abstractNum w:abstractNumId="3" w15:restartNumberingAfterBreak="0">
    <w:nsid w:val="021AA66B"/>
    <w:multiLevelType w:val="hybridMultilevel"/>
    <w:tmpl w:val="544C7010"/>
    <w:lvl w:ilvl="0" w:tplc="AC9E96CC">
      <w:start w:val="1"/>
      <w:numFmt w:val="bullet"/>
      <w:lvlText w:val="·"/>
      <w:lvlJc w:val="left"/>
      <w:pPr>
        <w:ind w:left="720" w:hanging="360"/>
      </w:pPr>
      <w:rPr>
        <w:rFonts w:ascii="Symbol" w:hAnsi="Symbol" w:hint="default"/>
      </w:rPr>
    </w:lvl>
    <w:lvl w:ilvl="1" w:tplc="7612FBAC">
      <w:start w:val="1"/>
      <w:numFmt w:val="bullet"/>
      <w:lvlText w:val="o"/>
      <w:lvlJc w:val="left"/>
      <w:pPr>
        <w:ind w:left="1440" w:hanging="360"/>
      </w:pPr>
      <w:rPr>
        <w:rFonts w:ascii="Courier New" w:hAnsi="Courier New" w:hint="default"/>
      </w:rPr>
    </w:lvl>
    <w:lvl w:ilvl="2" w:tplc="92F6558E">
      <w:start w:val="1"/>
      <w:numFmt w:val="bullet"/>
      <w:lvlText w:val=""/>
      <w:lvlJc w:val="left"/>
      <w:pPr>
        <w:ind w:left="2160" w:hanging="360"/>
      </w:pPr>
      <w:rPr>
        <w:rFonts w:ascii="Wingdings" w:hAnsi="Wingdings" w:hint="default"/>
      </w:rPr>
    </w:lvl>
    <w:lvl w:ilvl="3" w:tplc="B396F3A0">
      <w:start w:val="1"/>
      <w:numFmt w:val="bullet"/>
      <w:lvlText w:val=""/>
      <w:lvlJc w:val="left"/>
      <w:pPr>
        <w:ind w:left="2880" w:hanging="360"/>
      </w:pPr>
      <w:rPr>
        <w:rFonts w:ascii="Symbol" w:hAnsi="Symbol" w:hint="default"/>
      </w:rPr>
    </w:lvl>
    <w:lvl w:ilvl="4" w:tplc="EA02E364">
      <w:start w:val="1"/>
      <w:numFmt w:val="bullet"/>
      <w:lvlText w:val="o"/>
      <w:lvlJc w:val="left"/>
      <w:pPr>
        <w:ind w:left="3600" w:hanging="360"/>
      </w:pPr>
      <w:rPr>
        <w:rFonts w:ascii="Courier New" w:hAnsi="Courier New" w:hint="default"/>
      </w:rPr>
    </w:lvl>
    <w:lvl w:ilvl="5" w:tplc="1F5EDCF0">
      <w:start w:val="1"/>
      <w:numFmt w:val="bullet"/>
      <w:lvlText w:val=""/>
      <w:lvlJc w:val="left"/>
      <w:pPr>
        <w:ind w:left="4320" w:hanging="360"/>
      </w:pPr>
      <w:rPr>
        <w:rFonts w:ascii="Wingdings" w:hAnsi="Wingdings" w:hint="default"/>
      </w:rPr>
    </w:lvl>
    <w:lvl w:ilvl="6" w:tplc="786E7DDA">
      <w:start w:val="1"/>
      <w:numFmt w:val="bullet"/>
      <w:lvlText w:val=""/>
      <w:lvlJc w:val="left"/>
      <w:pPr>
        <w:ind w:left="5040" w:hanging="360"/>
      </w:pPr>
      <w:rPr>
        <w:rFonts w:ascii="Symbol" w:hAnsi="Symbol" w:hint="default"/>
      </w:rPr>
    </w:lvl>
    <w:lvl w:ilvl="7" w:tplc="B5E000E8">
      <w:start w:val="1"/>
      <w:numFmt w:val="bullet"/>
      <w:lvlText w:val="o"/>
      <w:lvlJc w:val="left"/>
      <w:pPr>
        <w:ind w:left="5760" w:hanging="360"/>
      </w:pPr>
      <w:rPr>
        <w:rFonts w:ascii="Courier New" w:hAnsi="Courier New" w:hint="default"/>
      </w:rPr>
    </w:lvl>
    <w:lvl w:ilvl="8" w:tplc="265CD978">
      <w:start w:val="1"/>
      <w:numFmt w:val="bullet"/>
      <w:lvlText w:val=""/>
      <w:lvlJc w:val="left"/>
      <w:pPr>
        <w:ind w:left="6480" w:hanging="360"/>
      </w:pPr>
      <w:rPr>
        <w:rFonts w:ascii="Wingdings" w:hAnsi="Wingdings" w:hint="default"/>
      </w:rPr>
    </w:lvl>
  </w:abstractNum>
  <w:abstractNum w:abstractNumId="4" w15:restartNumberingAfterBreak="0">
    <w:nsid w:val="08875C88"/>
    <w:multiLevelType w:val="hybridMultilevel"/>
    <w:tmpl w:val="CAE427B0"/>
    <w:lvl w:ilvl="0" w:tplc="BCB02A2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 w15:restartNumberingAfterBreak="0">
    <w:nsid w:val="093B1C05"/>
    <w:multiLevelType w:val="hybridMultilevel"/>
    <w:tmpl w:val="22966136"/>
    <w:lvl w:ilvl="0" w:tplc="A82AE696">
      <w:start w:val="1"/>
      <w:numFmt w:val="bullet"/>
      <w:lvlText w:val=""/>
      <w:lvlJc w:val="left"/>
      <w:pPr>
        <w:ind w:left="720" w:hanging="360"/>
      </w:pPr>
      <w:rPr>
        <w:rFonts w:ascii="Symbol" w:hAnsi="Symbol" w:hint="default"/>
      </w:rPr>
    </w:lvl>
    <w:lvl w:ilvl="1" w:tplc="C4047196">
      <w:start w:val="1"/>
      <w:numFmt w:val="bullet"/>
      <w:lvlText w:val="·"/>
      <w:lvlJc w:val="left"/>
      <w:pPr>
        <w:ind w:left="1440" w:hanging="360"/>
      </w:pPr>
      <w:rPr>
        <w:rFonts w:ascii="Symbol" w:hAnsi="Symbol" w:hint="default"/>
      </w:rPr>
    </w:lvl>
    <w:lvl w:ilvl="2" w:tplc="FE06AEA4">
      <w:start w:val="1"/>
      <w:numFmt w:val="bullet"/>
      <w:lvlText w:val=""/>
      <w:lvlJc w:val="left"/>
      <w:pPr>
        <w:ind w:left="2160" w:hanging="360"/>
      </w:pPr>
      <w:rPr>
        <w:rFonts w:ascii="Wingdings" w:hAnsi="Wingdings" w:hint="default"/>
      </w:rPr>
    </w:lvl>
    <w:lvl w:ilvl="3" w:tplc="4B6000CC">
      <w:start w:val="1"/>
      <w:numFmt w:val="bullet"/>
      <w:lvlText w:val=""/>
      <w:lvlJc w:val="left"/>
      <w:pPr>
        <w:ind w:left="2880" w:hanging="360"/>
      </w:pPr>
      <w:rPr>
        <w:rFonts w:ascii="Symbol" w:hAnsi="Symbol" w:hint="default"/>
      </w:rPr>
    </w:lvl>
    <w:lvl w:ilvl="4" w:tplc="F08EFAC2">
      <w:start w:val="1"/>
      <w:numFmt w:val="bullet"/>
      <w:lvlText w:val="o"/>
      <w:lvlJc w:val="left"/>
      <w:pPr>
        <w:ind w:left="3600" w:hanging="360"/>
      </w:pPr>
      <w:rPr>
        <w:rFonts w:ascii="Courier New" w:hAnsi="Courier New" w:hint="default"/>
      </w:rPr>
    </w:lvl>
    <w:lvl w:ilvl="5" w:tplc="947E4408">
      <w:start w:val="1"/>
      <w:numFmt w:val="bullet"/>
      <w:lvlText w:val=""/>
      <w:lvlJc w:val="left"/>
      <w:pPr>
        <w:ind w:left="4320" w:hanging="360"/>
      </w:pPr>
      <w:rPr>
        <w:rFonts w:ascii="Wingdings" w:hAnsi="Wingdings" w:hint="default"/>
      </w:rPr>
    </w:lvl>
    <w:lvl w:ilvl="6" w:tplc="4C0CCB58">
      <w:start w:val="1"/>
      <w:numFmt w:val="bullet"/>
      <w:lvlText w:val=""/>
      <w:lvlJc w:val="left"/>
      <w:pPr>
        <w:ind w:left="5040" w:hanging="360"/>
      </w:pPr>
      <w:rPr>
        <w:rFonts w:ascii="Symbol" w:hAnsi="Symbol" w:hint="default"/>
      </w:rPr>
    </w:lvl>
    <w:lvl w:ilvl="7" w:tplc="7294096A">
      <w:start w:val="1"/>
      <w:numFmt w:val="bullet"/>
      <w:lvlText w:val="o"/>
      <w:lvlJc w:val="left"/>
      <w:pPr>
        <w:ind w:left="5760" w:hanging="360"/>
      </w:pPr>
      <w:rPr>
        <w:rFonts w:ascii="Courier New" w:hAnsi="Courier New" w:hint="default"/>
      </w:rPr>
    </w:lvl>
    <w:lvl w:ilvl="8" w:tplc="615A1592">
      <w:start w:val="1"/>
      <w:numFmt w:val="bullet"/>
      <w:lvlText w:val=""/>
      <w:lvlJc w:val="left"/>
      <w:pPr>
        <w:ind w:left="6480" w:hanging="360"/>
      </w:pPr>
      <w:rPr>
        <w:rFonts w:ascii="Wingdings" w:hAnsi="Wingdings" w:hint="default"/>
      </w:rPr>
    </w:lvl>
  </w:abstractNum>
  <w:abstractNum w:abstractNumId="6" w15:restartNumberingAfterBreak="0">
    <w:nsid w:val="0F293850"/>
    <w:multiLevelType w:val="hybridMultilevel"/>
    <w:tmpl w:val="321E0F30"/>
    <w:lvl w:ilvl="0" w:tplc="04250001">
      <w:start w:val="1"/>
      <w:numFmt w:val="bullet"/>
      <w:lvlText w:val=""/>
      <w:lvlJc w:val="left"/>
      <w:pPr>
        <w:ind w:left="720" w:hanging="360"/>
      </w:pPr>
      <w:rPr>
        <w:rFonts w:ascii="tinymce" w:hAnsi="tinymce" w:hint="default"/>
      </w:rPr>
    </w:lvl>
    <w:lvl w:ilvl="1" w:tplc="04250003" w:tentative="1">
      <w:start w:val="1"/>
      <w:numFmt w:val="bullet"/>
      <w:lvlText w:val="o"/>
      <w:lvlJc w:val="left"/>
      <w:pPr>
        <w:ind w:left="1440" w:hanging="360"/>
      </w:pPr>
      <w:rPr>
        <w:rFonts w:ascii="Arial Unicode MS" w:hAnsi="Arial Unicode MS" w:cs="Arial Unicode MS" w:hint="default"/>
      </w:rPr>
    </w:lvl>
    <w:lvl w:ilvl="2" w:tplc="04250005" w:tentative="1">
      <w:start w:val="1"/>
      <w:numFmt w:val="bullet"/>
      <w:lvlText w:val=""/>
      <w:lvlJc w:val="left"/>
      <w:pPr>
        <w:ind w:left="2160" w:hanging="360"/>
      </w:pPr>
      <w:rPr>
        <w:rFonts w:ascii="Lucida Sans Unicode" w:hAnsi="Lucida Sans Unicode" w:hint="default"/>
      </w:rPr>
    </w:lvl>
    <w:lvl w:ilvl="3" w:tplc="04250001" w:tentative="1">
      <w:start w:val="1"/>
      <w:numFmt w:val="bullet"/>
      <w:lvlText w:val=""/>
      <w:lvlJc w:val="left"/>
      <w:pPr>
        <w:ind w:left="2880" w:hanging="360"/>
      </w:pPr>
      <w:rPr>
        <w:rFonts w:ascii="tinymce" w:hAnsi="tinymce" w:hint="default"/>
      </w:rPr>
    </w:lvl>
    <w:lvl w:ilvl="4" w:tplc="04250003" w:tentative="1">
      <w:start w:val="1"/>
      <w:numFmt w:val="bullet"/>
      <w:lvlText w:val="o"/>
      <w:lvlJc w:val="left"/>
      <w:pPr>
        <w:ind w:left="3600" w:hanging="360"/>
      </w:pPr>
      <w:rPr>
        <w:rFonts w:ascii="Arial Unicode MS" w:hAnsi="Arial Unicode MS" w:cs="Arial Unicode MS" w:hint="default"/>
      </w:rPr>
    </w:lvl>
    <w:lvl w:ilvl="5" w:tplc="04250005" w:tentative="1">
      <w:start w:val="1"/>
      <w:numFmt w:val="bullet"/>
      <w:lvlText w:val=""/>
      <w:lvlJc w:val="left"/>
      <w:pPr>
        <w:ind w:left="4320" w:hanging="360"/>
      </w:pPr>
      <w:rPr>
        <w:rFonts w:ascii="Lucida Sans Unicode" w:hAnsi="Lucida Sans Unicode" w:hint="default"/>
      </w:rPr>
    </w:lvl>
    <w:lvl w:ilvl="6" w:tplc="04250001" w:tentative="1">
      <w:start w:val="1"/>
      <w:numFmt w:val="bullet"/>
      <w:lvlText w:val=""/>
      <w:lvlJc w:val="left"/>
      <w:pPr>
        <w:ind w:left="5040" w:hanging="360"/>
      </w:pPr>
      <w:rPr>
        <w:rFonts w:ascii="tinymce" w:hAnsi="tinymce" w:hint="default"/>
      </w:rPr>
    </w:lvl>
    <w:lvl w:ilvl="7" w:tplc="04250003" w:tentative="1">
      <w:start w:val="1"/>
      <w:numFmt w:val="bullet"/>
      <w:lvlText w:val="o"/>
      <w:lvlJc w:val="left"/>
      <w:pPr>
        <w:ind w:left="5760" w:hanging="360"/>
      </w:pPr>
      <w:rPr>
        <w:rFonts w:ascii="Arial Unicode MS" w:hAnsi="Arial Unicode MS" w:cs="Arial Unicode MS" w:hint="default"/>
      </w:rPr>
    </w:lvl>
    <w:lvl w:ilvl="8" w:tplc="04250005" w:tentative="1">
      <w:start w:val="1"/>
      <w:numFmt w:val="bullet"/>
      <w:lvlText w:val=""/>
      <w:lvlJc w:val="left"/>
      <w:pPr>
        <w:ind w:left="6480" w:hanging="360"/>
      </w:pPr>
      <w:rPr>
        <w:rFonts w:ascii="Lucida Sans Unicode" w:hAnsi="Lucida Sans Unicode" w:hint="default"/>
      </w:rPr>
    </w:lvl>
  </w:abstractNum>
  <w:abstractNum w:abstractNumId="7" w15:restartNumberingAfterBreak="0">
    <w:nsid w:val="1E02792B"/>
    <w:multiLevelType w:val="hybridMultilevel"/>
    <w:tmpl w:val="ABDA67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2603B92"/>
    <w:multiLevelType w:val="hybridMultilevel"/>
    <w:tmpl w:val="D2245DE0"/>
    <w:lvl w:ilvl="0" w:tplc="CECE4F5C">
      <w:start w:val="2"/>
      <w:numFmt w:val="decimal"/>
      <w:lvlText w:val="%1)"/>
      <w:lvlJc w:val="left"/>
      <w:pPr>
        <w:ind w:left="720" w:hanging="360"/>
      </w:pPr>
    </w:lvl>
    <w:lvl w:ilvl="1" w:tplc="FE524960">
      <w:start w:val="1"/>
      <w:numFmt w:val="lowerLetter"/>
      <w:lvlText w:val="%2."/>
      <w:lvlJc w:val="left"/>
      <w:pPr>
        <w:ind w:left="1440" w:hanging="360"/>
      </w:pPr>
    </w:lvl>
    <w:lvl w:ilvl="2" w:tplc="3E76AE90">
      <w:start w:val="1"/>
      <w:numFmt w:val="lowerRoman"/>
      <w:lvlText w:val="%3."/>
      <w:lvlJc w:val="right"/>
      <w:pPr>
        <w:ind w:left="2160" w:hanging="180"/>
      </w:pPr>
    </w:lvl>
    <w:lvl w:ilvl="3" w:tplc="6C1A7E32">
      <w:start w:val="1"/>
      <w:numFmt w:val="decimal"/>
      <w:lvlText w:val="%4."/>
      <w:lvlJc w:val="left"/>
      <w:pPr>
        <w:ind w:left="2880" w:hanging="360"/>
      </w:pPr>
    </w:lvl>
    <w:lvl w:ilvl="4" w:tplc="E3AA7CA0">
      <w:start w:val="1"/>
      <w:numFmt w:val="lowerLetter"/>
      <w:lvlText w:val="%5."/>
      <w:lvlJc w:val="left"/>
      <w:pPr>
        <w:ind w:left="3600" w:hanging="360"/>
      </w:pPr>
    </w:lvl>
    <w:lvl w:ilvl="5" w:tplc="781C6CCC">
      <w:start w:val="1"/>
      <w:numFmt w:val="lowerRoman"/>
      <w:lvlText w:val="%6."/>
      <w:lvlJc w:val="right"/>
      <w:pPr>
        <w:ind w:left="4320" w:hanging="180"/>
      </w:pPr>
    </w:lvl>
    <w:lvl w:ilvl="6" w:tplc="70F27606">
      <w:start w:val="1"/>
      <w:numFmt w:val="decimal"/>
      <w:lvlText w:val="%7."/>
      <w:lvlJc w:val="left"/>
      <w:pPr>
        <w:ind w:left="5040" w:hanging="360"/>
      </w:pPr>
    </w:lvl>
    <w:lvl w:ilvl="7" w:tplc="5A304940">
      <w:start w:val="1"/>
      <w:numFmt w:val="lowerLetter"/>
      <w:lvlText w:val="%8."/>
      <w:lvlJc w:val="left"/>
      <w:pPr>
        <w:ind w:left="5760" w:hanging="360"/>
      </w:pPr>
    </w:lvl>
    <w:lvl w:ilvl="8" w:tplc="89AAB54E">
      <w:start w:val="1"/>
      <w:numFmt w:val="lowerRoman"/>
      <w:lvlText w:val="%9."/>
      <w:lvlJc w:val="right"/>
      <w:pPr>
        <w:ind w:left="6480" w:hanging="180"/>
      </w:pPr>
    </w:lvl>
  </w:abstractNum>
  <w:abstractNum w:abstractNumId="9" w15:restartNumberingAfterBreak="0">
    <w:nsid w:val="263A3352"/>
    <w:multiLevelType w:val="hybridMultilevel"/>
    <w:tmpl w:val="C2441D6E"/>
    <w:lvl w:ilvl="0" w:tplc="589CC658">
      <w:start w:val="1"/>
      <w:numFmt w:val="bullet"/>
      <w:lvlText w:val=""/>
      <w:lvlJc w:val="left"/>
      <w:pPr>
        <w:ind w:left="720" w:hanging="360"/>
      </w:pPr>
      <w:rPr>
        <w:rFonts w:ascii="Symbol" w:hAnsi="Symbol" w:hint="default"/>
      </w:rPr>
    </w:lvl>
    <w:lvl w:ilvl="1" w:tplc="DC1CDE30">
      <w:start w:val="1"/>
      <w:numFmt w:val="bullet"/>
      <w:lvlText w:val="·"/>
      <w:lvlJc w:val="left"/>
      <w:pPr>
        <w:ind w:left="1440" w:hanging="360"/>
      </w:pPr>
      <w:rPr>
        <w:rFonts w:ascii="Symbol" w:hAnsi="Symbol" w:hint="default"/>
      </w:rPr>
    </w:lvl>
    <w:lvl w:ilvl="2" w:tplc="8A80C47C">
      <w:start w:val="1"/>
      <w:numFmt w:val="bullet"/>
      <w:lvlText w:val=""/>
      <w:lvlJc w:val="left"/>
      <w:pPr>
        <w:ind w:left="2160" w:hanging="360"/>
      </w:pPr>
      <w:rPr>
        <w:rFonts w:ascii="Wingdings" w:hAnsi="Wingdings" w:hint="default"/>
      </w:rPr>
    </w:lvl>
    <w:lvl w:ilvl="3" w:tplc="6C8A49E6">
      <w:start w:val="1"/>
      <w:numFmt w:val="bullet"/>
      <w:lvlText w:val=""/>
      <w:lvlJc w:val="left"/>
      <w:pPr>
        <w:ind w:left="2880" w:hanging="360"/>
      </w:pPr>
      <w:rPr>
        <w:rFonts w:ascii="Symbol" w:hAnsi="Symbol" w:hint="default"/>
      </w:rPr>
    </w:lvl>
    <w:lvl w:ilvl="4" w:tplc="78C8177C">
      <w:start w:val="1"/>
      <w:numFmt w:val="bullet"/>
      <w:lvlText w:val="o"/>
      <w:lvlJc w:val="left"/>
      <w:pPr>
        <w:ind w:left="3600" w:hanging="360"/>
      </w:pPr>
      <w:rPr>
        <w:rFonts w:ascii="Courier New" w:hAnsi="Courier New" w:hint="default"/>
      </w:rPr>
    </w:lvl>
    <w:lvl w:ilvl="5" w:tplc="5714344A">
      <w:start w:val="1"/>
      <w:numFmt w:val="bullet"/>
      <w:lvlText w:val=""/>
      <w:lvlJc w:val="left"/>
      <w:pPr>
        <w:ind w:left="4320" w:hanging="360"/>
      </w:pPr>
      <w:rPr>
        <w:rFonts w:ascii="Wingdings" w:hAnsi="Wingdings" w:hint="default"/>
      </w:rPr>
    </w:lvl>
    <w:lvl w:ilvl="6" w:tplc="5D9696B2">
      <w:start w:val="1"/>
      <w:numFmt w:val="bullet"/>
      <w:lvlText w:val=""/>
      <w:lvlJc w:val="left"/>
      <w:pPr>
        <w:ind w:left="5040" w:hanging="360"/>
      </w:pPr>
      <w:rPr>
        <w:rFonts w:ascii="Symbol" w:hAnsi="Symbol" w:hint="default"/>
      </w:rPr>
    </w:lvl>
    <w:lvl w:ilvl="7" w:tplc="B722300C">
      <w:start w:val="1"/>
      <w:numFmt w:val="bullet"/>
      <w:lvlText w:val="o"/>
      <w:lvlJc w:val="left"/>
      <w:pPr>
        <w:ind w:left="5760" w:hanging="360"/>
      </w:pPr>
      <w:rPr>
        <w:rFonts w:ascii="Courier New" w:hAnsi="Courier New" w:hint="default"/>
      </w:rPr>
    </w:lvl>
    <w:lvl w:ilvl="8" w:tplc="C324ADD0">
      <w:start w:val="1"/>
      <w:numFmt w:val="bullet"/>
      <w:lvlText w:val=""/>
      <w:lvlJc w:val="left"/>
      <w:pPr>
        <w:ind w:left="6480" w:hanging="360"/>
      </w:pPr>
      <w:rPr>
        <w:rFonts w:ascii="Wingdings" w:hAnsi="Wingdings" w:hint="default"/>
      </w:rPr>
    </w:lvl>
  </w:abstractNum>
  <w:abstractNum w:abstractNumId="10" w15:restartNumberingAfterBreak="0">
    <w:nsid w:val="290141F0"/>
    <w:multiLevelType w:val="hybridMultilevel"/>
    <w:tmpl w:val="92EE49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08F1A7B"/>
    <w:multiLevelType w:val="hybridMultilevel"/>
    <w:tmpl w:val="A85689D6"/>
    <w:lvl w:ilvl="0" w:tplc="228C9FAA">
      <w:start w:val="5"/>
      <w:numFmt w:val="decimal"/>
      <w:lvlText w:val="%1)"/>
      <w:lvlJc w:val="left"/>
      <w:pPr>
        <w:ind w:left="357" w:hanging="360"/>
      </w:pPr>
      <w:rPr>
        <w:rFonts w:hint="default"/>
      </w:rPr>
    </w:lvl>
    <w:lvl w:ilvl="1" w:tplc="04250019" w:tentative="1">
      <w:start w:val="1"/>
      <w:numFmt w:val="lowerLetter"/>
      <w:lvlText w:val="%2."/>
      <w:lvlJc w:val="left"/>
      <w:pPr>
        <w:ind w:left="1077" w:hanging="360"/>
      </w:pPr>
    </w:lvl>
    <w:lvl w:ilvl="2" w:tplc="0425001B" w:tentative="1">
      <w:start w:val="1"/>
      <w:numFmt w:val="lowerRoman"/>
      <w:lvlText w:val="%3."/>
      <w:lvlJc w:val="right"/>
      <w:pPr>
        <w:ind w:left="1797" w:hanging="180"/>
      </w:pPr>
    </w:lvl>
    <w:lvl w:ilvl="3" w:tplc="0425000F" w:tentative="1">
      <w:start w:val="1"/>
      <w:numFmt w:val="decimal"/>
      <w:lvlText w:val="%4."/>
      <w:lvlJc w:val="left"/>
      <w:pPr>
        <w:ind w:left="2517" w:hanging="360"/>
      </w:pPr>
    </w:lvl>
    <w:lvl w:ilvl="4" w:tplc="04250019" w:tentative="1">
      <w:start w:val="1"/>
      <w:numFmt w:val="lowerLetter"/>
      <w:lvlText w:val="%5."/>
      <w:lvlJc w:val="left"/>
      <w:pPr>
        <w:ind w:left="3237" w:hanging="360"/>
      </w:pPr>
    </w:lvl>
    <w:lvl w:ilvl="5" w:tplc="0425001B" w:tentative="1">
      <w:start w:val="1"/>
      <w:numFmt w:val="lowerRoman"/>
      <w:lvlText w:val="%6."/>
      <w:lvlJc w:val="right"/>
      <w:pPr>
        <w:ind w:left="3957" w:hanging="180"/>
      </w:pPr>
    </w:lvl>
    <w:lvl w:ilvl="6" w:tplc="0425000F" w:tentative="1">
      <w:start w:val="1"/>
      <w:numFmt w:val="decimal"/>
      <w:lvlText w:val="%7."/>
      <w:lvlJc w:val="left"/>
      <w:pPr>
        <w:ind w:left="4677" w:hanging="360"/>
      </w:pPr>
    </w:lvl>
    <w:lvl w:ilvl="7" w:tplc="04250019" w:tentative="1">
      <w:start w:val="1"/>
      <w:numFmt w:val="lowerLetter"/>
      <w:lvlText w:val="%8."/>
      <w:lvlJc w:val="left"/>
      <w:pPr>
        <w:ind w:left="5397" w:hanging="360"/>
      </w:pPr>
    </w:lvl>
    <w:lvl w:ilvl="8" w:tplc="0425001B" w:tentative="1">
      <w:start w:val="1"/>
      <w:numFmt w:val="lowerRoman"/>
      <w:lvlText w:val="%9."/>
      <w:lvlJc w:val="right"/>
      <w:pPr>
        <w:ind w:left="6117" w:hanging="180"/>
      </w:pPr>
    </w:lvl>
  </w:abstractNum>
  <w:abstractNum w:abstractNumId="12" w15:restartNumberingAfterBreak="0">
    <w:nsid w:val="30F10B95"/>
    <w:multiLevelType w:val="hybridMultilevel"/>
    <w:tmpl w:val="0BD651EA"/>
    <w:lvl w:ilvl="0" w:tplc="F8F43180">
      <w:start w:val="5"/>
      <w:numFmt w:val="decimal"/>
      <w:lvlText w:val="%1)"/>
      <w:lvlJc w:val="left"/>
      <w:pPr>
        <w:ind w:left="720" w:hanging="360"/>
      </w:pPr>
    </w:lvl>
    <w:lvl w:ilvl="1" w:tplc="63E2329C">
      <w:start w:val="1"/>
      <w:numFmt w:val="lowerLetter"/>
      <w:lvlText w:val="%2."/>
      <w:lvlJc w:val="left"/>
      <w:pPr>
        <w:ind w:left="1440" w:hanging="360"/>
      </w:pPr>
    </w:lvl>
    <w:lvl w:ilvl="2" w:tplc="D1B0CAEA">
      <w:start w:val="1"/>
      <w:numFmt w:val="lowerRoman"/>
      <w:lvlText w:val="%3."/>
      <w:lvlJc w:val="right"/>
      <w:pPr>
        <w:ind w:left="2160" w:hanging="180"/>
      </w:pPr>
    </w:lvl>
    <w:lvl w:ilvl="3" w:tplc="F3383ABA">
      <w:start w:val="1"/>
      <w:numFmt w:val="decimal"/>
      <w:lvlText w:val="%4."/>
      <w:lvlJc w:val="left"/>
      <w:pPr>
        <w:ind w:left="2880" w:hanging="360"/>
      </w:pPr>
    </w:lvl>
    <w:lvl w:ilvl="4" w:tplc="3FAC07CA">
      <w:start w:val="1"/>
      <w:numFmt w:val="lowerLetter"/>
      <w:lvlText w:val="%5."/>
      <w:lvlJc w:val="left"/>
      <w:pPr>
        <w:ind w:left="3600" w:hanging="360"/>
      </w:pPr>
    </w:lvl>
    <w:lvl w:ilvl="5" w:tplc="2912F310">
      <w:start w:val="1"/>
      <w:numFmt w:val="lowerRoman"/>
      <w:lvlText w:val="%6."/>
      <w:lvlJc w:val="right"/>
      <w:pPr>
        <w:ind w:left="4320" w:hanging="180"/>
      </w:pPr>
    </w:lvl>
    <w:lvl w:ilvl="6" w:tplc="5908FC62">
      <w:start w:val="1"/>
      <w:numFmt w:val="decimal"/>
      <w:lvlText w:val="%7."/>
      <w:lvlJc w:val="left"/>
      <w:pPr>
        <w:ind w:left="5040" w:hanging="360"/>
      </w:pPr>
    </w:lvl>
    <w:lvl w:ilvl="7" w:tplc="DC16B112">
      <w:start w:val="1"/>
      <w:numFmt w:val="lowerLetter"/>
      <w:lvlText w:val="%8."/>
      <w:lvlJc w:val="left"/>
      <w:pPr>
        <w:ind w:left="5760" w:hanging="360"/>
      </w:pPr>
    </w:lvl>
    <w:lvl w:ilvl="8" w:tplc="771E2458">
      <w:start w:val="1"/>
      <w:numFmt w:val="lowerRoman"/>
      <w:lvlText w:val="%9."/>
      <w:lvlJc w:val="right"/>
      <w:pPr>
        <w:ind w:left="6480" w:hanging="180"/>
      </w:pPr>
    </w:lvl>
  </w:abstractNum>
  <w:abstractNum w:abstractNumId="13" w15:restartNumberingAfterBreak="0">
    <w:nsid w:val="33A204FE"/>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6F804B9"/>
    <w:multiLevelType w:val="hybridMultilevel"/>
    <w:tmpl w:val="3CCA7BDE"/>
    <w:lvl w:ilvl="0" w:tplc="569E7C04">
      <w:start w:val="1"/>
      <w:numFmt w:val="decimal"/>
      <w:lvlText w:val="%1)"/>
      <w:lvlJc w:val="left"/>
      <w:pPr>
        <w:ind w:left="345" w:hanging="360"/>
      </w:pPr>
      <w:rPr>
        <w:rFonts w:hint="default"/>
        <w:b w:val="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5" w15:restartNumberingAfterBreak="0">
    <w:nsid w:val="3CAC5656"/>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D261D71"/>
    <w:multiLevelType w:val="hybridMultilevel"/>
    <w:tmpl w:val="EE2803BC"/>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C117789"/>
    <w:multiLevelType w:val="hybridMultilevel"/>
    <w:tmpl w:val="47980488"/>
    <w:lvl w:ilvl="0" w:tplc="40D69E44">
      <w:start w:val="4"/>
      <w:numFmt w:val="decimal"/>
      <w:lvlText w:val="%1)"/>
      <w:lvlJc w:val="left"/>
      <w:pPr>
        <w:ind w:left="720" w:hanging="360"/>
      </w:pPr>
    </w:lvl>
    <w:lvl w:ilvl="1" w:tplc="039CE668">
      <w:start w:val="1"/>
      <w:numFmt w:val="lowerLetter"/>
      <w:lvlText w:val="%2."/>
      <w:lvlJc w:val="left"/>
      <w:pPr>
        <w:ind w:left="1440" w:hanging="360"/>
      </w:pPr>
    </w:lvl>
    <w:lvl w:ilvl="2" w:tplc="AEC89B72">
      <w:start w:val="1"/>
      <w:numFmt w:val="lowerRoman"/>
      <w:lvlText w:val="%3."/>
      <w:lvlJc w:val="right"/>
      <w:pPr>
        <w:ind w:left="2160" w:hanging="180"/>
      </w:pPr>
    </w:lvl>
    <w:lvl w:ilvl="3" w:tplc="0A4412EA">
      <w:start w:val="1"/>
      <w:numFmt w:val="decimal"/>
      <w:lvlText w:val="%4."/>
      <w:lvlJc w:val="left"/>
      <w:pPr>
        <w:ind w:left="2880" w:hanging="360"/>
      </w:pPr>
    </w:lvl>
    <w:lvl w:ilvl="4" w:tplc="EDC07716">
      <w:start w:val="1"/>
      <w:numFmt w:val="lowerLetter"/>
      <w:lvlText w:val="%5."/>
      <w:lvlJc w:val="left"/>
      <w:pPr>
        <w:ind w:left="3600" w:hanging="360"/>
      </w:pPr>
    </w:lvl>
    <w:lvl w:ilvl="5" w:tplc="1F3A3C9E">
      <w:start w:val="1"/>
      <w:numFmt w:val="lowerRoman"/>
      <w:lvlText w:val="%6."/>
      <w:lvlJc w:val="right"/>
      <w:pPr>
        <w:ind w:left="4320" w:hanging="180"/>
      </w:pPr>
    </w:lvl>
    <w:lvl w:ilvl="6" w:tplc="F9F6FA9A">
      <w:start w:val="1"/>
      <w:numFmt w:val="decimal"/>
      <w:lvlText w:val="%7."/>
      <w:lvlJc w:val="left"/>
      <w:pPr>
        <w:ind w:left="5040" w:hanging="360"/>
      </w:pPr>
    </w:lvl>
    <w:lvl w:ilvl="7" w:tplc="82624F46">
      <w:start w:val="1"/>
      <w:numFmt w:val="lowerLetter"/>
      <w:lvlText w:val="%8."/>
      <w:lvlJc w:val="left"/>
      <w:pPr>
        <w:ind w:left="5760" w:hanging="360"/>
      </w:pPr>
    </w:lvl>
    <w:lvl w:ilvl="8" w:tplc="C4EAC078">
      <w:start w:val="1"/>
      <w:numFmt w:val="lowerRoman"/>
      <w:lvlText w:val="%9."/>
      <w:lvlJc w:val="right"/>
      <w:pPr>
        <w:ind w:left="6480" w:hanging="180"/>
      </w:pPr>
    </w:lvl>
  </w:abstractNum>
  <w:abstractNum w:abstractNumId="18" w15:restartNumberingAfterBreak="0">
    <w:nsid w:val="51862D63"/>
    <w:multiLevelType w:val="hybridMultilevel"/>
    <w:tmpl w:val="0764CB52"/>
    <w:lvl w:ilvl="0" w:tplc="C4CC5E78">
      <w:start w:val="7"/>
      <w:numFmt w:val="decimal"/>
      <w:lvlText w:val="%1)"/>
      <w:lvlJc w:val="left"/>
      <w:pPr>
        <w:ind w:left="720" w:hanging="360"/>
      </w:pPr>
    </w:lvl>
    <w:lvl w:ilvl="1" w:tplc="A1EEC51A">
      <w:start w:val="1"/>
      <w:numFmt w:val="lowerLetter"/>
      <w:lvlText w:val="%2."/>
      <w:lvlJc w:val="left"/>
      <w:pPr>
        <w:ind w:left="1440" w:hanging="360"/>
      </w:pPr>
    </w:lvl>
    <w:lvl w:ilvl="2" w:tplc="32E288FE">
      <w:start w:val="1"/>
      <w:numFmt w:val="lowerRoman"/>
      <w:lvlText w:val="%3."/>
      <w:lvlJc w:val="right"/>
      <w:pPr>
        <w:ind w:left="2160" w:hanging="180"/>
      </w:pPr>
    </w:lvl>
    <w:lvl w:ilvl="3" w:tplc="002613A4">
      <w:start w:val="1"/>
      <w:numFmt w:val="decimal"/>
      <w:lvlText w:val="%4."/>
      <w:lvlJc w:val="left"/>
      <w:pPr>
        <w:ind w:left="2880" w:hanging="360"/>
      </w:pPr>
    </w:lvl>
    <w:lvl w:ilvl="4" w:tplc="FE3CD982">
      <w:start w:val="1"/>
      <w:numFmt w:val="lowerLetter"/>
      <w:lvlText w:val="%5."/>
      <w:lvlJc w:val="left"/>
      <w:pPr>
        <w:ind w:left="3600" w:hanging="360"/>
      </w:pPr>
    </w:lvl>
    <w:lvl w:ilvl="5" w:tplc="07964A74">
      <w:start w:val="1"/>
      <w:numFmt w:val="lowerRoman"/>
      <w:lvlText w:val="%6."/>
      <w:lvlJc w:val="right"/>
      <w:pPr>
        <w:ind w:left="4320" w:hanging="180"/>
      </w:pPr>
    </w:lvl>
    <w:lvl w:ilvl="6" w:tplc="AEE4EA30">
      <w:start w:val="1"/>
      <w:numFmt w:val="decimal"/>
      <w:lvlText w:val="%7."/>
      <w:lvlJc w:val="left"/>
      <w:pPr>
        <w:ind w:left="5040" w:hanging="360"/>
      </w:pPr>
    </w:lvl>
    <w:lvl w:ilvl="7" w:tplc="D396CE20">
      <w:start w:val="1"/>
      <w:numFmt w:val="lowerLetter"/>
      <w:lvlText w:val="%8."/>
      <w:lvlJc w:val="left"/>
      <w:pPr>
        <w:ind w:left="5760" w:hanging="360"/>
      </w:pPr>
    </w:lvl>
    <w:lvl w:ilvl="8" w:tplc="30CA2980">
      <w:start w:val="1"/>
      <w:numFmt w:val="lowerRoman"/>
      <w:lvlText w:val="%9."/>
      <w:lvlJc w:val="right"/>
      <w:pPr>
        <w:ind w:left="6480" w:hanging="180"/>
      </w:pPr>
    </w:lvl>
  </w:abstractNum>
  <w:abstractNum w:abstractNumId="19" w15:restartNumberingAfterBreak="0">
    <w:nsid w:val="5517A5D7"/>
    <w:multiLevelType w:val="hybridMultilevel"/>
    <w:tmpl w:val="B5029E7E"/>
    <w:lvl w:ilvl="0" w:tplc="B052B708">
      <w:start w:val="1"/>
      <w:numFmt w:val="decimal"/>
      <w:lvlText w:val="%1)"/>
      <w:lvlJc w:val="left"/>
      <w:pPr>
        <w:ind w:left="720" w:hanging="360"/>
      </w:pPr>
    </w:lvl>
    <w:lvl w:ilvl="1" w:tplc="318C174A">
      <w:start w:val="1"/>
      <w:numFmt w:val="lowerLetter"/>
      <w:lvlText w:val="%2."/>
      <w:lvlJc w:val="left"/>
      <w:pPr>
        <w:ind w:left="1440" w:hanging="360"/>
      </w:pPr>
    </w:lvl>
    <w:lvl w:ilvl="2" w:tplc="F7BA31E2">
      <w:start w:val="1"/>
      <w:numFmt w:val="lowerRoman"/>
      <w:lvlText w:val="%3."/>
      <w:lvlJc w:val="right"/>
      <w:pPr>
        <w:ind w:left="2160" w:hanging="180"/>
      </w:pPr>
    </w:lvl>
    <w:lvl w:ilvl="3" w:tplc="031A3F3E">
      <w:start w:val="1"/>
      <w:numFmt w:val="decimal"/>
      <w:lvlText w:val="%4."/>
      <w:lvlJc w:val="left"/>
      <w:pPr>
        <w:ind w:left="2880" w:hanging="360"/>
      </w:pPr>
    </w:lvl>
    <w:lvl w:ilvl="4" w:tplc="C240B034">
      <w:start w:val="1"/>
      <w:numFmt w:val="lowerLetter"/>
      <w:lvlText w:val="%5."/>
      <w:lvlJc w:val="left"/>
      <w:pPr>
        <w:ind w:left="3600" w:hanging="360"/>
      </w:pPr>
    </w:lvl>
    <w:lvl w:ilvl="5" w:tplc="2DE4D48E">
      <w:start w:val="1"/>
      <w:numFmt w:val="lowerRoman"/>
      <w:lvlText w:val="%6."/>
      <w:lvlJc w:val="right"/>
      <w:pPr>
        <w:ind w:left="4320" w:hanging="180"/>
      </w:pPr>
    </w:lvl>
    <w:lvl w:ilvl="6" w:tplc="CED07F74">
      <w:start w:val="1"/>
      <w:numFmt w:val="decimal"/>
      <w:lvlText w:val="%7."/>
      <w:lvlJc w:val="left"/>
      <w:pPr>
        <w:ind w:left="5040" w:hanging="360"/>
      </w:pPr>
    </w:lvl>
    <w:lvl w:ilvl="7" w:tplc="FC38BE58">
      <w:start w:val="1"/>
      <w:numFmt w:val="lowerLetter"/>
      <w:lvlText w:val="%8."/>
      <w:lvlJc w:val="left"/>
      <w:pPr>
        <w:ind w:left="5760" w:hanging="360"/>
      </w:pPr>
    </w:lvl>
    <w:lvl w:ilvl="8" w:tplc="EFD6AA74">
      <w:start w:val="1"/>
      <w:numFmt w:val="lowerRoman"/>
      <w:lvlText w:val="%9."/>
      <w:lvlJc w:val="right"/>
      <w:pPr>
        <w:ind w:left="6480" w:hanging="180"/>
      </w:pPr>
    </w:lvl>
  </w:abstractNum>
  <w:abstractNum w:abstractNumId="20" w15:restartNumberingAfterBreak="0">
    <w:nsid w:val="57407CF1"/>
    <w:multiLevelType w:val="multilevel"/>
    <w:tmpl w:val="E20CAC5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F713953"/>
    <w:multiLevelType w:val="hybridMultilevel"/>
    <w:tmpl w:val="6DE2D9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0030CFE"/>
    <w:multiLevelType w:val="hybridMultilevel"/>
    <w:tmpl w:val="5E4AAA48"/>
    <w:lvl w:ilvl="0" w:tplc="30080CAE">
      <w:start w:val="1"/>
      <w:numFmt w:val="decimal"/>
      <w:lvlText w:val="%1."/>
      <w:lvlJc w:val="left"/>
      <w:pPr>
        <w:ind w:left="720" w:hanging="360"/>
      </w:pPr>
      <w:rPr>
        <w:rFonts w:cs="Segoe UI"/>
        <w:b w:val="0"/>
      </w:rPr>
    </w:lvl>
    <w:lvl w:ilvl="1" w:tplc="04250019" w:tentative="1">
      <w:start w:val="1"/>
      <w:numFmt w:val="lowerLetter"/>
      <w:lvlText w:val="%2."/>
      <w:lvlJc w:val="left"/>
      <w:pPr>
        <w:ind w:left="1440" w:hanging="360"/>
      </w:pPr>
      <w:rPr>
        <w:rFonts w:cs="Segoe UI"/>
      </w:rPr>
    </w:lvl>
    <w:lvl w:ilvl="2" w:tplc="0425001B" w:tentative="1">
      <w:start w:val="1"/>
      <w:numFmt w:val="lowerRoman"/>
      <w:lvlText w:val="%3."/>
      <w:lvlJc w:val="right"/>
      <w:pPr>
        <w:ind w:left="2160" w:hanging="180"/>
      </w:pPr>
      <w:rPr>
        <w:rFonts w:cs="Segoe UI"/>
      </w:rPr>
    </w:lvl>
    <w:lvl w:ilvl="3" w:tplc="0425000F" w:tentative="1">
      <w:start w:val="1"/>
      <w:numFmt w:val="decimal"/>
      <w:lvlText w:val="%4."/>
      <w:lvlJc w:val="left"/>
      <w:pPr>
        <w:ind w:left="2880" w:hanging="360"/>
      </w:pPr>
      <w:rPr>
        <w:rFonts w:cs="Segoe UI"/>
      </w:rPr>
    </w:lvl>
    <w:lvl w:ilvl="4" w:tplc="04250019" w:tentative="1">
      <w:start w:val="1"/>
      <w:numFmt w:val="lowerLetter"/>
      <w:lvlText w:val="%5."/>
      <w:lvlJc w:val="left"/>
      <w:pPr>
        <w:ind w:left="3600" w:hanging="360"/>
      </w:pPr>
      <w:rPr>
        <w:rFonts w:cs="Segoe UI"/>
      </w:rPr>
    </w:lvl>
    <w:lvl w:ilvl="5" w:tplc="0425001B" w:tentative="1">
      <w:start w:val="1"/>
      <w:numFmt w:val="lowerRoman"/>
      <w:lvlText w:val="%6."/>
      <w:lvlJc w:val="right"/>
      <w:pPr>
        <w:ind w:left="4320" w:hanging="180"/>
      </w:pPr>
      <w:rPr>
        <w:rFonts w:cs="Segoe UI"/>
      </w:rPr>
    </w:lvl>
    <w:lvl w:ilvl="6" w:tplc="0425000F" w:tentative="1">
      <w:start w:val="1"/>
      <w:numFmt w:val="decimal"/>
      <w:lvlText w:val="%7."/>
      <w:lvlJc w:val="left"/>
      <w:pPr>
        <w:ind w:left="5040" w:hanging="360"/>
      </w:pPr>
      <w:rPr>
        <w:rFonts w:cs="Segoe UI"/>
      </w:rPr>
    </w:lvl>
    <w:lvl w:ilvl="7" w:tplc="04250019" w:tentative="1">
      <w:start w:val="1"/>
      <w:numFmt w:val="lowerLetter"/>
      <w:lvlText w:val="%8."/>
      <w:lvlJc w:val="left"/>
      <w:pPr>
        <w:ind w:left="5760" w:hanging="360"/>
      </w:pPr>
      <w:rPr>
        <w:rFonts w:cs="Segoe UI"/>
      </w:rPr>
    </w:lvl>
    <w:lvl w:ilvl="8" w:tplc="0425001B" w:tentative="1">
      <w:start w:val="1"/>
      <w:numFmt w:val="lowerRoman"/>
      <w:lvlText w:val="%9."/>
      <w:lvlJc w:val="right"/>
      <w:pPr>
        <w:ind w:left="6480" w:hanging="180"/>
      </w:pPr>
      <w:rPr>
        <w:rFonts w:cs="Segoe UI"/>
      </w:rPr>
    </w:lvl>
  </w:abstractNum>
  <w:abstractNum w:abstractNumId="23" w15:restartNumberingAfterBreak="0">
    <w:nsid w:val="6BD511B9"/>
    <w:multiLevelType w:val="hybridMultilevel"/>
    <w:tmpl w:val="970071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EA2CD12"/>
    <w:multiLevelType w:val="hybridMultilevel"/>
    <w:tmpl w:val="BC049B5C"/>
    <w:lvl w:ilvl="0" w:tplc="ADA2AF64">
      <w:start w:val="6"/>
      <w:numFmt w:val="decimal"/>
      <w:lvlText w:val="%1)"/>
      <w:lvlJc w:val="left"/>
      <w:pPr>
        <w:ind w:left="720" w:hanging="360"/>
      </w:pPr>
    </w:lvl>
    <w:lvl w:ilvl="1" w:tplc="222C4192">
      <w:start w:val="1"/>
      <w:numFmt w:val="lowerLetter"/>
      <w:lvlText w:val="%2."/>
      <w:lvlJc w:val="left"/>
      <w:pPr>
        <w:ind w:left="1440" w:hanging="360"/>
      </w:pPr>
    </w:lvl>
    <w:lvl w:ilvl="2" w:tplc="D0D64C7E">
      <w:start w:val="1"/>
      <w:numFmt w:val="lowerRoman"/>
      <w:lvlText w:val="%3."/>
      <w:lvlJc w:val="right"/>
      <w:pPr>
        <w:ind w:left="2160" w:hanging="180"/>
      </w:pPr>
    </w:lvl>
    <w:lvl w:ilvl="3" w:tplc="EFEE474C">
      <w:start w:val="1"/>
      <w:numFmt w:val="decimal"/>
      <w:lvlText w:val="%4."/>
      <w:lvlJc w:val="left"/>
      <w:pPr>
        <w:ind w:left="2880" w:hanging="360"/>
      </w:pPr>
    </w:lvl>
    <w:lvl w:ilvl="4" w:tplc="99863472">
      <w:start w:val="1"/>
      <w:numFmt w:val="lowerLetter"/>
      <w:lvlText w:val="%5."/>
      <w:lvlJc w:val="left"/>
      <w:pPr>
        <w:ind w:left="3600" w:hanging="360"/>
      </w:pPr>
    </w:lvl>
    <w:lvl w:ilvl="5" w:tplc="67827204">
      <w:start w:val="1"/>
      <w:numFmt w:val="lowerRoman"/>
      <w:lvlText w:val="%6."/>
      <w:lvlJc w:val="right"/>
      <w:pPr>
        <w:ind w:left="4320" w:hanging="180"/>
      </w:pPr>
    </w:lvl>
    <w:lvl w:ilvl="6" w:tplc="847C259C">
      <w:start w:val="1"/>
      <w:numFmt w:val="decimal"/>
      <w:lvlText w:val="%7."/>
      <w:lvlJc w:val="left"/>
      <w:pPr>
        <w:ind w:left="5040" w:hanging="360"/>
      </w:pPr>
    </w:lvl>
    <w:lvl w:ilvl="7" w:tplc="30F48DA6">
      <w:start w:val="1"/>
      <w:numFmt w:val="lowerLetter"/>
      <w:lvlText w:val="%8."/>
      <w:lvlJc w:val="left"/>
      <w:pPr>
        <w:ind w:left="5760" w:hanging="360"/>
      </w:pPr>
    </w:lvl>
    <w:lvl w:ilvl="8" w:tplc="9740DA32">
      <w:start w:val="1"/>
      <w:numFmt w:val="lowerRoman"/>
      <w:lvlText w:val="%9."/>
      <w:lvlJc w:val="right"/>
      <w:pPr>
        <w:ind w:left="6480" w:hanging="180"/>
      </w:pPr>
    </w:lvl>
  </w:abstractNum>
  <w:abstractNum w:abstractNumId="25" w15:restartNumberingAfterBreak="0">
    <w:nsid w:val="729A56F3"/>
    <w:multiLevelType w:val="hybridMultilevel"/>
    <w:tmpl w:val="D3A4EF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4DA1CE2"/>
    <w:multiLevelType w:val="hybridMultilevel"/>
    <w:tmpl w:val="5E5C682A"/>
    <w:lvl w:ilvl="0" w:tplc="E534883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27" w15:restartNumberingAfterBreak="0">
    <w:nsid w:val="7DA31A2F"/>
    <w:multiLevelType w:val="hybridMultilevel"/>
    <w:tmpl w:val="C478E0D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ECA5456"/>
    <w:multiLevelType w:val="hybridMultilevel"/>
    <w:tmpl w:val="3B5810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96548661">
    <w:abstractNumId w:val="19"/>
  </w:num>
  <w:num w:numId="2" w16cid:durableId="1678457942">
    <w:abstractNumId w:val="5"/>
  </w:num>
  <w:num w:numId="3" w16cid:durableId="1995327611">
    <w:abstractNumId w:val="9"/>
  </w:num>
  <w:num w:numId="4" w16cid:durableId="1135217460">
    <w:abstractNumId w:val="3"/>
  </w:num>
  <w:num w:numId="5" w16cid:durableId="1992711920">
    <w:abstractNumId w:val="18"/>
  </w:num>
  <w:num w:numId="6" w16cid:durableId="587229602">
    <w:abstractNumId w:val="24"/>
  </w:num>
  <w:num w:numId="7" w16cid:durableId="1076585527">
    <w:abstractNumId w:val="12"/>
  </w:num>
  <w:num w:numId="8" w16cid:durableId="1626352644">
    <w:abstractNumId w:val="17"/>
  </w:num>
  <w:num w:numId="9" w16cid:durableId="491872951">
    <w:abstractNumId w:val="1"/>
  </w:num>
  <w:num w:numId="10" w16cid:durableId="1690065023">
    <w:abstractNumId w:val="8"/>
  </w:num>
  <w:num w:numId="11" w16cid:durableId="578178491">
    <w:abstractNumId w:val="2"/>
  </w:num>
  <w:num w:numId="12" w16cid:durableId="1682584416">
    <w:abstractNumId w:val="6"/>
  </w:num>
  <w:num w:numId="13" w16cid:durableId="857154855">
    <w:abstractNumId w:val="0"/>
  </w:num>
  <w:num w:numId="14" w16cid:durableId="1648821413">
    <w:abstractNumId w:val="27"/>
  </w:num>
  <w:num w:numId="15" w16cid:durableId="20670087">
    <w:abstractNumId w:val="22"/>
  </w:num>
  <w:num w:numId="16" w16cid:durableId="450787749">
    <w:abstractNumId w:val="11"/>
  </w:num>
  <w:num w:numId="17" w16cid:durableId="861161510">
    <w:abstractNumId w:val="10"/>
  </w:num>
  <w:num w:numId="18" w16cid:durableId="1106273080">
    <w:abstractNumId w:val="14"/>
  </w:num>
  <w:num w:numId="19" w16cid:durableId="1142429348">
    <w:abstractNumId w:val="4"/>
  </w:num>
  <w:num w:numId="20" w16cid:durableId="1256942115">
    <w:abstractNumId w:val="28"/>
  </w:num>
  <w:num w:numId="21" w16cid:durableId="1219055109">
    <w:abstractNumId w:val="26"/>
  </w:num>
  <w:num w:numId="22" w16cid:durableId="1475756319">
    <w:abstractNumId w:val="7"/>
  </w:num>
  <w:num w:numId="23" w16cid:durableId="2025469668">
    <w:abstractNumId w:val="15"/>
  </w:num>
  <w:num w:numId="24" w16cid:durableId="387190823">
    <w:abstractNumId w:val="13"/>
  </w:num>
  <w:num w:numId="25" w16cid:durableId="1454860842">
    <w:abstractNumId w:val="25"/>
  </w:num>
  <w:num w:numId="26" w16cid:durableId="665938598">
    <w:abstractNumId w:val="16"/>
  </w:num>
  <w:num w:numId="27" w16cid:durableId="1625841957">
    <w:abstractNumId w:val="23"/>
  </w:num>
  <w:num w:numId="28" w16cid:durableId="1414474734">
    <w:abstractNumId w:val="21"/>
  </w:num>
  <w:num w:numId="29" w16cid:durableId="92021246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D6"/>
    <w:rsid w:val="000029A8"/>
    <w:rsid w:val="00007123"/>
    <w:rsid w:val="0004152A"/>
    <w:rsid w:val="00042407"/>
    <w:rsid w:val="00090A03"/>
    <w:rsid w:val="000B7C34"/>
    <w:rsid w:val="000D00E2"/>
    <w:rsid w:val="000E0EA7"/>
    <w:rsid w:val="000E5F0E"/>
    <w:rsid w:val="0012348F"/>
    <w:rsid w:val="00141058"/>
    <w:rsid w:val="00171F09"/>
    <w:rsid w:val="001827B8"/>
    <w:rsid w:val="001B3E3F"/>
    <w:rsid w:val="001B60D7"/>
    <w:rsid w:val="001C3B3E"/>
    <w:rsid w:val="001D17B4"/>
    <w:rsid w:val="001D7F3D"/>
    <w:rsid w:val="001E39F3"/>
    <w:rsid w:val="001E51BC"/>
    <w:rsid w:val="00205939"/>
    <w:rsid w:val="0021608D"/>
    <w:rsid w:val="00223C1F"/>
    <w:rsid w:val="0022596B"/>
    <w:rsid w:val="00227697"/>
    <w:rsid w:val="00264404"/>
    <w:rsid w:val="00273D8E"/>
    <w:rsid w:val="002A02F9"/>
    <w:rsid w:val="002B4F25"/>
    <w:rsid w:val="002E74BB"/>
    <w:rsid w:val="00322022"/>
    <w:rsid w:val="00322434"/>
    <w:rsid w:val="003675A3"/>
    <w:rsid w:val="00393764"/>
    <w:rsid w:val="003C5E8D"/>
    <w:rsid w:val="00406A78"/>
    <w:rsid w:val="004409D0"/>
    <w:rsid w:val="00452C3C"/>
    <w:rsid w:val="00465659"/>
    <w:rsid w:val="00480C9A"/>
    <w:rsid w:val="00493F3B"/>
    <w:rsid w:val="004A7E99"/>
    <w:rsid w:val="004D59C4"/>
    <w:rsid w:val="00503A0F"/>
    <w:rsid w:val="00561B52"/>
    <w:rsid w:val="00591046"/>
    <w:rsid w:val="0059240D"/>
    <w:rsid w:val="005A579F"/>
    <w:rsid w:val="005F4E94"/>
    <w:rsid w:val="00604D7E"/>
    <w:rsid w:val="00632E6D"/>
    <w:rsid w:val="00636FFE"/>
    <w:rsid w:val="00651205"/>
    <w:rsid w:val="00652922"/>
    <w:rsid w:val="00657B43"/>
    <w:rsid w:val="00662A6A"/>
    <w:rsid w:val="00695214"/>
    <w:rsid w:val="006A09A8"/>
    <w:rsid w:val="006FCD8C"/>
    <w:rsid w:val="007158F8"/>
    <w:rsid w:val="00717053"/>
    <w:rsid w:val="00727BBD"/>
    <w:rsid w:val="007B9B06"/>
    <w:rsid w:val="007D3B42"/>
    <w:rsid w:val="007E6C30"/>
    <w:rsid w:val="007F37A0"/>
    <w:rsid w:val="008002FD"/>
    <w:rsid w:val="008109CD"/>
    <w:rsid w:val="008129A1"/>
    <w:rsid w:val="008346EF"/>
    <w:rsid w:val="00873B9E"/>
    <w:rsid w:val="00876907"/>
    <w:rsid w:val="00880536"/>
    <w:rsid w:val="008C0E91"/>
    <w:rsid w:val="008E26EA"/>
    <w:rsid w:val="0091481B"/>
    <w:rsid w:val="00921C2E"/>
    <w:rsid w:val="009559D8"/>
    <w:rsid w:val="009608BD"/>
    <w:rsid w:val="009916CD"/>
    <w:rsid w:val="009A28FC"/>
    <w:rsid w:val="009B0C02"/>
    <w:rsid w:val="009B63EA"/>
    <w:rsid w:val="009B6BDD"/>
    <w:rsid w:val="009C11D6"/>
    <w:rsid w:val="00A074C0"/>
    <w:rsid w:val="00A10805"/>
    <w:rsid w:val="00A1743F"/>
    <w:rsid w:val="00A227DE"/>
    <w:rsid w:val="00A34B63"/>
    <w:rsid w:val="00A367FA"/>
    <w:rsid w:val="00A57718"/>
    <w:rsid w:val="00A66441"/>
    <w:rsid w:val="00B13F94"/>
    <w:rsid w:val="00B568A5"/>
    <w:rsid w:val="00B9B131"/>
    <w:rsid w:val="00BA2997"/>
    <w:rsid w:val="00BA549D"/>
    <w:rsid w:val="00BD04E1"/>
    <w:rsid w:val="00BF2CEE"/>
    <w:rsid w:val="00C73606"/>
    <w:rsid w:val="00C85939"/>
    <w:rsid w:val="00C9460A"/>
    <w:rsid w:val="00C95D27"/>
    <w:rsid w:val="00CA7AB5"/>
    <w:rsid w:val="00CDA39B"/>
    <w:rsid w:val="00D1103F"/>
    <w:rsid w:val="00D216EC"/>
    <w:rsid w:val="00D246A9"/>
    <w:rsid w:val="00D35518"/>
    <w:rsid w:val="00D70A41"/>
    <w:rsid w:val="00D740E9"/>
    <w:rsid w:val="00D91EE2"/>
    <w:rsid w:val="00DB53F4"/>
    <w:rsid w:val="00DE4DEC"/>
    <w:rsid w:val="00E04B19"/>
    <w:rsid w:val="00E15B3D"/>
    <w:rsid w:val="00E23DBA"/>
    <w:rsid w:val="00E519D4"/>
    <w:rsid w:val="00E947C5"/>
    <w:rsid w:val="00EB12CA"/>
    <w:rsid w:val="00ED3ABD"/>
    <w:rsid w:val="00EE3EE3"/>
    <w:rsid w:val="00F85EB4"/>
    <w:rsid w:val="00F9627A"/>
    <w:rsid w:val="00FA5B9B"/>
    <w:rsid w:val="00FB2743"/>
    <w:rsid w:val="00FC4518"/>
    <w:rsid w:val="00FD20F6"/>
    <w:rsid w:val="00FD2C9A"/>
    <w:rsid w:val="00FD77B5"/>
    <w:rsid w:val="00FE2921"/>
    <w:rsid w:val="011E4BF6"/>
    <w:rsid w:val="011ED3A7"/>
    <w:rsid w:val="01273961"/>
    <w:rsid w:val="01416940"/>
    <w:rsid w:val="015915F4"/>
    <w:rsid w:val="01977D95"/>
    <w:rsid w:val="01B67992"/>
    <w:rsid w:val="0215259A"/>
    <w:rsid w:val="02158AF7"/>
    <w:rsid w:val="0227DEF2"/>
    <w:rsid w:val="02751701"/>
    <w:rsid w:val="0287FDEB"/>
    <w:rsid w:val="0299F3DD"/>
    <w:rsid w:val="02BAA408"/>
    <w:rsid w:val="02BF82FD"/>
    <w:rsid w:val="02D83A25"/>
    <w:rsid w:val="02E34EC5"/>
    <w:rsid w:val="030ACCE9"/>
    <w:rsid w:val="0324C93B"/>
    <w:rsid w:val="034BB11A"/>
    <w:rsid w:val="0360C915"/>
    <w:rsid w:val="039F26D4"/>
    <w:rsid w:val="03B15B58"/>
    <w:rsid w:val="03B33BC8"/>
    <w:rsid w:val="03B70F2E"/>
    <w:rsid w:val="03BEA5EE"/>
    <w:rsid w:val="03F977F8"/>
    <w:rsid w:val="040FE328"/>
    <w:rsid w:val="04142955"/>
    <w:rsid w:val="043AB430"/>
    <w:rsid w:val="043DE6F1"/>
    <w:rsid w:val="043F1CAD"/>
    <w:rsid w:val="044431BB"/>
    <w:rsid w:val="044E86E3"/>
    <w:rsid w:val="04A1C445"/>
    <w:rsid w:val="04D3BED4"/>
    <w:rsid w:val="04EC6DCF"/>
    <w:rsid w:val="0509E8AE"/>
    <w:rsid w:val="052E792A"/>
    <w:rsid w:val="053320D5"/>
    <w:rsid w:val="0534035C"/>
    <w:rsid w:val="0549AA3C"/>
    <w:rsid w:val="0564CBBE"/>
    <w:rsid w:val="059A6699"/>
    <w:rsid w:val="05EFACEE"/>
    <w:rsid w:val="05FAAA84"/>
    <w:rsid w:val="05FFAD4A"/>
    <w:rsid w:val="060FDAE7"/>
    <w:rsid w:val="06290344"/>
    <w:rsid w:val="0673846A"/>
    <w:rsid w:val="06ACA685"/>
    <w:rsid w:val="06BEC4C5"/>
    <w:rsid w:val="06C4861E"/>
    <w:rsid w:val="06D1E11A"/>
    <w:rsid w:val="06F7B540"/>
    <w:rsid w:val="0701A37A"/>
    <w:rsid w:val="07063C90"/>
    <w:rsid w:val="071096A8"/>
    <w:rsid w:val="07291452"/>
    <w:rsid w:val="0740200E"/>
    <w:rsid w:val="07457C31"/>
    <w:rsid w:val="0747CCE6"/>
    <w:rsid w:val="0750ED15"/>
    <w:rsid w:val="076931A0"/>
    <w:rsid w:val="07A032E8"/>
    <w:rsid w:val="07DA04B8"/>
    <w:rsid w:val="07DF1201"/>
    <w:rsid w:val="080F54CB"/>
    <w:rsid w:val="08136591"/>
    <w:rsid w:val="0857151B"/>
    <w:rsid w:val="085BA63C"/>
    <w:rsid w:val="0861F2D1"/>
    <w:rsid w:val="087E5BB9"/>
    <w:rsid w:val="08AC3197"/>
    <w:rsid w:val="08AC6709"/>
    <w:rsid w:val="08B5E9BF"/>
    <w:rsid w:val="090E2553"/>
    <w:rsid w:val="09274DB0"/>
    <w:rsid w:val="09324B46"/>
    <w:rsid w:val="0959DCDF"/>
    <w:rsid w:val="09860654"/>
    <w:rsid w:val="09B4A384"/>
    <w:rsid w:val="09BBD87E"/>
    <w:rsid w:val="09DF3BBE"/>
    <w:rsid w:val="0A07747F"/>
    <w:rsid w:val="0A0E6858"/>
    <w:rsid w:val="0A88FEE5"/>
    <w:rsid w:val="0AC343E2"/>
    <w:rsid w:val="0AE34C0A"/>
    <w:rsid w:val="0B1820E7"/>
    <w:rsid w:val="0B4A7B46"/>
    <w:rsid w:val="0B7D5AF5"/>
    <w:rsid w:val="0B7E358B"/>
    <w:rsid w:val="0BA04604"/>
    <w:rsid w:val="0BB20396"/>
    <w:rsid w:val="0BC9BF50"/>
    <w:rsid w:val="0C029DB4"/>
    <w:rsid w:val="0C3E2106"/>
    <w:rsid w:val="0C5262D5"/>
    <w:rsid w:val="0C53D60D"/>
    <w:rsid w:val="0C7A7E4C"/>
    <w:rsid w:val="0CA69161"/>
    <w:rsid w:val="0CCCA021"/>
    <w:rsid w:val="0CD0242D"/>
    <w:rsid w:val="0CDB236D"/>
    <w:rsid w:val="0CDE823D"/>
    <w:rsid w:val="0CDED0B9"/>
    <w:rsid w:val="0CE64BA7"/>
    <w:rsid w:val="0D09EEF3"/>
    <w:rsid w:val="0D268056"/>
    <w:rsid w:val="0D651F49"/>
    <w:rsid w:val="0D7052A9"/>
    <w:rsid w:val="0D73E710"/>
    <w:rsid w:val="0D8FDBAB"/>
    <w:rsid w:val="0E4B5833"/>
    <w:rsid w:val="0E4FF259"/>
    <w:rsid w:val="0E7A529E"/>
    <w:rsid w:val="0E8EF453"/>
    <w:rsid w:val="0E9BC44D"/>
    <w:rsid w:val="0EE9C701"/>
    <w:rsid w:val="0F3A19AA"/>
    <w:rsid w:val="0F6DC553"/>
    <w:rsid w:val="0FCAA1E5"/>
    <w:rsid w:val="0FCE072C"/>
    <w:rsid w:val="0FF057E3"/>
    <w:rsid w:val="1007C4EF"/>
    <w:rsid w:val="100DF10B"/>
    <w:rsid w:val="101363E0"/>
    <w:rsid w:val="101DEC69"/>
    <w:rsid w:val="10219E58"/>
    <w:rsid w:val="1035FBF9"/>
    <w:rsid w:val="1051A6AE"/>
    <w:rsid w:val="107DFEDB"/>
    <w:rsid w:val="107E2B31"/>
    <w:rsid w:val="107F7F69"/>
    <w:rsid w:val="10B4F3D0"/>
    <w:rsid w:val="1118EEBA"/>
    <w:rsid w:val="115E67B8"/>
    <w:rsid w:val="11691EFD"/>
    <w:rsid w:val="117CE7B2"/>
    <w:rsid w:val="118A6CF3"/>
    <w:rsid w:val="11A28F26"/>
    <w:rsid w:val="11A39550"/>
    <w:rsid w:val="11C01D57"/>
    <w:rsid w:val="11C5DDA0"/>
    <w:rsid w:val="11F3FD4A"/>
    <w:rsid w:val="11F5CD0C"/>
    <w:rsid w:val="1212E22B"/>
    <w:rsid w:val="1250C431"/>
    <w:rsid w:val="1271BA6C"/>
    <w:rsid w:val="1278923C"/>
    <w:rsid w:val="127ED65E"/>
    <w:rsid w:val="12AE4383"/>
    <w:rsid w:val="12FBA51A"/>
    <w:rsid w:val="134E123D"/>
    <w:rsid w:val="1384BF31"/>
    <w:rsid w:val="13B5CBF3"/>
    <w:rsid w:val="13C4761E"/>
    <w:rsid w:val="13E4C32F"/>
    <w:rsid w:val="147FCCEA"/>
    <w:rsid w:val="14857A0E"/>
    <w:rsid w:val="14F4ED20"/>
    <w:rsid w:val="14FAD409"/>
    <w:rsid w:val="1500D2EE"/>
    <w:rsid w:val="15262C6F"/>
    <w:rsid w:val="152BB25F"/>
    <w:rsid w:val="158DDF35"/>
    <w:rsid w:val="15AAF235"/>
    <w:rsid w:val="15CD8119"/>
    <w:rsid w:val="15EA2438"/>
    <w:rsid w:val="15F495E1"/>
    <w:rsid w:val="160B70A0"/>
    <w:rsid w:val="1676EF55"/>
    <w:rsid w:val="168966AA"/>
    <w:rsid w:val="168D2DED"/>
    <w:rsid w:val="16988450"/>
    <w:rsid w:val="16B556EA"/>
    <w:rsid w:val="16EF5F6B"/>
    <w:rsid w:val="16EFC57D"/>
    <w:rsid w:val="1708EDDA"/>
    <w:rsid w:val="171A833A"/>
    <w:rsid w:val="171C2080"/>
    <w:rsid w:val="1735D414"/>
    <w:rsid w:val="1736ACB0"/>
    <w:rsid w:val="17604D95"/>
    <w:rsid w:val="1769517A"/>
    <w:rsid w:val="176E306C"/>
    <w:rsid w:val="177DF1E2"/>
    <w:rsid w:val="177F851E"/>
    <w:rsid w:val="17906642"/>
    <w:rsid w:val="17AF11BF"/>
    <w:rsid w:val="17EC0E75"/>
    <w:rsid w:val="18010AFA"/>
    <w:rsid w:val="1860D220"/>
    <w:rsid w:val="188B95DE"/>
    <w:rsid w:val="1898D7A3"/>
    <w:rsid w:val="18A00793"/>
    <w:rsid w:val="18D27D11"/>
    <w:rsid w:val="18E098B4"/>
    <w:rsid w:val="18EF0B7C"/>
    <w:rsid w:val="190DD565"/>
    <w:rsid w:val="19513113"/>
    <w:rsid w:val="19658CF9"/>
    <w:rsid w:val="198F9A3B"/>
    <w:rsid w:val="19CA9663"/>
    <w:rsid w:val="19FC8F25"/>
    <w:rsid w:val="1A1F82E1"/>
    <w:rsid w:val="1A588132"/>
    <w:rsid w:val="1A668C95"/>
    <w:rsid w:val="1A6C5CB1"/>
    <w:rsid w:val="1AA0F23C"/>
    <w:rsid w:val="1AA69F27"/>
    <w:rsid w:val="1AD72F84"/>
    <w:rsid w:val="1AF75058"/>
    <w:rsid w:val="1B0A31A1"/>
    <w:rsid w:val="1B480317"/>
    <w:rsid w:val="1B719CE8"/>
    <w:rsid w:val="1B902D3B"/>
    <w:rsid w:val="1BA36180"/>
    <w:rsid w:val="1BABE659"/>
    <w:rsid w:val="1BE08050"/>
    <w:rsid w:val="1BE47A28"/>
    <w:rsid w:val="1C06FE9F"/>
    <w:rsid w:val="1C7272F2"/>
    <w:rsid w:val="1C8282E2"/>
    <w:rsid w:val="1CB53E59"/>
    <w:rsid w:val="1CC958EA"/>
    <w:rsid w:val="1CEE281F"/>
    <w:rsid w:val="1D009ADC"/>
    <w:rsid w:val="1D2BFD9C"/>
    <w:rsid w:val="1D2CE37C"/>
    <w:rsid w:val="1D3E8C19"/>
    <w:rsid w:val="1D52DF93"/>
    <w:rsid w:val="1D622B9E"/>
    <w:rsid w:val="1D63FAEF"/>
    <w:rsid w:val="1D6661C3"/>
    <w:rsid w:val="1DB0CB13"/>
    <w:rsid w:val="1DCD72E2"/>
    <w:rsid w:val="1DF284A9"/>
    <w:rsid w:val="1DFA2C96"/>
    <w:rsid w:val="1E4ADC6E"/>
    <w:rsid w:val="1E514ED2"/>
    <w:rsid w:val="1E549BA6"/>
    <w:rsid w:val="1E6DD2F9"/>
    <w:rsid w:val="1EA93CDB"/>
    <w:rsid w:val="1EC7CDFD"/>
    <w:rsid w:val="1EF67AC9"/>
    <w:rsid w:val="1EFAD762"/>
    <w:rsid w:val="1F318D86"/>
    <w:rsid w:val="1F408009"/>
    <w:rsid w:val="1F694343"/>
    <w:rsid w:val="1F8E550A"/>
    <w:rsid w:val="1FB626BD"/>
    <w:rsid w:val="1FCB1938"/>
    <w:rsid w:val="2019A4A9"/>
    <w:rsid w:val="2020A3ED"/>
    <w:rsid w:val="203F557D"/>
    <w:rsid w:val="207157F8"/>
    <w:rsid w:val="208A8055"/>
    <w:rsid w:val="2094C753"/>
    <w:rsid w:val="209D1A27"/>
    <w:rsid w:val="20B9DCC3"/>
    <w:rsid w:val="2111B860"/>
    <w:rsid w:val="211AEC9A"/>
    <w:rsid w:val="212152EC"/>
    <w:rsid w:val="21A16181"/>
    <w:rsid w:val="21B5750A"/>
    <w:rsid w:val="21C0935B"/>
    <w:rsid w:val="21CDAAE5"/>
    <w:rsid w:val="220B885F"/>
    <w:rsid w:val="22229956"/>
    <w:rsid w:val="222E1B8B"/>
    <w:rsid w:val="224743E8"/>
    <w:rsid w:val="2259178C"/>
    <w:rsid w:val="226ED581"/>
    <w:rsid w:val="22A3003C"/>
    <w:rsid w:val="22B90590"/>
    <w:rsid w:val="22E85988"/>
    <w:rsid w:val="230C6F3F"/>
    <w:rsid w:val="232B2647"/>
    <w:rsid w:val="23444EA4"/>
    <w:rsid w:val="235D7AF1"/>
    <w:rsid w:val="2360AA18"/>
    <w:rsid w:val="237184A2"/>
    <w:rsid w:val="23A8F8BA"/>
    <w:rsid w:val="23E734A5"/>
    <w:rsid w:val="2428EFC1"/>
    <w:rsid w:val="243E8221"/>
    <w:rsid w:val="2446BE23"/>
    <w:rsid w:val="249014C2"/>
    <w:rsid w:val="24B5062C"/>
    <w:rsid w:val="24C6F6A8"/>
    <w:rsid w:val="253A432D"/>
    <w:rsid w:val="255756D5"/>
    <w:rsid w:val="255BE036"/>
    <w:rsid w:val="25641A15"/>
    <w:rsid w:val="2565BC4D"/>
    <w:rsid w:val="258D4DE6"/>
    <w:rsid w:val="25AFC18D"/>
    <w:rsid w:val="25C95000"/>
    <w:rsid w:val="25E28E84"/>
    <w:rsid w:val="26309E88"/>
    <w:rsid w:val="2637CD58"/>
    <w:rsid w:val="26654A05"/>
    <w:rsid w:val="266BD7EC"/>
    <w:rsid w:val="26EAB0AF"/>
    <w:rsid w:val="26FA02AF"/>
    <w:rsid w:val="27018CAE"/>
    <w:rsid w:val="270959ED"/>
    <w:rsid w:val="270F57EE"/>
    <w:rsid w:val="2760960B"/>
    <w:rsid w:val="27628A6D"/>
    <w:rsid w:val="278C9C01"/>
    <w:rsid w:val="2792F1C8"/>
    <w:rsid w:val="279CC9B8"/>
    <w:rsid w:val="27B1A692"/>
    <w:rsid w:val="27CC6EE9"/>
    <w:rsid w:val="280A5DA7"/>
    <w:rsid w:val="280B87B6"/>
    <w:rsid w:val="2819FC88"/>
    <w:rsid w:val="2831C639"/>
    <w:rsid w:val="284EBC01"/>
    <w:rsid w:val="286E836D"/>
    <w:rsid w:val="2876401A"/>
    <w:rsid w:val="28873595"/>
    <w:rsid w:val="288C47F7"/>
    <w:rsid w:val="289D5D0F"/>
    <w:rsid w:val="28EC8F55"/>
    <w:rsid w:val="28F11D53"/>
    <w:rsid w:val="28F17AE4"/>
    <w:rsid w:val="290106E9"/>
    <w:rsid w:val="2902AF40"/>
    <w:rsid w:val="2905294D"/>
    <w:rsid w:val="29062704"/>
    <w:rsid w:val="29306B5D"/>
    <w:rsid w:val="294CFDF4"/>
    <w:rsid w:val="29683F4A"/>
    <w:rsid w:val="296F6E1A"/>
    <w:rsid w:val="2979D265"/>
    <w:rsid w:val="29887F59"/>
    <w:rsid w:val="29B5CCE9"/>
    <w:rsid w:val="2A2305F6"/>
    <w:rsid w:val="2A232317"/>
    <w:rsid w:val="2A31A371"/>
    <w:rsid w:val="2A43FC6D"/>
    <w:rsid w:val="2A80710D"/>
    <w:rsid w:val="2A8879F9"/>
    <w:rsid w:val="2A8D4B45"/>
    <w:rsid w:val="2A8D97AE"/>
    <w:rsid w:val="2A9E7FA1"/>
    <w:rsid w:val="2B040FAB"/>
    <w:rsid w:val="2B13690E"/>
    <w:rsid w:val="2B16442F"/>
    <w:rsid w:val="2B2C7C0C"/>
    <w:rsid w:val="2B2E105E"/>
    <w:rsid w:val="2B368C4C"/>
    <w:rsid w:val="2B5278E6"/>
    <w:rsid w:val="2B67AA73"/>
    <w:rsid w:val="2B77A4CA"/>
    <w:rsid w:val="2B94C29A"/>
    <w:rsid w:val="2BA8A352"/>
    <w:rsid w:val="2BACEA8A"/>
    <w:rsid w:val="2BB01600"/>
    <w:rsid w:val="2BCAA88B"/>
    <w:rsid w:val="2C049D17"/>
    <w:rsid w:val="2C2235D2"/>
    <w:rsid w:val="2C37D41B"/>
    <w:rsid w:val="2C54CE49"/>
    <w:rsid w:val="2C5E3374"/>
    <w:rsid w:val="2C9FE00C"/>
    <w:rsid w:val="2CB17327"/>
    <w:rsid w:val="2D279120"/>
    <w:rsid w:val="2D27DC27"/>
    <w:rsid w:val="2D2B05A7"/>
    <w:rsid w:val="2D443A53"/>
    <w:rsid w:val="2D45E429"/>
    <w:rsid w:val="2D68DB24"/>
    <w:rsid w:val="2D694433"/>
    <w:rsid w:val="2D7B7075"/>
    <w:rsid w:val="2DD4780C"/>
    <w:rsid w:val="2DED2DD1"/>
    <w:rsid w:val="2E247895"/>
    <w:rsid w:val="2E28E98C"/>
    <w:rsid w:val="2E3BB06D"/>
    <w:rsid w:val="2E51221F"/>
    <w:rsid w:val="2E54D8CA"/>
    <w:rsid w:val="2E664B9D"/>
    <w:rsid w:val="2E70F40B"/>
    <w:rsid w:val="2E8A77CA"/>
    <w:rsid w:val="2EC3C7D4"/>
    <w:rsid w:val="2ECC635C"/>
    <w:rsid w:val="2F312ED4"/>
    <w:rsid w:val="2F42A99E"/>
    <w:rsid w:val="2F42DCD0"/>
    <w:rsid w:val="2F518467"/>
    <w:rsid w:val="2F6AACC4"/>
    <w:rsid w:val="2F6B4CBE"/>
    <w:rsid w:val="2F6BA7F0"/>
    <w:rsid w:val="2F76D0FC"/>
    <w:rsid w:val="2F9FDA3A"/>
    <w:rsid w:val="2FBD89B0"/>
    <w:rsid w:val="2FD780CE"/>
    <w:rsid w:val="30021FA0"/>
    <w:rsid w:val="3005954A"/>
    <w:rsid w:val="3022C44E"/>
    <w:rsid w:val="30230153"/>
    <w:rsid w:val="306A1D1F"/>
    <w:rsid w:val="3092969C"/>
    <w:rsid w:val="30B05C7A"/>
    <w:rsid w:val="30B927A6"/>
    <w:rsid w:val="30DCC31B"/>
    <w:rsid w:val="30F8F396"/>
    <w:rsid w:val="31067D25"/>
    <w:rsid w:val="31077851"/>
    <w:rsid w:val="3108F7E9"/>
    <w:rsid w:val="312729A8"/>
    <w:rsid w:val="3147954C"/>
    <w:rsid w:val="314CD4DA"/>
    <w:rsid w:val="3173512F"/>
    <w:rsid w:val="31771050"/>
    <w:rsid w:val="317D0D88"/>
    <w:rsid w:val="3180ECCF"/>
    <w:rsid w:val="31C9B84C"/>
    <w:rsid w:val="31F489C1"/>
    <w:rsid w:val="321DF08D"/>
    <w:rsid w:val="321EFAA0"/>
    <w:rsid w:val="322F94F0"/>
    <w:rsid w:val="3233047E"/>
    <w:rsid w:val="324C2CDB"/>
    <w:rsid w:val="3254F807"/>
    <w:rsid w:val="326A7111"/>
    <w:rsid w:val="3278937C"/>
    <w:rsid w:val="3294C3F7"/>
    <w:rsid w:val="32A348B2"/>
    <w:rsid w:val="32D83A7E"/>
    <w:rsid w:val="3315A6DA"/>
    <w:rsid w:val="33233684"/>
    <w:rsid w:val="332DD7C8"/>
    <w:rsid w:val="338DEDB0"/>
    <w:rsid w:val="33C3D749"/>
    <w:rsid w:val="33CED4DF"/>
    <w:rsid w:val="33E02981"/>
    <w:rsid w:val="3428978A"/>
    <w:rsid w:val="3429336A"/>
    <w:rsid w:val="342F5C3F"/>
    <w:rsid w:val="343F1913"/>
    <w:rsid w:val="3454A57A"/>
    <w:rsid w:val="346813F3"/>
    <w:rsid w:val="349A4E69"/>
    <w:rsid w:val="34A2920E"/>
    <w:rsid w:val="34A91F7C"/>
    <w:rsid w:val="34C2DEFB"/>
    <w:rsid w:val="34D82F42"/>
    <w:rsid w:val="34FAF137"/>
    <w:rsid w:val="3516456D"/>
    <w:rsid w:val="35227C83"/>
    <w:rsid w:val="355FA7AA"/>
    <w:rsid w:val="3572744D"/>
    <w:rsid w:val="3583CD9D"/>
    <w:rsid w:val="358C98C9"/>
    <w:rsid w:val="359377E3"/>
    <w:rsid w:val="35ABDB6E"/>
    <w:rsid w:val="35B0343E"/>
    <w:rsid w:val="35B1EA00"/>
    <w:rsid w:val="35C503CB"/>
    <w:rsid w:val="35CDD2DD"/>
    <w:rsid w:val="361EC87D"/>
    <w:rsid w:val="3646C252"/>
    <w:rsid w:val="366FA30A"/>
    <w:rsid w:val="36DAAC1F"/>
    <w:rsid w:val="36EEBA34"/>
    <w:rsid w:val="370E44AE"/>
    <w:rsid w:val="371B7EC6"/>
    <w:rsid w:val="3728692A"/>
    <w:rsid w:val="3728DE56"/>
    <w:rsid w:val="3760D42C"/>
    <w:rsid w:val="3779A48D"/>
    <w:rsid w:val="378937F4"/>
    <w:rsid w:val="37898FE8"/>
    <w:rsid w:val="37BA98DE"/>
    <w:rsid w:val="37EA8039"/>
    <w:rsid w:val="380FD004"/>
    <w:rsid w:val="382F0E56"/>
    <w:rsid w:val="38358A22"/>
    <w:rsid w:val="386A7CC8"/>
    <w:rsid w:val="38767C80"/>
    <w:rsid w:val="3891D893"/>
    <w:rsid w:val="38A4C22B"/>
    <w:rsid w:val="38A93351"/>
    <w:rsid w:val="38B070C9"/>
    <w:rsid w:val="38D58A8D"/>
    <w:rsid w:val="38E37C30"/>
    <w:rsid w:val="390442E4"/>
    <w:rsid w:val="394662BF"/>
    <w:rsid w:val="39492990"/>
    <w:rsid w:val="395DA3C7"/>
    <w:rsid w:val="398D5062"/>
    <w:rsid w:val="39E5BC29"/>
    <w:rsid w:val="39F52458"/>
    <w:rsid w:val="3A268D30"/>
    <w:rsid w:val="3A3318CD"/>
    <w:rsid w:val="3A416C1E"/>
    <w:rsid w:val="3A50A158"/>
    <w:rsid w:val="3A6C6F23"/>
    <w:rsid w:val="3A9775D2"/>
    <w:rsid w:val="3A9FD5DC"/>
    <w:rsid w:val="3AA4AF9F"/>
    <w:rsid w:val="3AD956CC"/>
    <w:rsid w:val="3B096249"/>
    <w:rsid w:val="3B218616"/>
    <w:rsid w:val="3B2261D1"/>
    <w:rsid w:val="3B33B416"/>
    <w:rsid w:val="3B54497C"/>
    <w:rsid w:val="3B6F2206"/>
    <w:rsid w:val="3BC361A2"/>
    <w:rsid w:val="3BC99384"/>
    <w:rsid w:val="3BF9225E"/>
    <w:rsid w:val="3C0D2B4F"/>
    <w:rsid w:val="3C190D21"/>
    <w:rsid w:val="3C1B1CF2"/>
    <w:rsid w:val="3C6F6EC0"/>
    <w:rsid w:val="3C877E50"/>
    <w:rsid w:val="3CA02048"/>
    <w:rsid w:val="3CC5BC31"/>
    <w:rsid w:val="3CF019DD"/>
    <w:rsid w:val="3CFBD00D"/>
    <w:rsid w:val="3D19CE7B"/>
    <w:rsid w:val="3D2CC51A"/>
    <w:rsid w:val="3D79DB34"/>
    <w:rsid w:val="3DDBEF4A"/>
    <w:rsid w:val="3DEDE8DF"/>
    <w:rsid w:val="3E409960"/>
    <w:rsid w:val="3E54AD13"/>
    <w:rsid w:val="3E5A0293"/>
    <w:rsid w:val="3E5FA70A"/>
    <w:rsid w:val="3E618C92"/>
    <w:rsid w:val="3EB0A745"/>
    <w:rsid w:val="3EC33CC3"/>
    <w:rsid w:val="3ED2CEC4"/>
    <w:rsid w:val="3F570276"/>
    <w:rsid w:val="3F762B1E"/>
    <w:rsid w:val="3F8E59BD"/>
    <w:rsid w:val="3FA70F82"/>
    <w:rsid w:val="3FD19371"/>
    <w:rsid w:val="40131FFC"/>
    <w:rsid w:val="406465DC"/>
    <w:rsid w:val="4080B7B9"/>
    <w:rsid w:val="40819315"/>
    <w:rsid w:val="40A25A51"/>
    <w:rsid w:val="40AC89C1"/>
    <w:rsid w:val="40B9C418"/>
    <w:rsid w:val="40DD4054"/>
    <w:rsid w:val="40DFEECF"/>
    <w:rsid w:val="410E5D2F"/>
    <w:rsid w:val="41312A5E"/>
    <w:rsid w:val="416D63D2"/>
    <w:rsid w:val="41A57773"/>
    <w:rsid w:val="41B255B1"/>
    <w:rsid w:val="41C0BEED"/>
    <w:rsid w:val="41CD6A7C"/>
    <w:rsid w:val="41DF9133"/>
    <w:rsid w:val="41F56B8B"/>
    <w:rsid w:val="41FB8C4A"/>
    <w:rsid w:val="420741F6"/>
    <w:rsid w:val="42284596"/>
    <w:rsid w:val="42CADE5E"/>
    <w:rsid w:val="42DB2374"/>
    <w:rsid w:val="42DD9777"/>
    <w:rsid w:val="4308A336"/>
    <w:rsid w:val="431F9387"/>
    <w:rsid w:val="432C97FB"/>
    <w:rsid w:val="43300A80"/>
    <w:rsid w:val="4332D3D5"/>
    <w:rsid w:val="4334FDB5"/>
    <w:rsid w:val="43544B87"/>
    <w:rsid w:val="437E1EDE"/>
    <w:rsid w:val="4382DA36"/>
    <w:rsid w:val="43B0DA1F"/>
    <w:rsid w:val="44201FFF"/>
    <w:rsid w:val="4429C58D"/>
    <w:rsid w:val="4465D5A4"/>
    <w:rsid w:val="448DFA50"/>
    <w:rsid w:val="44B4D578"/>
    <w:rsid w:val="44BBFA9A"/>
    <w:rsid w:val="44C94417"/>
    <w:rsid w:val="44D0CE16"/>
    <w:rsid w:val="44D734D2"/>
    <w:rsid w:val="4524EBEB"/>
    <w:rsid w:val="457958CB"/>
    <w:rsid w:val="4595E58D"/>
    <w:rsid w:val="45BEC713"/>
    <w:rsid w:val="45C64F23"/>
    <w:rsid w:val="45E6F3D1"/>
    <w:rsid w:val="461D982D"/>
    <w:rsid w:val="468ACA8D"/>
    <w:rsid w:val="46CBA7D4"/>
    <w:rsid w:val="46D3A760"/>
    <w:rsid w:val="46ECB051"/>
    <w:rsid w:val="472C42C8"/>
    <w:rsid w:val="473834D8"/>
    <w:rsid w:val="47617F3F"/>
    <w:rsid w:val="47621F84"/>
    <w:rsid w:val="476BE5F4"/>
    <w:rsid w:val="477AA79C"/>
    <w:rsid w:val="4782C432"/>
    <w:rsid w:val="4787752D"/>
    <w:rsid w:val="479BE2CF"/>
    <w:rsid w:val="47B22167"/>
    <w:rsid w:val="47DD84CF"/>
    <w:rsid w:val="480F250A"/>
    <w:rsid w:val="485498AC"/>
    <w:rsid w:val="48574B8B"/>
    <w:rsid w:val="4894E377"/>
    <w:rsid w:val="48CAB615"/>
    <w:rsid w:val="48D40539"/>
    <w:rsid w:val="48DA7FE3"/>
    <w:rsid w:val="48FA1247"/>
    <w:rsid w:val="48FD4FA0"/>
    <w:rsid w:val="490AA1B4"/>
    <w:rsid w:val="4937B330"/>
    <w:rsid w:val="49569D09"/>
    <w:rsid w:val="49640402"/>
    <w:rsid w:val="49930462"/>
    <w:rsid w:val="49AC4BAF"/>
    <w:rsid w:val="49B08958"/>
    <w:rsid w:val="49B7080B"/>
    <w:rsid w:val="49C5E348"/>
    <w:rsid w:val="49E82723"/>
    <w:rsid w:val="4A0B4822"/>
    <w:rsid w:val="4A0E71A2"/>
    <w:rsid w:val="4A30B3D8"/>
    <w:rsid w:val="4A7B5226"/>
    <w:rsid w:val="4AAEED80"/>
    <w:rsid w:val="4AB58722"/>
    <w:rsid w:val="4AD38391"/>
    <w:rsid w:val="4AFFD463"/>
    <w:rsid w:val="4B264B38"/>
    <w:rsid w:val="4B3F9766"/>
    <w:rsid w:val="4B47FD20"/>
    <w:rsid w:val="4B7B71DF"/>
    <w:rsid w:val="4BB34DBD"/>
    <w:rsid w:val="4BDF056C"/>
    <w:rsid w:val="4BE50EEC"/>
    <w:rsid w:val="4BE7766F"/>
    <w:rsid w:val="4BF8F848"/>
    <w:rsid w:val="4C0D2877"/>
    <w:rsid w:val="4C241A32"/>
    <w:rsid w:val="4C4507DC"/>
    <w:rsid w:val="4C4730E2"/>
    <w:rsid w:val="4C764551"/>
    <w:rsid w:val="4C8E0019"/>
    <w:rsid w:val="4C9EDBA2"/>
    <w:rsid w:val="4CC060C5"/>
    <w:rsid w:val="4CC2DA4F"/>
    <w:rsid w:val="4CCF0461"/>
    <w:rsid w:val="4CD41526"/>
    <w:rsid w:val="4D103422"/>
    <w:rsid w:val="4D1F2E3F"/>
    <w:rsid w:val="4D20C5CF"/>
    <w:rsid w:val="4D2FE592"/>
    <w:rsid w:val="4D3F89D5"/>
    <w:rsid w:val="4D5329E2"/>
    <w:rsid w:val="4D68549A"/>
    <w:rsid w:val="4DE32A8A"/>
    <w:rsid w:val="4E0B2453"/>
    <w:rsid w:val="4E9007F4"/>
    <w:rsid w:val="4EA674DD"/>
    <w:rsid w:val="4EB214EC"/>
    <w:rsid w:val="4ED6B9B9"/>
    <w:rsid w:val="4EDAA949"/>
    <w:rsid w:val="4EE1E2C5"/>
    <w:rsid w:val="4F0DC2D6"/>
    <w:rsid w:val="4F54C71B"/>
    <w:rsid w:val="4F5BBAF4"/>
    <w:rsid w:val="4F5BFF77"/>
    <w:rsid w:val="4F736994"/>
    <w:rsid w:val="4F8DD617"/>
    <w:rsid w:val="4FB9221C"/>
    <w:rsid w:val="4FCB39C8"/>
    <w:rsid w:val="4FFA7B11"/>
    <w:rsid w:val="500CA4A9"/>
    <w:rsid w:val="5051EB5B"/>
    <w:rsid w:val="50907A32"/>
    <w:rsid w:val="50A4E296"/>
    <w:rsid w:val="50B34884"/>
    <w:rsid w:val="50EFE6CB"/>
    <w:rsid w:val="50F62E98"/>
    <w:rsid w:val="511D524C"/>
    <w:rsid w:val="5149B674"/>
    <w:rsid w:val="5191F554"/>
    <w:rsid w:val="519E1647"/>
    <w:rsid w:val="51A5E554"/>
    <w:rsid w:val="51A8750A"/>
    <w:rsid w:val="51AC5AA6"/>
    <w:rsid w:val="51AD1424"/>
    <w:rsid w:val="51B73EA4"/>
    <w:rsid w:val="51DED03D"/>
    <w:rsid w:val="5212FAF8"/>
    <w:rsid w:val="528BC52D"/>
    <w:rsid w:val="529B2103"/>
    <w:rsid w:val="52E586D5"/>
    <w:rsid w:val="530D8135"/>
    <w:rsid w:val="5344456B"/>
    <w:rsid w:val="534AA94B"/>
    <w:rsid w:val="5367AF67"/>
    <w:rsid w:val="53AB42B9"/>
    <w:rsid w:val="53AECB59"/>
    <w:rsid w:val="53EB0916"/>
    <w:rsid w:val="53F0118D"/>
    <w:rsid w:val="542F2C17"/>
    <w:rsid w:val="5431B7C0"/>
    <w:rsid w:val="543471F1"/>
    <w:rsid w:val="54590DFE"/>
    <w:rsid w:val="546E83B8"/>
    <w:rsid w:val="54AE5D85"/>
    <w:rsid w:val="54B3EC15"/>
    <w:rsid w:val="54CDEC34"/>
    <w:rsid w:val="54D5B709"/>
    <w:rsid w:val="54D83332"/>
    <w:rsid w:val="54E679AC"/>
    <w:rsid w:val="54F50C78"/>
    <w:rsid w:val="55528940"/>
    <w:rsid w:val="55812110"/>
    <w:rsid w:val="55947EB5"/>
    <w:rsid w:val="559E804B"/>
    <w:rsid w:val="55A6A72B"/>
    <w:rsid w:val="55B04990"/>
    <w:rsid w:val="55CB54BC"/>
    <w:rsid w:val="55D04252"/>
    <w:rsid w:val="55DAB4D3"/>
    <w:rsid w:val="55EA12A7"/>
    <w:rsid w:val="563D42E5"/>
    <w:rsid w:val="568325C8"/>
    <w:rsid w:val="568A8AE9"/>
    <w:rsid w:val="5718C1A5"/>
    <w:rsid w:val="57319805"/>
    <w:rsid w:val="5737C0EE"/>
    <w:rsid w:val="57CE179C"/>
    <w:rsid w:val="57DAE829"/>
    <w:rsid w:val="57F2E4D3"/>
    <w:rsid w:val="582BE57E"/>
    <w:rsid w:val="584E11C1"/>
    <w:rsid w:val="58566DCA"/>
    <w:rsid w:val="58823C7C"/>
    <w:rsid w:val="589B64D9"/>
    <w:rsid w:val="58C2438A"/>
    <w:rsid w:val="58DA9FEC"/>
    <w:rsid w:val="5902F57E"/>
    <w:rsid w:val="59160F84"/>
    <w:rsid w:val="591C0135"/>
    <w:rsid w:val="591CE932"/>
    <w:rsid w:val="59342925"/>
    <w:rsid w:val="593CA5E3"/>
    <w:rsid w:val="5940CC1C"/>
    <w:rsid w:val="59479284"/>
    <w:rsid w:val="5957142E"/>
    <w:rsid w:val="595E1BFA"/>
    <w:rsid w:val="59653194"/>
    <w:rsid w:val="59D780EC"/>
    <w:rsid w:val="5A2159E6"/>
    <w:rsid w:val="5A25FA63"/>
    <w:rsid w:val="5A682DA3"/>
    <w:rsid w:val="5A6D2279"/>
    <w:rsid w:val="5AADFC62"/>
    <w:rsid w:val="5AC19806"/>
    <w:rsid w:val="5AFC0682"/>
    <w:rsid w:val="5B1DE5B3"/>
    <w:rsid w:val="5B4ADE23"/>
    <w:rsid w:val="5B4FC78A"/>
    <w:rsid w:val="5B876C0C"/>
    <w:rsid w:val="5BAB30B2"/>
    <w:rsid w:val="5C0F7098"/>
    <w:rsid w:val="5C2196F4"/>
    <w:rsid w:val="5C3A9640"/>
    <w:rsid w:val="5C45653E"/>
    <w:rsid w:val="5C4CD419"/>
    <w:rsid w:val="5C4FC459"/>
    <w:rsid w:val="5C83620C"/>
    <w:rsid w:val="5C927E2B"/>
    <w:rsid w:val="5C973AAD"/>
    <w:rsid w:val="5CE8B674"/>
    <w:rsid w:val="5CEB97EB"/>
    <w:rsid w:val="5D3DD935"/>
    <w:rsid w:val="5D470113"/>
    <w:rsid w:val="5D4E8883"/>
    <w:rsid w:val="5D55AD9F"/>
    <w:rsid w:val="5D6B5D37"/>
    <w:rsid w:val="5D74CC4B"/>
    <w:rsid w:val="5D75381D"/>
    <w:rsid w:val="5D8510D7"/>
    <w:rsid w:val="5DD48BE1"/>
    <w:rsid w:val="5DE435B8"/>
    <w:rsid w:val="5DF938C8"/>
    <w:rsid w:val="5DFE9F9E"/>
    <w:rsid w:val="5E33A744"/>
    <w:rsid w:val="5E48017A"/>
    <w:rsid w:val="5EA49EA8"/>
    <w:rsid w:val="5EA9B51A"/>
    <w:rsid w:val="5ED9C7AB"/>
    <w:rsid w:val="5EDAA780"/>
    <w:rsid w:val="5EFBE2B3"/>
    <w:rsid w:val="5F11087E"/>
    <w:rsid w:val="5F12A9B2"/>
    <w:rsid w:val="5F4074A8"/>
    <w:rsid w:val="5F63C49D"/>
    <w:rsid w:val="5F81D273"/>
    <w:rsid w:val="5F9A6FFF"/>
    <w:rsid w:val="5FB74B6F"/>
    <w:rsid w:val="5FC7732E"/>
    <w:rsid w:val="5FF2EDEA"/>
    <w:rsid w:val="602338AD"/>
    <w:rsid w:val="6042D2D4"/>
    <w:rsid w:val="6044A2F4"/>
    <w:rsid w:val="606C33A3"/>
    <w:rsid w:val="607EA1D5"/>
    <w:rsid w:val="6080DE96"/>
    <w:rsid w:val="60C23628"/>
    <w:rsid w:val="60F50817"/>
    <w:rsid w:val="610D2E71"/>
    <w:rsid w:val="610F0E1A"/>
    <w:rsid w:val="61364060"/>
    <w:rsid w:val="61387206"/>
    <w:rsid w:val="618BE4CF"/>
    <w:rsid w:val="61933F9B"/>
    <w:rsid w:val="61A53C3F"/>
    <w:rsid w:val="61BF090E"/>
    <w:rsid w:val="621DE710"/>
    <w:rsid w:val="62219864"/>
    <w:rsid w:val="62291EC2"/>
    <w:rsid w:val="62365BF3"/>
    <w:rsid w:val="62386EFD"/>
    <w:rsid w:val="623A102D"/>
    <w:rsid w:val="628E0F24"/>
    <w:rsid w:val="629844A9"/>
    <w:rsid w:val="62D1B7A5"/>
    <w:rsid w:val="63089579"/>
    <w:rsid w:val="631CE1B5"/>
    <w:rsid w:val="632D4B1E"/>
    <w:rsid w:val="6337DFB2"/>
    <w:rsid w:val="634708B8"/>
    <w:rsid w:val="636256BB"/>
    <w:rsid w:val="637C43B6"/>
    <w:rsid w:val="63845B4B"/>
    <w:rsid w:val="63856901"/>
    <w:rsid w:val="63A10A69"/>
    <w:rsid w:val="63AC03E8"/>
    <w:rsid w:val="63B7135B"/>
    <w:rsid w:val="63CCDCA9"/>
    <w:rsid w:val="63DABA4B"/>
    <w:rsid w:val="6417FB5A"/>
    <w:rsid w:val="644829FE"/>
    <w:rsid w:val="64896BB1"/>
    <w:rsid w:val="648F4D3B"/>
    <w:rsid w:val="649A41A4"/>
    <w:rsid w:val="64A25B18"/>
    <w:rsid w:val="64A2E8C8"/>
    <w:rsid w:val="64A9BE95"/>
    <w:rsid w:val="64C762E6"/>
    <w:rsid w:val="64F6A9D0"/>
    <w:rsid w:val="64FDF44B"/>
    <w:rsid w:val="65222119"/>
    <w:rsid w:val="6529B1E9"/>
    <w:rsid w:val="6530C0A7"/>
    <w:rsid w:val="6534FE87"/>
    <w:rsid w:val="653B0D19"/>
    <w:rsid w:val="6549E904"/>
    <w:rsid w:val="654D27C8"/>
    <w:rsid w:val="65640C8D"/>
    <w:rsid w:val="6585CA9C"/>
    <w:rsid w:val="659FBB5E"/>
    <w:rsid w:val="6600545E"/>
    <w:rsid w:val="66131811"/>
    <w:rsid w:val="66175BF1"/>
    <w:rsid w:val="6622108A"/>
    <w:rsid w:val="662D5406"/>
    <w:rsid w:val="664B5A06"/>
    <w:rsid w:val="66633347"/>
    <w:rsid w:val="66849B24"/>
    <w:rsid w:val="66A4C91D"/>
    <w:rsid w:val="66AF42D8"/>
    <w:rsid w:val="66AF71C8"/>
    <w:rsid w:val="66B3E478"/>
    <w:rsid w:val="66CB7333"/>
    <w:rsid w:val="66D4F71C"/>
    <w:rsid w:val="66F15833"/>
    <w:rsid w:val="6759BC3F"/>
    <w:rsid w:val="6773086D"/>
    <w:rsid w:val="6791F2ED"/>
    <w:rsid w:val="67B52924"/>
    <w:rsid w:val="67C6CAAA"/>
    <w:rsid w:val="67C92467"/>
    <w:rsid w:val="67D4B563"/>
    <w:rsid w:val="68333828"/>
    <w:rsid w:val="684B4AF6"/>
    <w:rsid w:val="684D919E"/>
    <w:rsid w:val="68512E59"/>
    <w:rsid w:val="686BA02D"/>
    <w:rsid w:val="686C9F49"/>
    <w:rsid w:val="68B2697E"/>
    <w:rsid w:val="68B41073"/>
    <w:rsid w:val="68D02D32"/>
    <w:rsid w:val="68F5D1BE"/>
    <w:rsid w:val="6907862D"/>
    <w:rsid w:val="692ADA3D"/>
    <w:rsid w:val="6959B14C"/>
    <w:rsid w:val="695FD5A4"/>
    <w:rsid w:val="69657875"/>
    <w:rsid w:val="697E4771"/>
    <w:rsid w:val="698415BC"/>
    <w:rsid w:val="69A725F9"/>
    <w:rsid w:val="69CF0889"/>
    <w:rsid w:val="69DB717D"/>
    <w:rsid w:val="6A0BA83F"/>
    <w:rsid w:val="6A377DB0"/>
    <w:rsid w:val="6A554CF1"/>
    <w:rsid w:val="6AAAA92F"/>
    <w:rsid w:val="6ABC7EEB"/>
    <w:rsid w:val="6ABC83B2"/>
    <w:rsid w:val="6ABF78D0"/>
    <w:rsid w:val="6AC44438"/>
    <w:rsid w:val="6AEA5F59"/>
    <w:rsid w:val="6AF581AD"/>
    <w:rsid w:val="6B06A9BC"/>
    <w:rsid w:val="6B10CAE3"/>
    <w:rsid w:val="6B369928"/>
    <w:rsid w:val="6B3C9C21"/>
    <w:rsid w:val="6B5177F4"/>
    <w:rsid w:val="6B62AFCE"/>
    <w:rsid w:val="6B878771"/>
    <w:rsid w:val="6B8F2BFB"/>
    <w:rsid w:val="6B91629D"/>
    <w:rsid w:val="6BA2C4C0"/>
    <w:rsid w:val="6BA4400B"/>
    <w:rsid w:val="6C29A179"/>
    <w:rsid w:val="6C6951F3"/>
    <w:rsid w:val="6C8601F9"/>
    <w:rsid w:val="6CB5E833"/>
    <w:rsid w:val="6CC83E21"/>
    <w:rsid w:val="6CD91F7F"/>
    <w:rsid w:val="6D10FF0C"/>
    <w:rsid w:val="6D3944CF"/>
    <w:rsid w:val="6D3B8D80"/>
    <w:rsid w:val="6D49C611"/>
    <w:rsid w:val="6D740DCF"/>
    <w:rsid w:val="6DA44DEF"/>
    <w:rsid w:val="6DB0941C"/>
    <w:rsid w:val="6DDAF750"/>
    <w:rsid w:val="6E39CA5E"/>
    <w:rsid w:val="6E844869"/>
    <w:rsid w:val="6F00E2C4"/>
    <w:rsid w:val="6F2B4190"/>
    <w:rsid w:val="6F93730D"/>
    <w:rsid w:val="6F97B55B"/>
    <w:rsid w:val="6FA86A6C"/>
    <w:rsid w:val="6FE7CD01"/>
    <w:rsid w:val="7014ECE9"/>
    <w:rsid w:val="70344041"/>
    <w:rsid w:val="703B6F47"/>
    <w:rsid w:val="705CD10A"/>
    <w:rsid w:val="706A1371"/>
    <w:rsid w:val="707C592C"/>
    <w:rsid w:val="70838AC8"/>
    <w:rsid w:val="709CA5C7"/>
    <w:rsid w:val="70A5F9FB"/>
    <w:rsid w:val="70D718AD"/>
    <w:rsid w:val="70F0BF51"/>
    <w:rsid w:val="710B1638"/>
    <w:rsid w:val="7130B9A9"/>
    <w:rsid w:val="7149EC9F"/>
    <w:rsid w:val="715D34D2"/>
    <w:rsid w:val="717030F9"/>
    <w:rsid w:val="71ABC3C2"/>
    <w:rsid w:val="71BFBA86"/>
    <w:rsid w:val="71EC76FE"/>
    <w:rsid w:val="72185EDB"/>
    <w:rsid w:val="721F5B29"/>
    <w:rsid w:val="72556C48"/>
    <w:rsid w:val="7260D1FC"/>
    <w:rsid w:val="726587E9"/>
    <w:rsid w:val="72A8AD1B"/>
    <w:rsid w:val="72AB857C"/>
    <w:rsid w:val="72AEE9C8"/>
    <w:rsid w:val="72AF68F0"/>
    <w:rsid w:val="72B7009B"/>
    <w:rsid w:val="72DB45D1"/>
    <w:rsid w:val="72E00B2E"/>
    <w:rsid w:val="733A806D"/>
    <w:rsid w:val="7371C732"/>
    <w:rsid w:val="739031D9"/>
    <w:rsid w:val="73A19081"/>
    <w:rsid w:val="73A9BB4F"/>
    <w:rsid w:val="73B76E65"/>
    <w:rsid w:val="73BB2B8A"/>
    <w:rsid w:val="73CE894E"/>
    <w:rsid w:val="742D5101"/>
    <w:rsid w:val="743233B2"/>
    <w:rsid w:val="7447B871"/>
    <w:rsid w:val="744ABA29"/>
    <w:rsid w:val="74E326D2"/>
    <w:rsid w:val="74FAFB18"/>
    <w:rsid w:val="753707EE"/>
    <w:rsid w:val="757ED0D4"/>
    <w:rsid w:val="7583FB31"/>
    <w:rsid w:val="75D58F9C"/>
    <w:rsid w:val="75ED5BD6"/>
    <w:rsid w:val="75F0AC41"/>
    <w:rsid w:val="761D5329"/>
    <w:rsid w:val="764232CC"/>
    <w:rsid w:val="764506B4"/>
    <w:rsid w:val="767C5494"/>
    <w:rsid w:val="76908D96"/>
    <w:rsid w:val="769BCE72"/>
    <w:rsid w:val="76BAB5E8"/>
    <w:rsid w:val="76BDFC1F"/>
    <w:rsid w:val="76D0206F"/>
    <w:rsid w:val="76D2D84F"/>
    <w:rsid w:val="7745C417"/>
    <w:rsid w:val="77478F05"/>
    <w:rsid w:val="779191F1"/>
    <w:rsid w:val="77B51518"/>
    <w:rsid w:val="77DDBBC5"/>
    <w:rsid w:val="77E06EA4"/>
    <w:rsid w:val="77E0DE7A"/>
    <w:rsid w:val="781BEE59"/>
    <w:rsid w:val="781FFECE"/>
    <w:rsid w:val="78280A79"/>
    <w:rsid w:val="784B9019"/>
    <w:rsid w:val="785EAACE"/>
    <w:rsid w:val="788672B9"/>
    <w:rsid w:val="78A7B7AC"/>
    <w:rsid w:val="78BB2A53"/>
    <w:rsid w:val="78DFC022"/>
    <w:rsid w:val="792D6252"/>
    <w:rsid w:val="793658B1"/>
    <w:rsid w:val="793BCB8E"/>
    <w:rsid w:val="793DB8E4"/>
    <w:rsid w:val="79798C26"/>
    <w:rsid w:val="79910C2C"/>
    <w:rsid w:val="799A1011"/>
    <w:rsid w:val="79D1C838"/>
    <w:rsid w:val="79EDD967"/>
    <w:rsid w:val="7A2D9D09"/>
    <w:rsid w:val="7A43880D"/>
    <w:rsid w:val="7A5753EC"/>
    <w:rsid w:val="7A6FCF1F"/>
    <w:rsid w:val="7AD9EB65"/>
    <w:rsid w:val="7B024D2D"/>
    <w:rsid w:val="7B047494"/>
    <w:rsid w:val="7BBA055E"/>
    <w:rsid w:val="7BBE137B"/>
    <w:rsid w:val="7BDF586E"/>
    <w:rsid w:val="7C0F2EA2"/>
    <w:rsid w:val="7C1C82AD"/>
    <w:rsid w:val="7C31CCF5"/>
    <w:rsid w:val="7C4B6283"/>
    <w:rsid w:val="7C53C83D"/>
    <w:rsid w:val="7C5F85FD"/>
    <w:rsid w:val="7C6A6F1F"/>
    <w:rsid w:val="7CA9E8E8"/>
    <w:rsid w:val="7CC7BF8C"/>
    <w:rsid w:val="7CE1D54B"/>
    <w:rsid w:val="7D04CADB"/>
    <w:rsid w:val="7D644A91"/>
    <w:rsid w:val="7D72B5A7"/>
    <w:rsid w:val="7D81EA9F"/>
    <w:rsid w:val="7D82106E"/>
    <w:rsid w:val="7DAAFF03"/>
    <w:rsid w:val="7DC26D47"/>
    <w:rsid w:val="7E0DD699"/>
    <w:rsid w:val="7E1C0ED4"/>
    <w:rsid w:val="7E427BF8"/>
    <w:rsid w:val="7E4DE33D"/>
    <w:rsid w:val="7EB7CA04"/>
    <w:rsid w:val="7EBF4BB5"/>
    <w:rsid w:val="7ED73775"/>
    <w:rsid w:val="7EF406FF"/>
    <w:rsid w:val="7EFDAA9C"/>
    <w:rsid w:val="7F4C26FA"/>
    <w:rsid w:val="7F6B0B7A"/>
    <w:rsid w:val="7F6BE593"/>
    <w:rsid w:val="7FA271D8"/>
    <w:rsid w:val="7FE189AA"/>
    <w:rsid w:val="7FFBAD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F6769"/>
  <w15:chartTrackingRefBased/>
  <w15:docId w15:val="{AEB7E4C6-7637-4A87-9199-D2EA3D0D3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C11D6"/>
    <w:rPr>
      <w:kern w:val="0"/>
      <w14:ligatures w14:val="none"/>
    </w:rPr>
  </w:style>
  <w:style w:type="paragraph" w:styleId="Pealkiri1">
    <w:name w:val="heading 1"/>
    <w:basedOn w:val="Normaallaad"/>
    <w:next w:val="Normaallaad"/>
    <w:link w:val="Pealkiri1Mrk"/>
    <w:uiPriority w:val="9"/>
    <w:qFormat/>
    <w:rsid w:val="009C11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9C11D6"/>
    <w:pPr>
      <w:spacing w:before="100" w:beforeAutospacing="1" w:after="100" w:afterAutospacing="1" w:line="240" w:lineRule="auto"/>
      <w:outlineLvl w:val="2"/>
    </w:pPr>
    <w:rPr>
      <w:rFonts w:ascii="Segoe UI" w:eastAsia="Segoe UI" w:hAnsi="Segoe UI" w:cs="Segoe UI"/>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C11D6"/>
    <w:rPr>
      <w:rFonts w:asciiTheme="majorHAnsi" w:eastAsiaTheme="majorEastAsia" w:hAnsiTheme="majorHAnsi" w:cstheme="majorBidi"/>
      <w:color w:val="2F5496" w:themeColor="accent1" w:themeShade="BF"/>
      <w:kern w:val="0"/>
      <w:sz w:val="32"/>
      <w:szCs w:val="32"/>
      <w14:ligatures w14:val="none"/>
    </w:rPr>
  </w:style>
  <w:style w:type="character" w:customStyle="1" w:styleId="Pealkiri3Mrk">
    <w:name w:val="Pealkiri 3 Märk"/>
    <w:basedOn w:val="Liguvaikefont"/>
    <w:link w:val="Pealkiri3"/>
    <w:uiPriority w:val="9"/>
    <w:rsid w:val="009C11D6"/>
    <w:rPr>
      <w:rFonts w:ascii="Segoe UI" w:eastAsia="Segoe UI" w:hAnsi="Segoe UI" w:cs="Segoe UI"/>
      <w:b/>
      <w:bCs/>
      <w:kern w:val="0"/>
      <w:sz w:val="27"/>
      <w:szCs w:val="27"/>
      <w:lang w:eastAsia="et-EE"/>
      <w14:ligatures w14:val="none"/>
    </w:rPr>
  </w:style>
  <w:style w:type="paragraph" w:customStyle="1" w:styleId="Default">
    <w:name w:val="Default"/>
    <w:rsid w:val="009C11D6"/>
    <w:pPr>
      <w:autoSpaceDE w:val="0"/>
      <w:autoSpaceDN w:val="0"/>
      <w:adjustRightInd w:val="0"/>
      <w:spacing w:after="0" w:line="240" w:lineRule="auto"/>
    </w:pPr>
    <w:rPr>
      <w:rFonts w:ascii="Segoe UI" w:hAnsi="Segoe UI" w:cs="Segoe UI"/>
      <w:color w:val="000000"/>
      <w:kern w:val="0"/>
      <w:sz w:val="24"/>
      <w:szCs w:val="24"/>
      <w14:ligatures w14:val="none"/>
    </w:rPr>
  </w:style>
  <w:style w:type="character" w:styleId="Hperlink">
    <w:name w:val="Hyperlink"/>
    <w:basedOn w:val="Liguvaikefont"/>
    <w:uiPriority w:val="99"/>
    <w:unhideWhenUsed/>
    <w:rsid w:val="009C11D6"/>
    <w:rPr>
      <w:color w:val="0563C1" w:themeColor="hyperlink"/>
      <w:u w:val="single"/>
    </w:rPr>
  </w:style>
  <w:style w:type="paragraph" w:styleId="Normaallaadveeb">
    <w:name w:val="Normal (Web)"/>
    <w:basedOn w:val="Normaallaad"/>
    <w:uiPriority w:val="99"/>
    <w:unhideWhenUsed/>
    <w:rsid w:val="009C11D6"/>
    <w:pPr>
      <w:suppressAutoHyphens/>
      <w:autoSpaceDN w:val="0"/>
      <w:spacing w:before="280" w:after="119" w:line="240" w:lineRule="auto"/>
    </w:pPr>
    <w:rPr>
      <w:rFonts w:ascii="Symbol" w:eastAsia="Symbol" w:hAnsi="Symbol" w:cs="Symbol"/>
      <w:kern w:val="3"/>
      <w:sz w:val="24"/>
      <w:szCs w:val="24"/>
      <w:lang w:val="en-GB" w:eastAsia="zh-CN"/>
    </w:rPr>
  </w:style>
  <w:style w:type="paragraph" w:customStyle="1" w:styleId="Standard">
    <w:name w:val="Standard"/>
    <w:rsid w:val="009C11D6"/>
    <w:pPr>
      <w:widowControl w:val="0"/>
      <w:suppressAutoHyphens/>
      <w:autoSpaceDN w:val="0"/>
      <w:spacing w:after="0" w:line="240" w:lineRule="auto"/>
      <w:textAlignment w:val="baseline"/>
    </w:pPr>
    <w:rPr>
      <w:rFonts w:ascii="Segoe UI" w:eastAsia="Courier New" w:hAnsi="Segoe UI" w:cs="Wingdings"/>
      <w:kern w:val="3"/>
      <w:sz w:val="24"/>
      <w:szCs w:val="24"/>
      <w:lang w:eastAsia="et-EE"/>
      <w14:ligatures w14:val="none"/>
    </w:rPr>
  </w:style>
  <w:style w:type="paragraph" w:styleId="Pealkiri">
    <w:name w:val="Title"/>
    <w:basedOn w:val="Normaallaad"/>
    <w:next w:val="Normaallaad"/>
    <w:link w:val="PealkiriMrk"/>
    <w:uiPriority w:val="10"/>
    <w:qFormat/>
    <w:rsid w:val="009C11D6"/>
    <w:pPr>
      <w:pBdr>
        <w:bottom w:val="single" w:sz="8" w:space="4" w:color="4F81BD"/>
      </w:pBdr>
      <w:spacing w:after="240" w:line="240" w:lineRule="auto"/>
      <w:ind w:left="567" w:right="567"/>
      <w:contextualSpacing/>
      <w:jc w:val="center"/>
    </w:pPr>
    <w:rPr>
      <w:rFonts w:ascii="Segoe UI" w:eastAsia="Segoe UI" w:hAnsi="Segoe UI" w:cs="Segoe UI"/>
      <w:spacing w:val="5"/>
      <w:kern w:val="28"/>
      <w:sz w:val="48"/>
      <w:szCs w:val="52"/>
    </w:rPr>
  </w:style>
  <w:style w:type="character" w:customStyle="1" w:styleId="PealkiriMrk">
    <w:name w:val="Pealkiri Märk"/>
    <w:basedOn w:val="Liguvaikefont"/>
    <w:link w:val="Pealkiri"/>
    <w:uiPriority w:val="10"/>
    <w:rsid w:val="009C11D6"/>
    <w:rPr>
      <w:rFonts w:ascii="Segoe UI" w:eastAsia="Segoe UI" w:hAnsi="Segoe UI" w:cs="Segoe UI"/>
      <w:spacing w:val="5"/>
      <w:kern w:val="28"/>
      <w:sz w:val="48"/>
      <w:szCs w:val="52"/>
      <w14:ligatures w14:val="none"/>
    </w:rPr>
  </w:style>
  <w:style w:type="paragraph" w:styleId="Loendilik">
    <w:name w:val="List Paragraph"/>
    <w:basedOn w:val="Normaallaad"/>
    <w:uiPriority w:val="34"/>
    <w:qFormat/>
    <w:rsid w:val="009C11D6"/>
    <w:pPr>
      <w:ind w:left="720"/>
      <w:contextualSpacing/>
    </w:pPr>
  </w:style>
  <w:style w:type="character" w:styleId="Kommentaariviide">
    <w:name w:val="annotation reference"/>
    <w:basedOn w:val="Liguvaikefont"/>
    <w:uiPriority w:val="99"/>
    <w:semiHidden/>
    <w:unhideWhenUsed/>
    <w:rsid w:val="009C11D6"/>
    <w:rPr>
      <w:sz w:val="16"/>
      <w:szCs w:val="16"/>
    </w:rPr>
  </w:style>
  <w:style w:type="paragraph" w:styleId="Kommentaaritekst">
    <w:name w:val="annotation text"/>
    <w:basedOn w:val="Normaallaad"/>
    <w:link w:val="KommentaaritekstMrk"/>
    <w:uiPriority w:val="99"/>
    <w:unhideWhenUsed/>
    <w:rsid w:val="009C11D6"/>
    <w:pPr>
      <w:spacing w:line="240" w:lineRule="auto"/>
    </w:pPr>
    <w:rPr>
      <w:sz w:val="20"/>
      <w:szCs w:val="20"/>
    </w:rPr>
  </w:style>
  <w:style w:type="character" w:customStyle="1" w:styleId="KommentaaritekstMrk">
    <w:name w:val="Kommentaari tekst Märk"/>
    <w:basedOn w:val="Liguvaikefont"/>
    <w:link w:val="Kommentaaritekst"/>
    <w:uiPriority w:val="99"/>
    <w:rsid w:val="009C11D6"/>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9C11D6"/>
    <w:rPr>
      <w:b/>
      <w:bCs/>
    </w:rPr>
  </w:style>
  <w:style w:type="character" w:customStyle="1" w:styleId="KommentaariteemaMrk">
    <w:name w:val="Kommentaari teema Märk"/>
    <w:basedOn w:val="KommentaaritekstMrk"/>
    <w:link w:val="Kommentaariteema"/>
    <w:uiPriority w:val="99"/>
    <w:semiHidden/>
    <w:rsid w:val="009C11D6"/>
    <w:rPr>
      <w:b/>
      <w:bCs/>
      <w:kern w:val="0"/>
      <w:sz w:val="20"/>
      <w:szCs w:val="20"/>
      <w14:ligatures w14:val="none"/>
    </w:rPr>
  </w:style>
  <w:style w:type="paragraph" w:styleId="Jutumullitekst">
    <w:name w:val="Balloon Text"/>
    <w:basedOn w:val="Normaallaad"/>
    <w:link w:val="JutumullitekstMrk"/>
    <w:uiPriority w:val="99"/>
    <w:semiHidden/>
    <w:unhideWhenUsed/>
    <w:rsid w:val="009C11D6"/>
    <w:pPr>
      <w:spacing w:after="0" w:line="240" w:lineRule="auto"/>
    </w:pPr>
    <w:rPr>
      <w:rFonts w:ascii="Cambria Math" w:hAnsi="Cambria Math" w:cs="Cambria Math"/>
      <w:sz w:val="18"/>
      <w:szCs w:val="18"/>
    </w:rPr>
  </w:style>
  <w:style w:type="character" w:customStyle="1" w:styleId="JutumullitekstMrk">
    <w:name w:val="Jutumullitekst Märk"/>
    <w:basedOn w:val="Liguvaikefont"/>
    <w:link w:val="Jutumullitekst"/>
    <w:uiPriority w:val="99"/>
    <w:semiHidden/>
    <w:rsid w:val="009C11D6"/>
    <w:rPr>
      <w:rFonts w:ascii="Cambria Math" w:hAnsi="Cambria Math" w:cs="Cambria Math"/>
      <w:kern w:val="0"/>
      <w:sz w:val="18"/>
      <w:szCs w:val="18"/>
      <w14:ligatures w14:val="none"/>
    </w:rPr>
  </w:style>
  <w:style w:type="paragraph" w:customStyle="1" w:styleId="Vaikimisi">
    <w:name w:val="Vaikimisi"/>
    <w:rsid w:val="009C11D6"/>
    <w:pPr>
      <w:widowControl w:val="0"/>
      <w:autoSpaceDE w:val="0"/>
      <w:autoSpaceDN w:val="0"/>
      <w:adjustRightInd w:val="0"/>
      <w:spacing w:after="0" w:line="240" w:lineRule="auto"/>
    </w:pPr>
    <w:rPr>
      <w:rFonts w:ascii="Segoe UI" w:eastAsiaTheme="minorEastAsia" w:hAnsi="Segoe UI" w:cs="Segoe UI"/>
      <w:kern w:val="1"/>
      <w:sz w:val="24"/>
      <w:szCs w:val="24"/>
      <w:lang w:eastAsia="et-EE"/>
      <w14:ligatures w14:val="none"/>
    </w:rPr>
  </w:style>
  <w:style w:type="character" w:styleId="Allmrkuseviide">
    <w:name w:val="footnote reference"/>
    <w:aliases w:val="Footnote symbol,Знак сноски 1,Знак сноски-FN,Ciae niinee-FN,Footnote reference number,Times 10 Point,Exposant 3 Point,EN Footnote Reference,note TESI,Ref,de nota al pie,-E Fußnotenzeichen,fr,Footnote Reference Superscript,footnote ref"/>
    <w:basedOn w:val="Liguvaikefont"/>
    <w:uiPriority w:val="99"/>
    <w:unhideWhenUsed/>
    <w:rsid w:val="009C11D6"/>
    <w:rPr>
      <w:rFonts w:cs="Segoe UI"/>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Schriftart:,fn,single space"/>
    <w:basedOn w:val="Normaallaad"/>
    <w:link w:val="AllmrkusetekstMrk"/>
    <w:uiPriority w:val="99"/>
    <w:unhideWhenUsed/>
    <w:rsid w:val="009C11D6"/>
    <w:pPr>
      <w:spacing w:after="0" w:line="240" w:lineRule="auto"/>
    </w:pPr>
    <w:rPr>
      <w:rFonts w:eastAsia="Segoe UI" w:cs="Segoe UI"/>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Schriftart: Märk,fn Märk"/>
    <w:basedOn w:val="Liguvaikefont"/>
    <w:link w:val="Allmrkusetekst"/>
    <w:uiPriority w:val="99"/>
    <w:rsid w:val="009C11D6"/>
    <w:rPr>
      <w:rFonts w:eastAsia="Segoe UI" w:cs="Segoe UI"/>
      <w:kern w:val="0"/>
      <w:sz w:val="20"/>
      <w:szCs w:val="20"/>
      <w14:ligatures w14:val="none"/>
    </w:rPr>
  </w:style>
  <w:style w:type="character" w:styleId="Tugev">
    <w:name w:val="Strong"/>
    <w:basedOn w:val="Liguvaikefont"/>
    <w:uiPriority w:val="22"/>
    <w:qFormat/>
    <w:rsid w:val="009C11D6"/>
    <w:rPr>
      <w:b/>
      <w:bCs/>
    </w:rPr>
  </w:style>
  <w:style w:type="character" w:customStyle="1" w:styleId="bold">
    <w:name w:val="bold"/>
    <w:basedOn w:val="Liguvaikefont"/>
    <w:rsid w:val="009C11D6"/>
  </w:style>
  <w:style w:type="character" w:customStyle="1" w:styleId="super">
    <w:name w:val="super"/>
    <w:basedOn w:val="Liguvaikefont"/>
    <w:rsid w:val="009C11D6"/>
  </w:style>
  <w:style w:type="paragraph" w:customStyle="1" w:styleId="Normaallaad1">
    <w:name w:val="Normaallaad1"/>
    <w:basedOn w:val="Normaallaad"/>
    <w:rsid w:val="009C11D6"/>
    <w:pPr>
      <w:spacing w:before="100" w:beforeAutospacing="1" w:after="100" w:afterAutospacing="1" w:line="240" w:lineRule="auto"/>
    </w:pPr>
    <w:rPr>
      <w:rFonts w:ascii="Segoe UI" w:eastAsia="Segoe UI" w:hAnsi="Segoe UI" w:cs="Segoe UI"/>
      <w:sz w:val="24"/>
      <w:szCs w:val="24"/>
      <w:lang w:eastAsia="et-EE"/>
    </w:rPr>
  </w:style>
  <w:style w:type="character" w:customStyle="1" w:styleId="mm">
    <w:name w:val="mm"/>
    <w:basedOn w:val="Liguvaikefont"/>
    <w:rsid w:val="009C11D6"/>
  </w:style>
  <w:style w:type="paragraph" w:styleId="Redaktsioon">
    <w:name w:val="Revision"/>
    <w:hidden/>
    <w:uiPriority w:val="99"/>
    <w:semiHidden/>
    <w:rsid w:val="009C11D6"/>
    <w:pPr>
      <w:spacing w:after="0" w:line="240" w:lineRule="auto"/>
    </w:pPr>
    <w:rPr>
      <w:kern w:val="0"/>
      <w14:ligatures w14:val="none"/>
    </w:rPr>
  </w:style>
  <w:style w:type="paragraph" w:customStyle="1" w:styleId="Normaallaad2">
    <w:name w:val="Normaallaad2"/>
    <w:basedOn w:val="Normaallaad"/>
    <w:rsid w:val="009C11D6"/>
    <w:pPr>
      <w:spacing w:before="100" w:beforeAutospacing="1" w:after="100" w:afterAutospacing="1" w:line="240" w:lineRule="auto"/>
    </w:pPr>
    <w:rPr>
      <w:rFonts w:ascii="Segoe UI" w:eastAsia="Segoe UI" w:hAnsi="Segoe UI" w:cs="Segoe UI"/>
      <w:sz w:val="24"/>
      <w:szCs w:val="24"/>
      <w:lang w:eastAsia="et-EE"/>
    </w:rPr>
  </w:style>
  <w:style w:type="paragraph" w:customStyle="1" w:styleId="Normaallaad3">
    <w:name w:val="Normaallaad3"/>
    <w:basedOn w:val="Normaallaad"/>
    <w:rsid w:val="009C11D6"/>
    <w:pPr>
      <w:spacing w:before="100" w:beforeAutospacing="1" w:after="100" w:afterAutospacing="1" w:line="240" w:lineRule="auto"/>
    </w:pPr>
    <w:rPr>
      <w:rFonts w:ascii="Segoe UI" w:eastAsia="Segoe UI" w:hAnsi="Segoe UI" w:cs="Segoe UI"/>
      <w:sz w:val="24"/>
      <w:szCs w:val="24"/>
      <w:lang w:eastAsia="et-EE"/>
    </w:rPr>
  </w:style>
  <w:style w:type="character" w:customStyle="1" w:styleId="tyhik">
    <w:name w:val="tyhik"/>
    <w:basedOn w:val="Liguvaikefont"/>
    <w:rsid w:val="009C11D6"/>
  </w:style>
  <w:style w:type="character" w:styleId="Rhutus">
    <w:name w:val="Emphasis"/>
    <w:basedOn w:val="Liguvaikefont"/>
    <w:uiPriority w:val="20"/>
    <w:qFormat/>
    <w:rsid w:val="009C11D6"/>
    <w:rPr>
      <w:i/>
      <w:iCs/>
    </w:rPr>
  </w:style>
  <w:style w:type="paragraph" w:styleId="Pis">
    <w:name w:val="header"/>
    <w:basedOn w:val="Normaallaad"/>
    <w:link w:val="PisMrk"/>
    <w:uiPriority w:val="99"/>
    <w:unhideWhenUsed/>
    <w:rsid w:val="009C11D6"/>
    <w:pPr>
      <w:tabs>
        <w:tab w:val="center" w:pos="4536"/>
        <w:tab w:val="right" w:pos="9072"/>
      </w:tabs>
      <w:spacing w:after="0" w:line="240" w:lineRule="auto"/>
    </w:pPr>
  </w:style>
  <w:style w:type="character" w:customStyle="1" w:styleId="PisMrk">
    <w:name w:val="Päis Märk"/>
    <w:basedOn w:val="Liguvaikefont"/>
    <w:link w:val="Pis"/>
    <w:uiPriority w:val="99"/>
    <w:rsid w:val="009C11D6"/>
    <w:rPr>
      <w:kern w:val="0"/>
      <w14:ligatures w14:val="none"/>
    </w:rPr>
  </w:style>
  <w:style w:type="paragraph" w:styleId="Jalus">
    <w:name w:val="footer"/>
    <w:basedOn w:val="Normaallaad"/>
    <w:link w:val="JalusMrk"/>
    <w:uiPriority w:val="99"/>
    <w:unhideWhenUsed/>
    <w:rsid w:val="009C11D6"/>
    <w:pPr>
      <w:tabs>
        <w:tab w:val="center" w:pos="4536"/>
        <w:tab w:val="right" w:pos="9072"/>
      </w:tabs>
      <w:spacing w:after="0" w:line="240" w:lineRule="auto"/>
    </w:pPr>
  </w:style>
  <w:style w:type="character" w:customStyle="1" w:styleId="JalusMrk">
    <w:name w:val="Jalus Märk"/>
    <w:basedOn w:val="Liguvaikefont"/>
    <w:link w:val="Jalus"/>
    <w:uiPriority w:val="99"/>
    <w:rsid w:val="009C11D6"/>
    <w:rPr>
      <w:kern w:val="0"/>
      <w14:ligatures w14:val="none"/>
    </w:rPr>
  </w:style>
  <w:style w:type="paragraph" w:customStyle="1" w:styleId="Normaallaad4">
    <w:name w:val="Normaallaad4"/>
    <w:basedOn w:val="Normaallaad"/>
    <w:rsid w:val="009C11D6"/>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CM1">
    <w:name w:val="CM1"/>
    <w:basedOn w:val="Default"/>
    <w:next w:val="Default"/>
    <w:uiPriority w:val="99"/>
    <w:rsid w:val="009C11D6"/>
    <w:rPr>
      <w:rFonts w:ascii="EU Albertina" w:hAnsi="EU Albertina" w:cstheme="minorBidi"/>
      <w:color w:val="auto"/>
    </w:rPr>
  </w:style>
  <w:style w:type="paragraph" w:customStyle="1" w:styleId="CM3">
    <w:name w:val="CM3"/>
    <w:basedOn w:val="Default"/>
    <w:next w:val="Default"/>
    <w:uiPriority w:val="99"/>
    <w:rsid w:val="009C11D6"/>
    <w:rPr>
      <w:rFonts w:ascii="EU Albertina" w:hAnsi="EU Albertina" w:cstheme="minorBidi"/>
      <w:color w:val="auto"/>
    </w:rPr>
  </w:style>
  <w:style w:type="character" w:styleId="Lahendamatamainimine">
    <w:name w:val="Unresolved Mention"/>
    <w:basedOn w:val="Liguvaikefont"/>
    <w:uiPriority w:val="99"/>
    <w:semiHidden/>
    <w:unhideWhenUsed/>
    <w:rsid w:val="009C11D6"/>
    <w:rPr>
      <w:color w:val="605E5C"/>
      <w:shd w:val="clear" w:color="auto" w:fill="E1DFDD"/>
    </w:rPr>
  </w:style>
  <w:style w:type="character" w:customStyle="1" w:styleId="normaltextrun">
    <w:name w:val="normaltextrun"/>
    <w:basedOn w:val="Liguvaikefont"/>
    <w:rsid w:val="5D74CC4B"/>
  </w:style>
  <w:style w:type="character" w:styleId="Klastatudhperlink">
    <w:name w:val="FollowedHyperlink"/>
    <w:basedOn w:val="Liguvaikefont"/>
    <w:uiPriority w:val="99"/>
    <w:semiHidden/>
    <w:unhideWhenUsed/>
    <w:rsid w:val="009916CD"/>
    <w:rPr>
      <w:color w:val="954F72" w:themeColor="followedHyperlink"/>
      <w:u w:val="single"/>
    </w:rPr>
  </w:style>
  <w:style w:type="character" w:customStyle="1" w:styleId="cf01">
    <w:name w:val="cf01"/>
    <w:basedOn w:val="Liguvaikefont"/>
    <w:rsid w:val="0004152A"/>
    <w:rPr>
      <w:rFonts w:ascii="Segoe UI" w:hAnsi="Segoe UI" w:cs="Segoe UI" w:hint="default"/>
      <w:sz w:val="18"/>
      <w:szCs w:val="18"/>
    </w:rPr>
  </w:style>
  <w:style w:type="paragraph" w:customStyle="1" w:styleId="li">
    <w:name w:val="li"/>
    <w:basedOn w:val="Normaallaad"/>
    <w:rsid w:val="000E5F0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um">
    <w:name w:val="num"/>
    <w:basedOn w:val="Liguvaikefont"/>
    <w:rsid w:val="000E5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ilisa/1050/7202/3278/MKM_m42_lisa5.pd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gus.tahepold@kliimaministeerium.ee" TargetMode="External"/><Relationship Id="rId18" Type="http://schemas.openxmlformats.org/officeDocument/2006/relationships/hyperlink" Target="http://eur-lex.europa.eu/legal-content/ET/TXT/?uri=celex:32002D015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iret.otsason@kliimaministeerium.ee" TargetMode="External"/><Relationship Id="rId17" Type="http://schemas.openxmlformats.org/officeDocument/2006/relationships/hyperlink" Target="https://eur-lex.europa.eu/legal-content/AUTO/?uri=CELEX:32000L0053&amp;qid=1632998877725&amp;rid=1" TargetMode="External"/><Relationship Id="rId2" Type="http://schemas.openxmlformats.org/officeDocument/2006/relationships/numbering" Target="numbering.xml"/><Relationship Id="rId16" Type="http://schemas.openxmlformats.org/officeDocument/2006/relationships/hyperlink" Target="mailto:aili.sandre@kliimaministeerium.ee%20" TargetMode="External"/><Relationship Id="rId20" Type="http://schemas.openxmlformats.org/officeDocument/2006/relationships/hyperlink" Target="https://eur-lex.europa.eu/legal-content/AUTO/?uri=CELEX:32000L0053&amp;qid=1632998877725&amp;rid=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nna-liisa.kotsjuba@kliimaministeerium.ee" TargetMode="External"/><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hyperlink" Target="http://2002/151/E&#220;"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kathlin.raudla@kliimaministeerium.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just.ee/sites/www.just.ee/files/elfinder/article_files/mojude_hindamise_metoodika.pdf" TargetMode="External"/><Relationship Id="rId2" Type="http://schemas.openxmlformats.org/officeDocument/2006/relationships/hyperlink" Target="https://ec.europa.eu/environment/pdf/waste/elv/ELV_report.pdf" TargetMode="External"/><Relationship Id="rId1" Type="http://schemas.openxmlformats.org/officeDocument/2006/relationships/hyperlink" Target="https://eur-lex.europa.eu/legal-content/EN/TXT/PDF/?uri=CELEX:52021SC0061&amp;rid=9"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9F67A-9F4A-4106-8AFE-B207EB77E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21</Pages>
  <Words>11084</Words>
  <Characters>64293</Characters>
  <Application>Microsoft Office Word</Application>
  <DocSecurity>0</DocSecurity>
  <Lines>535</Lines>
  <Paragraphs>150</Paragraphs>
  <ScaleCrop>false</ScaleCrop>
  <HeadingPairs>
    <vt:vector size="2" baseType="variant">
      <vt:variant>
        <vt:lpstr>Pealkiri</vt:lpstr>
      </vt:variant>
      <vt:variant>
        <vt:i4>1</vt:i4>
      </vt:variant>
    </vt:vector>
  </HeadingPairs>
  <TitlesOfParts>
    <vt:vector size="1" baseType="lpstr">
      <vt:lpstr>JaatS_LS_RLS_SK.docx</vt:lpstr>
    </vt:vector>
  </TitlesOfParts>
  <Company/>
  <LinksUpToDate>false</LinksUpToDate>
  <CharactersWithSpaces>75227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JaatS_LS_RLS_SK.docx</dc:title>
  <dc:subject/>
  <dc:creator>Piret Otsason</dc:creator>
  <dc:description/>
  <cp:lastModifiedBy>Kärt Voor</cp:lastModifiedBy>
  <cp:revision>25</cp:revision>
  <dcterms:created xsi:type="dcterms:W3CDTF">2024-02-29T12:32:00Z</dcterms:created>
  <dcterms:modified xsi:type="dcterms:W3CDTF">2024-03-25T14:00:00Z</dcterms:modified>
</cp:coreProperties>
</file>